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5087560"/>
    <w:bookmarkStart w:id="1" w:name="_Toc225087608"/>
    <w:bookmarkStart w:id="2" w:name="_Toc225653769"/>
    <w:bookmarkStart w:id="3" w:name="_Toc225653825"/>
    <w:bookmarkStart w:id="4" w:name="_Toc225653877"/>
    <w:bookmarkStart w:id="5" w:name="_Toc225653942"/>
    <w:bookmarkStart w:id="6" w:name="_Toc225653992"/>
    <w:bookmarkStart w:id="7" w:name="_Toc225654041"/>
    <w:bookmarkStart w:id="8" w:name="_Toc225654085"/>
    <w:bookmarkStart w:id="9" w:name="_Toc225654127"/>
    <w:bookmarkStart w:id="10" w:name="_Toc448303699"/>
    <w:bookmarkStart w:id="11" w:name="_Toc448304286"/>
    <w:bookmarkStart w:id="12" w:name="_Toc448304663"/>
    <w:bookmarkStart w:id="13" w:name="_Toc448305151"/>
    <w:bookmarkStart w:id="14" w:name="_Toc448305667"/>
    <w:bookmarkStart w:id="15" w:name="_Toc448305781"/>
    <w:bookmarkStart w:id="16" w:name="_Toc448305994"/>
    <w:bookmarkStart w:id="17" w:name="_GoBack"/>
    <w:bookmarkEnd w:id="17"/>
    <w:p w14:paraId="76557D77" w14:textId="77777777" w:rsidR="006A644D" w:rsidRDefault="00A66A15" w:rsidP="00870A1B">
      <w:pPr>
        <w:pStyle w:val="Title"/>
      </w:pPr>
      <w:r>
        <w:rPr>
          <w:noProof/>
          <w:lang w:val="en-IE" w:eastAsia="en-IE"/>
        </w:rPr>
        <mc:AlternateContent>
          <mc:Choice Requires="wps">
            <w:drawing>
              <wp:anchor distT="0" distB="0" distL="114300" distR="114300" simplePos="0" relativeHeight="251604992" behindDoc="0" locked="0" layoutInCell="1" allowOverlap="1" wp14:anchorId="54F758FE" wp14:editId="301DEAA8">
                <wp:simplePos x="0" y="0"/>
                <wp:positionH relativeFrom="column">
                  <wp:posOffset>855345</wp:posOffset>
                </wp:positionH>
                <wp:positionV relativeFrom="paragraph">
                  <wp:posOffset>7433945</wp:posOffset>
                </wp:positionV>
                <wp:extent cx="4587875" cy="883920"/>
                <wp:effectExtent l="3810" t="635" r="0" b="1270"/>
                <wp:wrapNone/>
                <wp:docPr id="4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2683D" w14:textId="77777777" w:rsidR="00C12BA9" w:rsidRPr="00460028" w:rsidRDefault="00C12BA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14:paraId="23D5B092" w14:textId="77777777" w:rsidR="00C12BA9" w:rsidRDefault="00C12BA9"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14:paraId="57E3A4A8" w14:textId="77777777" w:rsidR="00C12BA9" w:rsidRDefault="00C12BA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5330B625" w14:textId="77777777" w:rsidR="00C12BA9" w:rsidRDefault="00C12BA9"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54F758FE" id="_x0000_t202" coordsize="21600,21600" o:spt="202" path="m,l,21600r21600,l21600,xe">
                <v:stroke joinstyle="miter"/>
                <v:path gradientshapeok="t" o:connecttype="rect"/>
              </v:shapetype>
              <v:shape id="Text Box 118" o:spid="_x0000_s1026" type="#_x0000_t202" style="position:absolute;left:0;text-align:left;margin-left:67.35pt;margin-top:585.35pt;width:361.25pt;height:69.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v6vw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a2Lr+r8CAADEBQAADgAAAAAAAAAAAAAAAAAuAgAAZHJzL2Uyb0RvYy54bWxQSwECLQAUAAYA&#10;CAAAACEAoTj9ZOEAAAANAQAADwAAAAAAAAAAAAAAAAAZBQAAZHJzL2Rvd25yZXYueG1sUEsFBgAA&#10;AAAEAAQA8wAAACcGAAAAAA==&#10;" filled="f" fillcolor="#0c9" stroked="f">
                <v:textbox>
                  <w:txbxContent>
                    <w:p w14:paraId="3732683D" w14:textId="77777777" w:rsidR="00C12BA9" w:rsidRPr="00460028" w:rsidRDefault="00C12BA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 xml:space="preserve">20ter, rue </w:t>
                      </w:r>
                      <w:proofErr w:type="spellStart"/>
                      <w:r w:rsidRPr="00460028">
                        <w:rPr>
                          <w:rFonts w:cs="Arial"/>
                          <w:color w:val="000000"/>
                          <w:sz w:val="20"/>
                          <w:szCs w:val="18"/>
                          <w:lang w:val="fr-FR"/>
                        </w:rPr>
                        <w:t>Schnapper</w:t>
                      </w:r>
                      <w:proofErr w:type="spellEnd"/>
                      <w:r w:rsidRPr="00460028">
                        <w:rPr>
                          <w:rFonts w:cs="Arial"/>
                          <w:color w:val="000000"/>
                          <w:sz w:val="20"/>
                          <w:szCs w:val="18"/>
                          <w:lang w:val="fr-FR"/>
                        </w:rPr>
                        <w:t>, 78100</w:t>
                      </w:r>
                    </w:p>
                    <w:p w14:paraId="23D5B092" w14:textId="77777777" w:rsidR="00C12BA9" w:rsidRDefault="00C12BA9"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14:paraId="57E3A4A8" w14:textId="77777777" w:rsidR="00C12BA9" w:rsidRDefault="00C12BA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xml:space="preserve">:  +33 1 34 51 82 05 </w:t>
                      </w:r>
                    </w:p>
                    <w:p w14:paraId="5330B625" w14:textId="77777777" w:rsidR="00C12BA9" w:rsidRDefault="00C12BA9"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IE" w:eastAsia="en-IE"/>
        </w:rPr>
        <mc:AlternateContent>
          <mc:Choice Requires="wpg">
            <w:drawing>
              <wp:anchor distT="0" distB="0" distL="114300" distR="114300" simplePos="0" relativeHeight="251603968" behindDoc="0" locked="0" layoutInCell="1" allowOverlap="1" wp14:anchorId="06BFF578" wp14:editId="0D38A62F">
                <wp:simplePos x="0" y="0"/>
                <wp:positionH relativeFrom="column">
                  <wp:posOffset>0</wp:posOffset>
                </wp:positionH>
                <wp:positionV relativeFrom="paragraph">
                  <wp:posOffset>45720</wp:posOffset>
                </wp:positionV>
                <wp:extent cx="609600" cy="8790940"/>
                <wp:effectExtent l="5715" t="3810" r="13335" b="0"/>
                <wp:wrapNone/>
                <wp:docPr id="37"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38"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4592A" w14:textId="77777777" w:rsidR="00C12BA9" w:rsidRDefault="00C12BA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39"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4B212" w14:textId="77777777" w:rsidR="00C12BA9" w:rsidRDefault="00C12BA9"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40" name="Line 116"/>
                        <wps:cNvCnPr>
                          <a:cxnSpLocks noChangeShapeType="1"/>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17"/>
                        <wps:cNvCnPr>
                          <a:cxnSpLocks noChangeShapeType="1"/>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06BFF578" id="Group 113" o:spid="_x0000_s1027" style="position:absolute;left:0;text-align:left;margin-left:0;margin-top:3.6pt;width:48pt;height:692.2pt;z-index:2516039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">
                <v:shape id="Text Box 114" o:spid="_x0000_s1028" type="#_x0000_t202" style="position:absolute;left:-2537;top:9997;width:9634;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" filled="f" fillcolor="#0c9" stroked="f">
                  <v:textbox style="layout-flow:vertical;mso-layout-flow-alt:bottom-to-top">
                    <w:txbxContent>
                      <w:p w14:paraId="3CD4592A" w14:textId="77777777" w:rsidR="00C12BA9" w:rsidRDefault="00C12BA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115" o:spid="_x0000_s1029" type="#_x0000_t202" style="position:absolute;left:-253;top:3450;width:4982;height:7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" filled="f" fillcolor="#0c9" stroked="f">
                  <v:textbox style="layout-flow:vertical;mso-layout-flow-alt:bottom-to-top">
                    <w:txbxContent>
                      <w:p w14:paraId="3964B212" w14:textId="77777777" w:rsidR="00C12BA9" w:rsidRDefault="00C12BA9"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0" style="position:absolute;flip:y;visibility:visible;mso-wrap-style:square" from="2760,1506" to="276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line id="Line 117" o:spid="_x0000_s1031" style="position:absolute;visibility:visible;mso-wrap-style:square" from="1800,1560" to="1800,14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group>
            </w:pict>
          </mc:Fallback>
        </mc:AlternateContent>
      </w:r>
      <w:r>
        <w:rPr>
          <w:noProof/>
          <w:lang w:val="en-IE" w:eastAsia="en-IE"/>
        </w:rPr>
        <w:drawing>
          <wp:anchor distT="0" distB="0" distL="114300" distR="114300" simplePos="0" relativeHeight="251602944" behindDoc="0" locked="0" layoutInCell="1" allowOverlap="1" wp14:anchorId="514C0548" wp14:editId="6C737B70">
            <wp:simplePos x="0" y="0"/>
            <wp:positionH relativeFrom="column">
              <wp:posOffset>2514600</wp:posOffset>
            </wp:positionH>
            <wp:positionV relativeFrom="paragraph">
              <wp:posOffset>4611370</wp:posOffset>
            </wp:positionV>
            <wp:extent cx="898525" cy="1236980"/>
            <wp:effectExtent l="0" t="0" r="0" b="0"/>
            <wp:wrapNone/>
            <wp:docPr id="112"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bookmarkStart w:id="18" w:name="_Toc448305995"/>
    <w:p w14:paraId="48BB3DC2" w14:textId="77777777" w:rsidR="00857962" w:rsidRPr="00371BEF" w:rsidRDefault="00A66A15" w:rsidP="00870A1B">
      <w:pPr>
        <w:pStyle w:val="Title"/>
      </w:pPr>
      <w:r>
        <w:rPr>
          <w:noProof/>
          <w:lang w:val="en-IE" w:eastAsia="en-IE"/>
        </w:rPr>
        <mc:AlternateContent>
          <mc:Choice Requires="wps">
            <w:drawing>
              <wp:anchor distT="0" distB="0" distL="114300" distR="114300" simplePos="0" relativeHeight="251601920" behindDoc="0" locked="0" layoutInCell="1" allowOverlap="1" wp14:anchorId="25536130" wp14:editId="0AC43EB0">
                <wp:simplePos x="0" y="0"/>
                <wp:positionH relativeFrom="column">
                  <wp:posOffset>1066800</wp:posOffset>
                </wp:positionH>
                <wp:positionV relativeFrom="paragraph">
                  <wp:posOffset>110490</wp:posOffset>
                </wp:positionV>
                <wp:extent cx="3806825" cy="3287395"/>
                <wp:effectExtent l="0" t="0" r="0" b="1270"/>
                <wp:wrapNone/>
                <wp:docPr id="3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825"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3903E" w14:textId="77777777" w:rsidR="00C12BA9" w:rsidRPr="00380C7B" w:rsidRDefault="00C12BA9"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705832">
                              <w:rPr>
                                <w:rFonts w:cs="Arial"/>
                                <w:b/>
                                <w:bCs/>
                                <w:color w:val="000000"/>
                                <w:sz w:val="36"/>
                                <w:szCs w:val="36"/>
                              </w:rPr>
                              <w:t>10</w:t>
                            </w:r>
                            <w:r>
                              <w:rPr>
                                <w:rFonts w:cs="Arial"/>
                                <w:b/>
                                <w:bCs/>
                                <w:color w:val="000000"/>
                                <w:sz w:val="36"/>
                                <w:szCs w:val="36"/>
                              </w:rPr>
                              <w:t>67</w:t>
                            </w:r>
                            <w:r w:rsidRPr="00705832">
                              <w:rPr>
                                <w:rFonts w:cs="Arial"/>
                                <w:b/>
                                <w:bCs/>
                                <w:color w:val="000000"/>
                                <w:sz w:val="36"/>
                                <w:szCs w:val="36"/>
                              </w:rPr>
                              <w:t>-1</w:t>
                            </w:r>
                          </w:p>
                          <w:p w14:paraId="0D8192B6" w14:textId="77777777" w:rsidR="00C12BA9" w:rsidRDefault="00C12BA9" w:rsidP="00460028">
                            <w:pPr>
                              <w:autoSpaceDE w:val="0"/>
                              <w:autoSpaceDN w:val="0"/>
                              <w:adjustRightInd w:val="0"/>
                              <w:jc w:val="center"/>
                              <w:rPr>
                                <w:rFonts w:cs="Arial"/>
                                <w:b/>
                                <w:bCs/>
                                <w:color w:val="000000"/>
                                <w:sz w:val="36"/>
                                <w:szCs w:val="36"/>
                                <w:highlight w:val="yellow"/>
                              </w:rPr>
                            </w:pPr>
                          </w:p>
                          <w:p w14:paraId="3EE61115" w14:textId="77777777" w:rsidR="00C12BA9" w:rsidRPr="00BE1AD3" w:rsidRDefault="00C12BA9" w:rsidP="00460028">
                            <w:pPr>
                              <w:autoSpaceDE w:val="0"/>
                              <w:autoSpaceDN w:val="0"/>
                              <w:adjustRightInd w:val="0"/>
                              <w:jc w:val="center"/>
                              <w:rPr>
                                <w:rFonts w:cs="Arial"/>
                                <w:b/>
                                <w:bCs/>
                                <w:color w:val="000000"/>
                                <w:sz w:val="36"/>
                                <w:szCs w:val="36"/>
                              </w:rPr>
                            </w:pPr>
                            <w:r w:rsidRPr="00BE1AD3">
                              <w:rPr>
                                <w:rFonts w:cs="Arial"/>
                                <w:b/>
                                <w:bCs/>
                                <w:color w:val="000000"/>
                                <w:sz w:val="36"/>
                                <w:szCs w:val="36"/>
                              </w:rPr>
                              <w:t>On</w:t>
                            </w:r>
                          </w:p>
                          <w:p w14:paraId="1B2A189D" w14:textId="77777777" w:rsidR="00C12BA9" w:rsidRPr="008258F3" w:rsidRDefault="00C12BA9" w:rsidP="00460028">
                            <w:pPr>
                              <w:autoSpaceDE w:val="0"/>
                              <w:autoSpaceDN w:val="0"/>
                              <w:adjustRightInd w:val="0"/>
                              <w:jc w:val="center"/>
                              <w:rPr>
                                <w:rFonts w:cs="Arial"/>
                                <w:b/>
                                <w:bCs/>
                                <w:color w:val="000000"/>
                                <w:sz w:val="36"/>
                                <w:szCs w:val="36"/>
                              </w:rPr>
                            </w:pPr>
                          </w:p>
                          <w:p w14:paraId="38FF0B8A" w14:textId="77777777" w:rsidR="00C12BA9" w:rsidRPr="008258F3" w:rsidRDefault="00C12BA9" w:rsidP="00460028">
                            <w:pPr>
                              <w:autoSpaceDE w:val="0"/>
                              <w:autoSpaceDN w:val="0"/>
                              <w:adjustRightInd w:val="0"/>
                              <w:jc w:val="center"/>
                              <w:rPr>
                                <w:rFonts w:cs="Arial"/>
                                <w:b/>
                                <w:bCs/>
                                <w:color w:val="000000"/>
                                <w:sz w:val="36"/>
                                <w:szCs w:val="36"/>
                              </w:rPr>
                            </w:pPr>
                            <w:r w:rsidRPr="008258F3">
                              <w:rPr>
                                <w:rFonts w:cs="Arial"/>
                                <w:b/>
                                <w:bCs/>
                                <w:color w:val="000000"/>
                                <w:sz w:val="36"/>
                                <w:szCs w:val="36"/>
                              </w:rPr>
                              <w:t>Total Electrical Loads of Aids to Navigation</w:t>
                            </w:r>
                          </w:p>
                          <w:p w14:paraId="2B6A7212" w14:textId="77777777" w:rsidR="00C12BA9" w:rsidRPr="008258F3" w:rsidRDefault="00C12BA9" w:rsidP="00460028">
                            <w:pPr>
                              <w:autoSpaceDE w:val="0"/>
                              <w:autoSpaceDN w:val="0"/>
                              <w:adjustRightInd w:val="0"/>
                              <w:jc w:val="center"/>
                              <w:rPr>
                                <w:rFonts w:cs="Arial"/>
                                <w:b/>
                                <w:bCs/>
                                <w:color w:val="000000"/>
                                <w:sz w:val="36"/>
                                <w:szCs w:val="36"/>
                              </w:rPr>
                            </w:pPr>
                          </w:p>
                          <w:p w14:paraId="2DA6D436" w14:textId="77777777" w:rsidR="00C12BA9" w:rsidRPr="00380C7B" w:rsidRDefault="00C12BA9" w:rsidP="00460028">
                            <w:pPr>
                              <w:autoSpaceDE w:val="0"/>
                              <w:autoSpaceDN w:val="0"/>
                              <w:adjustRightInd w:val="0"/>
                              <w:jc w:val="center"/>
                              <w:rPr>
                                <w:rFonts w:cs="Arial"/>
                                <w:b/>
                                <w:bCs/>
                                <w:color w:val="000000"/>
                                <w:sz w:val="36"/>
                                <w:szCs w:val="36"/>
                                <w:highlight w:val="yellow"/>
                              </w:rPr>
                            </w:pPr>
                            <w:r w:rsidRPr="008258F3">
                              <w:rPr>
                                <w:rFonts w:cs="Arial"/>
                                <w:b/>
                                <w:bCs/>
                                <w:color w:val="000000"/>
                                <w:sz w:val="36"/>
                                <w:szCs w:val="36"/>
                              </w:rPr>
                              <w:t xml:space="preserve">Edition </w:t>
                            </w:r>
                            <w:del w:id="19" w:author="Peter Dobson" w:date="2016-04-13T14:46:00Z">
                              <w:r w:rsidRPr="008258F3" w:rsidDel="00C12BA9">
                                <w:rPr>
                                  <w:rFonts w:cs="Arial"/>
                                  <w:b/>
                                  <w:bCs/>
                                  <w:color w:val="000000"/>
                                  <w:sz w:val="36"/>
                                  <w:szCs w:val="36"/>
                                </w:rPr>
                                <w:delText>1</w:delText>
                              </w:r>
                            </w:del>
                            <w:ins w:id="20" w:author="Peter Dobson" w:date="2016-04-13T14:46:00Z">
                              <w:r>
                                <w:rPr>
                                  <w:rFonts w:cs="Arial"/>
                                  <w:b/>
                                  <w:bCs/>
                                  <w:color w:val="000000"/>
                                  <w:sz w:val="36"/>
                                  <w:szCs w:val="36"/>
                                </w:rPr>
                                <w:t>2</w:t>
                              </w:r>
                            </w:ins>
                          </w:p>
                          <w:p w14:paraId="7427F3E1" w14:textId="77777777" w:rsidR="00C12BA9" w:rsidRPr="00380C7B" w:rsidRDefault="00C12BA9" w:rsidP="00460028">
                            <w:pPr>
                              <w:autoSpaceDE w:val="0"/>
                              <w:autoSpaceDN w:val="0"/>
                              <w:adjustRightInd w:val="0"/>
                              <w:jc w:val="center"/>
                              <w:rPr>
                                <w:rFonts w:cs="Arial"/>
                                <w:b/>
                                <w:bCs/>
                                <w:color w:val="000000"/>
                                <w:sz w:val="36"/>
                                <w:szCs w:val="36"/>
                                <w:highlight w:val="yellow"/>
                              </w:rPr>
                            </w:pPr>
                          </w:p>
                          <w:p w14:paraId="3BC3FDE4" w14:textId="77777777" w:rsidR="00C12BA9" w:rsidRPr="00705832" w:rsidRDefault="00C12BA9" w:rsidP="00460028">
                            <w:pPr>
                              <w:autoSpaceDE w:val="0"/>
                              <w:autoSpaceDN w:val="0"/>
                              <w:adjustRightInd w:val="0"/>
                              <w:jc w:val="center"/>
                              <w:rPr>
                                <w:rFonts w:cs="Arial"/>
                                <w:b/>
                                <w:bCs/>
                                <w:color w:val="000000"/>
                                <w:sz w:val="36"/>
                                <w:szCs w:val="36"/>
                              </w:rPr>
                            </w:pPr>
                            <w:ins w:id="21" w:author="Peter Dobson" w:date="2016-04-13T14:46:00Z">
                              <w:r>
                                <w:rPr>
                                  <w:rFonts w:cs="Arial"/>
                                  <w:b/>
                                  <w:bCs/>
                                  <w:color w:val="000000"/>
                                  <w:sz w:val="36"/>
                                  <w:szCs w:val="36"/>
                                </w:rPr>
                                <w:t>April</w:t>
                              </w:r>
                            </w:ins>
                            <w:del w:id="22" w:author="Peter Dobson" w:date="2016-04-13T14:46:00Z">
                              <w:r w:rsidRPr="00705832" w:rsidDel="00C12BA9">
                                <w:rPr>
                                  <w:rFonts w:cs="Arial"/>
                                  <w:b/>
                                  <w:bCs/>
                                  <w:color w:val="000000"/>
                                  <w:sz w:val="36"/>
                                  <w:szCs w:val="36"/>
                                </w:rPr>
                                <w:delText>May</w:delText>
                              </w:r>
                            </w:del>
                            <w:r w:rsidRPr="00705832">
                              <w:rPr>
                                <w:rFonts w:cs="Arial"/>
                                <w:b/>
                                <w:bCs/>
                                <w:color w:val="000000"/>
                                <w:sz w:val="36"/>
                                <w:szCs w:val="36"/>
                              </w:rPr>
                              <w:t xml:space="preserve"> 20</w:t>
                            </w:r>
                            <w:ins w:id="23" w:author="Peter Dobson" w:date="2016-04-13T14:46:00Z">
                              <w:r>
                                <w:rPr>
                                  <w:rFonts w:cs="Arial"/>
                                  <w:b/>
                                  <w:bCs/>
                                  <w:color w:val="000000"/>
                                  <w:sz w:val="36"/>
                                  <w:szCs w:val="36"/>
                                </w:rPr>
                                <w:t>16</w:t>
                              </w:r>
                            </w:ins>
                            <w:del w:id="24" w:author="Peter Dobson" w:date="2016-04-13T14:46:00Z">
                              <w:r w:rsidRPr="00705832" w:rsidDel="00C12BA9">
                                <w:rPr>
                                  <w:rFonts w:cs="Arial"/>
                                  <w:b/>
                                  <w:bCs/>
                                  <w:color w:val="000000"/>
                                  <w:sz w:val="36"/>
                                  <w:szCs w:val="36"/>
                                </w:rPr>
                                <w:delText>09</w:delText>
                              </w:r>
                            </w:del>
                          </w:p>
                          <w:p w14:paraId="68EFF71B" w14:textId="77777777" w:rsidR="00C12BA9" w:rsidRDefault="00C12BA9"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5536130" id="Text Box 111" o:spid="_x0000_s1032" type="#_x0000_t202" style="position:absolute;left:0;text-align:left;margin-left:84pt;margin-top:8.7pt;width:299.75pt;height:258.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" filled="f" fillcolor="#0c9" stroked="f">
                <v:textbox>
                  <w:txbxContent>
                    <w:p w14:paraId="74C3903E" w14:textId="77777777" w:rsidR="00C12BA9" w:rsidRPr="00380C7B" w:rsidRDefault="00C12BA9"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705832">
                        <w:rPr>
                          <w:rFonts w:cs="Arial"/>
                          <w:b/>
                          <w:bCs/>
                          <w:color w:val="000000"/>
                          <w:sz w:val="36"/>
                          <w:szCs w:val="36"/>
                        </w:rPr>
                        <w:t>10</w:t>
                      </w:r>
                      <w:r>
                        <w:rPr>
                          <w:rFonts w:cs="Arial"/>
                          <w:b/>
                          <w:bCs/>
                          <w:color w:val="000000"/>
                          <w:sz w:val="36"/>
                          <w:szCs w:val="36"/>
                        </w:rPr>
                        <w:t>67</w:t>
                      </w:r>
                      <w:r w:rsidRPr="00705832">
                        <w:rPr>
                          <w:rFonts w:cs="Arial"/>
                          <w:b/>
                          <w:bCs/>
                          <w:color w:val="000000"/>
                          <w:sz w:val="36"/>
                          <w:szCs w:val="36"/>
                        </w:rPr>
                        <w:t>-1</w:t>
                      </w:r>
                    </w:p>
                    <w:p w14:paraId="0D8192B6" w14:textId="77777777" w:rsidR="00C12BA9" w:rsidRDefault="00C12BA9" w:rsidP="00460028">
                      <w:pPr>
                        <w:autoSpaceDE w:val="0"/>
                        <w:autoSpaceDN w:val="0"/>
                        <w:adjustRightInd w:val="0"/>
                        <w:jc w:val="center"/>
                        <w:rPr>
                          <w:rFonts w:cs="Arial"/>
                          <w:b/>
                          <w:bCs/>
                          <w:color w:val="000000"/>
                          <w:sz w:val="36"/>
                          <w:szCs w:val="36"/>
                          <w:highlight w:val="yellow"/>
                        </w:rPr>
                      </w:pPr>
                    </w:p>
                    <w:p w14:paraId="3EE61115" w14:textId="77777777" w:rsidR="00C12BA9" w:rsidRPr="00BE1AD3" w:rsidRDefault="00C12BA9" w:rsidP="00460028">
                      <w:pPr>
                        <w:autoSpaceDE w:val="0"/>
                        <w:autoSpaceDN w:val="0"/>
                        <w:adjustRightInd w:val="0"/>
                        <w:jc w:val="center"/>
                        <w:rPr>
                          <w:rFonts w:cs="Arial"/>
                          <w:b/>
                          <w:bCs/>
                          <w:color w:val="000000"/>
                          <w:sz w:val="36"/>
                          <w:szCs w:val="36"/>
                        </w:rPr>
                      </w:pPr>
                      <w:r w:rsidRPr="00BE1AD3">
                        <w:rPr>
                          <w:rFonts w:cs="Arial"/>
                          <w:b/>
                          <w:bCs/>
                          <w:color w:val="000000"/>
                          <w:sz w:val="36"/>
                          <w:szCs w:val="36"/>
                        </w:rPr>
                        <w:t>On</w:t>
                      </w:r>
                    </w:p>
                    <w:p w14:paraId="1B2A189D" w14:textId="77777777" w:rsidR="00C12BA9" w:rsidRPr="008258F3" w:rsidRDefault="00C12BA9" w:rsidP="00460028">
                      <w:pPr>
                        <w:autoSpaceDE w:val="0"/>
                        <w:autoSpaceDN w:val="0"/>
                        <w:adjustRightInd w:val="0"/>
                        <w:jc w:val="center"/>
                        <w:rPr>
                          <w:rFonts w:cs="Arial"/>
                          <w:b/>
                          <w:bCs/>
                          <w:color w:val="000000"/>
                          <w:sz w:val="36"/>
                          <w:szCs w:val="36"/>
                        </w:rPr>
                      </w:pPr>
                    </w:p>
                    <w:p w14:paraId="38FF0B8A" w14:textId="77777777" w:rsidR="00C12BA9" w:rsidRPr="008258F3" w:rsidRDefault="00C12BA9" w:rsidP="00460028">
                      <w:pPr>
                        <w:autoSpaceDE w:val="0"/>
                        <w:autoSpaceDN w:val="0"/>
                        <w:adjustRightInd w:val="0"/>
                        <w:jc w:val="center"/>
                        <w:rPr>
                          <w:rFonts w:cs="Arial"/>
                          <w:b/>
                          <w:bCs/>
                          <w:color w:val="000000"/>
                          <w:sz w:val="36"/>
                          <w:szCs w:val="36"/>
                        </w:rPr>
                      </w:pPr>
                      <w:r w:rsidRPr="008258F3">
                        <w:rPr>
                          <w:rFonts w:cs="Arial"/>
                          <w:b/>
                          <w:bCs/>
                          <w:color w:val="000000"/>
                          <w:sz w:val="36"/>
                          <w:szCs w:val="36"/>
                        </w:rPr>
                        <w:t>Total Electrical Loads of Aids to Navigation</w:t>
                      </w:r>
                    </w:p>
                    <w:p w14:paraId="2B6A7212" w14:textId="77777777" w:rsidR="00C12BA9" w:rsidRPr="008258F3" w:rsidRDefault="00C12BA9" w:rsidP="00460028">
                      <w:pPr>
                        <w:autoSpaceDE w:val="0"/>
                        <w:autoSpaceDN w:val="0"/>
                        <w:adjustRightInd w:val="0"/>
                        <w:jc w:val="center"/>
                        <w:rPr>
                          <w:rFonts w:cs="Arial"/>
                          <w:b/>
                          <w:bCs/>
                          <w:color w:val="000000"/>
                          <w:sz w:val="36"/>
                          <w:szCs w:val="36"/>
                        </w:rPr>
                      </w:pPr>
                    </w:p>
                    <w:p w14:paraId="2DA6D436" w14:textId="77777777" w:rsidR="00C12BA9" w:rsidRPr="00380C7B" w:rsidRDefault="00C12BA9" w:rsidP="00460028">
                      <w:pPr>
                        <w:autoSpaceDE w:val="0"/>
                        <w:autoSpaceDN w:val="0"/>
                        <w:adjustRightInd w:val="0"/>
                        <w:jc w:val="center"/>
                        <w:rPr>
                          <w:rFonts w:cs="Arial"/>
                          <w:b/>
                          <w:bCs/>
                          <w:color w:val="000000"/>
                          <w:sz w:val="36"/>
                          <w:szCs w:val="36"/>
                          <w:highlight w:val="yellow"/>
                        </w:rPr>
                      </w:pPr>
                      <w:r w:rsidRPr="008258F3">
                        <w:rPr>
                          <w:rFonts w:cs="Arial"/>
                          <w:b/>
                          <w:bCs/>
                          <w:color w:val="000000"/>
                          <w:sz w:val="36"/>
                          <w:szCs w:val="36"/>
                        </w:rPr>
                        <w:t xml:space="preserve">Edition </w:t>
                      </w:r>
                      <w:del w:id="24" w:author="Peter Dobson" w:date="2016-04-13T14:46:00Z">
                        <w:r w:rsidRPr="008258F3" w:rsidDel="00C12BA9">
                          <w:rPr>
                            <w:rFonts w:cs="Arial"/>
                            <w:b/>
                            <w:bCs/>
                            <w:color w:val="000000"/>
                            <w:sz w:val="36"/>
                            <w:szCs w:val="36"/>
                          </w:rPr>
                          <w:delText>1</w:delText>
                        </w:r>
                      </w:del>
                      <w:ins w:id="25" w:author="Peter Dobson" w:date="2016-04-13T14:46:00Z">
                        <w:r>
                          <w:rPr>
                            <w:rFonts w:cs="Arial"/>
                            <w:b/>
                            <w:bCs/>
                            <w:color w:val="000000"/>
                            <w:sz w:val="36"/>
                            <w:szCs w:val="36"/>
                          </w:rPr>
                          <w:t>2</w:t>
                        </w:r>
                      </w:ins>
                    </w:p>
                    <w:p w14:paraId="7427F3E1" w14:textId="77777777" w:rsidR="00C12BA9" w:rsidRPr="00380C7B" w:rsidRDefault="00C12BA9" w:rsidP="00460028">
                      <w:pPr>
                        <w:autoSpaceDE w:val="0"/>
                        <w:autoSpaceDN w:val="0"/>
                        <w:adjustRightInd w:val="0"/>
                        <w:jc w:val="center"/>
                        <w:rPr>
                          <w:rFonts w:cs="Arial"/>
                          <w:b/>
                          <w:bCs/>
                          <w:color w:val="000000"/>
                          <w:sz w:val="36"/>
                          <w:szCs w:val="36"/>
                          <w:highlight w:val="yellow"/>
                        </w:rPr>
                      </w:pPr>
                    </w:p>
                    <w:p w14:paraId="3BC3FDE4" w14:textId="77777777" w:rsidR="00C12BA9" w:rsidRPr="00705832" w:rsidRDefault="00C12BA9" w:rsidP="00460028">
                      <w:pPr>
                        <w:autoSpaceDE w:val="0"/>
                        <w:autoSpaceDN w:val="0"/>
                        <w:adjustRightInd w:val="0"/>
                        <w:jc w:val="center"/>
                        <w:rPr>
                          <w:rFonts w:cs="Arial"/>
                          <w:b/>
                          <w:bCs/>
                          <w:color w:val="000000"/>
                          <w:sz w:val="36"/>
                          <w:szCs w:val="36"/>
                        </w:rPr>
                      </w:pPr>
                      <w:ins w:id="26" w:author="Peter Dobson" w:date="2016-04-13T14:46:00Z">
                        <w:r>
                          <w:rPr>
                            <w:rFonts w:cs="Arial"/>
                            <w:b/>
                            <w:bCs/>
                            <w:color w:val="000000"/>
                            <w:sz w:val="36"/>
                            <w:szCs w:val="36"/>
                          </w:rPr>
                          <w:t>April</w:t>
                        </w:r>
                      </w:ins>
                      <w:del w:id="27" w:author="Peter Dobson" w:date="2016-04-13T14:46:00Z">
                        <w:r w:rsidRPr="00705832" w:rsidDel="00C12BA9">
                          <w:rPr>
                            <w:rFonts w:cs="Arial"/>
                            <w:b/>
                            <w:bCs/>
                            <w:color w:val="000000"/>
                            <w:sz w:val="36"/>
                            <w:szCs w:val="36"/>
                          </w:rPr>
                          <w:delText>May</w:delText>
                        </w:r>
                      </w:del>
                      <w:r w:rsidRPr="00705832">
                        <w:rPr>
                          <w:rFonts w:cs="Arial"/>
                          <w:b/>
                          <w:bCs/>
                          <w:color w:val="000000"/>
                          <w:sz w:val="36"/>
                          <w:szCs w:val="36"/>
                        </w:rPr>
                        <w:t xml:space="preserve"> 20</w:t>
                      </w:r>
                      <w:ins w:id="28" w:author="Peter Dobson" w:date="2016-04-13T14:46:00Z">
                        <w:r>
                          <w:rPr>
                            <w:rFonts w:cs="Arial"/>
                            <w:b/>
                            <w:bCs/>
                            <w:color w:val="000000"/>
                            <w:sz w:val="36"/>
                            <w:szCs w:val="36"/>
                          </w:rPr>
                          <w:t>16</w:t>
                        </w:r>
                      </w:ins>
                      <w:del w:id="29" w:author="Peter Dobson" w:date="2016-04-13T14:46:00Z">
                        <w:r w:rsidRPr="00705832" w:rsidDel="00C12BA9">
                          <w:rPr>
                            <w:rFonts w:cs="Arial"/>
                            <w:b/>
                            <w:bCs/>
                            <w:color w:val="000000"/>
                            <w:sz w:val="36"/>
                            <w:szCs w:val="36"/>
                          </w:rPr>
                          <w:delText>09</w:delText>
                        </w:r>
                      </w:del>
                    </w:p>
                    <w:p w14:paraId="68EFF71B" w14:textId="77777777" w:rsidR="00C12BA9" w:rsidRDefault="00C12BA9" w:rsidP="00460028">
                      <w:pPr>
                        <w:autoSpaceDE w:val="0"/>
                        <w:autoSpaceDN w:val="0"/>
                        <w:adjustRightInd w:val="0"/>
                        <w:jc w:val="center"/>
                        <w:rPr>
                          <w:rFonts w:cs="Arial"/>
                          <w:b/>
                          <w:bCs/>
                          <w:color w:val="000000"/>
                        </w:rPr>
                      </w:pPr>
                    </w:p>
                  </w:txbxContent>
                </v:textbox>
              </v:shape>
            </w:pict>
          </mc:Fallback>
        </mc:AlternateContent>
      </w:r>
      <w:r w:rsidR="006A644D">
        <w:br w:type="page"/>
      </w:r>
      <w:bookmarkStart w:id="25" w:name="_Toc225672808"/>
      <w:r w:rsidR="009A2C02" w:rsidRPr="00371BEF">
        <w:lastRenderedPageBreak/>
        <w:t>Document Revisions</w:t>
      </w:r>
      <w:bookmarkEnd w:id="18"/>
      <w:bookmarkEnd w:id="25"/>
    </w:p>
    <w:p w14:paraId="523D1B4F" w14:textId="77777777" w:rsidR="00857962" w:rsidRPr="00371BEF" w:rsidRDefault="00857962" w:rsidP="00A163D8">
      <w:pPr>
        <w:pStyle w:val="BodyText"/>
      </w:pPr>
      <w:r w:rsidRPr="00371BEF">
        <w:t xml:space="preserve">Revisions </w:t>
      </w:r>
      <w:smartTag w:uri="urn:schemas-microsoft-com:office:smarttags" w:element="PersonName">
        <w:smartTagPr>
          <w:attr w:name="ProductID" w:val="to the IALA"/>
        </w:smartTagPr>
        <w:r w:rsidRPr="00371BEF">
          <w:t>to the IALA</w:t>
        </w:r>
      </w:smartTag>
      <w:r w:rsidRPr="00371BEF">
        <w:t xml:space="preserve"> Document are to be noted in the table prior to t</w:t>
      </w:r>
      <w:r w:rsidR="00CF7AA3">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4A99A58" w14:textId="77777777">
        <w:tc>
          <w:tcPr>
            <w:tcW w:w="1908" w:type="dxa"/>
          </w:tcPr>
          <w:p w14:paraId="0D4D8BC1"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72F72DB9"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0FA1FE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05A25432" w14:textId="77777777">
        <w:trPr>
          <w:trHeight w:val="851"/>
        </w:trPr>
        <w:tc>
          <w:tcPr>
            <w:tcW w:w="1908" w:type="dxa"/>
            <w:vAlign w:val="center"/>
          </w:tcPr>
          <w:p w14:paraId="09931583" w14:textId="77777777" w:rsidR="00857962" w:rsidRPr="00371BEF" w:rsidRDefault="00C12BA9" w:rsidP="00A163D8">
            <w:pPr>
              <w:spacing w:before="60" w:after="60"/>
              <w:rPr>
                <w:highlight w:val="yellow"/>
              </w:rPr>
            </w:pPr>
            <w:ins w:id="26" w:author="Peter Dobson" w:date="2016-04-13T14:46:00Z">
              <w:r>
                <w:rPr>
                  <w:highlight w:val="yellow"/>
                </w:rPr>
                <w:t>April 2016</w:t>
              </w:r>
            </w:ins>
          </w:p>
        </w:tc>
        <w:tc>
          <w:tcPr>
            <w:tcW w:w="3360" w:type="dxa"/>
            <w:vAlign w:val="center"/>
          </w:tcPr>
          <w:p w14:paraId="6AACF983" w14:textId="77777777" w:rsidR="00857962" w:rsidRPr="00371BEF" w:rsidRDefault="00C12BA9" w:rsidP="00A163D8">
            <w:pPr>
              <w:spacing w:before="60" w:after="60"/>
              <w:rPr>
                <w:highlight w:val="yellow"/>
              </w:rPr>
            </w:pPr>
            <w:ins w:id="27" w:author="Peter Dobson" w:date="2016-04-13T14:46:00Z">
              <w:r>
                <w:rPr>
                  <w:highlight w:val="yellow"/>
                </w:rPr>
                <w:t>???</w:t>
              </w:r>
            </w:ins>
          </w:p>
        </w:tc>
        <w:tc>
          <w:tcPr>
            <w:tcW w:w="4161" w:type="dxa"/>
            <w:vAlign w:val="center"/>
          </w:tcPr>
          <w:p w14:paraId="08ECF5E7" w14:textId="77777777" w:rsidR="00857962" w:rsidRPr="00371BEF" w:rsidRDefault="00C12BA9" w:rsidP="00A163D8">
            <w:pPr>
              <w:spacing w:before="60" w:after="60"/>
            </w:pPr>
            <w:ins w:id="28" w:author="Peter Dobson" w:date="2016-04-13T14:47:00Z">
              <w:r>
                <w:t>Review and update following the realignment of the documentation to the standards</w:t>
              </w:r>
            </w:ins>
          </w:p>
        </w:tc>
      </w:tr>
      <w:tr w:rsidR="00857962" w:rsidRPr="00371BEF" w14:paraId="1F346703" w14:textId="77777777">
        <w:trPr>
          <w:trHeight w:val="851"/>
        </w:trPr>
        <w:tc>
          <w:tcPr>
            <w:tcW w:w="1908" w:type="dxa"/>
            <w:vAlign w:val="center"/>
          </w:tcPr>
          <w:p w14:paraId="3F84BB43" w14:textId="77777777" w:rsidR="00857962" w:rsidRPr="00371BEF" w:rsidRDefault="00857962" w:rsidP="00A163D8">
            <w:pPr>
              <w:spacing w:before="60" w:after="60"/>
            </w:pPr>
          </w:p>
        </w:tc>
        <w:tc>
          <w:tcPr>
            <w:tcW w:w="3360" w:type="dxa"/>
            <w:vAlign w:val="center"/>
          </w:tcPr>
          <w:p w14:paraId="6210BC8C" w14:textId="77777777" w:rsidR="00857962" w:rsidRPr="00371BEF" w:rsidRDefault="00857962" w:rsidP="00A163D8">
            <w:pPr>
              <w:spacing w:before="60" w:after="60"/>
            </w:pPr>
          </w:p>
        </w:tc>
        <w:tc>
          <w:tcPr>
            <w:tcW w:w="4161" w:type="dxa"/>
            <w:vAlign w:val="center"/>
          </w:tcPr>
          <w:p w14:paraId="371E4471" w14:textId="77777777" w:rsidR="00857962" w:rsidRPr="00371BEF" w:rsidRDefault="00857962" w:rsidP="00A163D8">
            <w:pPr>
              <w:spacing w:before="60" w:after="60"/>
            </w:pPr>
          </w:p>
        </w:tc>
      </w:tr>
      <w:tr w:rsidR="00857962" w:rsidRPr="00371BEF" w14:paraId="17785918" w14:textId="77777777">
        <w:trPr>
          <w:trHeight w:val="851"/>
        </w:trPr>
        <w:tc>
          <w:tcPr>
            <w:tcW w:w="1908" w:type="dxa"/>
            <w:vAlign w:val="center"/>
          </w:tcPr>
          <w:p w14:paraId="3860AE44" w14:textId="77777777" w:rsidR="00857962" w:rsidRPr="00371BEF" w:rsidRDefault="00857962" w:rsidP="00A163D8">
            <w:pPr>
              <w:spacing w:before="60" w:after="60"/>
            </w:pPr>
          </w:p>
        </w:tc>
        <w:tc>
          <w:tcPr>
            <w:tcW w:w="3360" w:type="dxa"/>
            <w:vAlign w:val="center"/>
          </w:tcPr>
          <w:p w14:paraId="700A27D0" w14:textId="77777777" w:rsidR="00857962" w:rsidRPr="00371BEF" w:rsidRDefault="00857962" w:rsidP="00A163D8">
            <w:pPr>
              <w:spacing w:before="60" w:after="60"/>
            </w:pPr>
          </w:p>
        </w:tc>
        <w:tc>
          <w:tcPr>
            <w:tcW w:w="4161" w:type="dxa"/>
            <w:vAlign w:val="center"/>
          </w:tcPr>
          <w:p w14:paraId="50A650D8" w14:textId="77777777" w:rsidR="00857962" w:rsidRPr="00371BEF" w:rsidRDefault="00857962" w:rsidP="00A163D8">
            <w:pPr>
              <w:spacing w:before="60" w:after="60"/>
            </w:pPr>
          </w:p>
        </w:tc>
      </w:tr>
      <w:tr w:rsidR="00857962" w:rsidRPr="00371BEF" w14:paraId="14BE72B9" w14:textId="77777777">
        <w:trPr>
          <w:trHeight w:val="851"/>
        </w:trPr>
        <w:tc>
          <w:tcPr>
            <w:tcW w:w="1908" w:type="dxa"/>
            <w:vAlign w:val="center"/>
          </w:tcPr>
          <w:p w14:paraId="7EFEB366" w14:textId="77777777" w:rsidR="00857962" w:rsidRPr="00371BEF" w:rsidRDefault="00857962" w:rsidP="00A163D8">
            <w:pPr>
              <w:spacing w:before="60" w:after="60"/>
            </w:pPr>
          </w:p>
        </w:tc>
        <w:tc>
          <w:tcPr>
            <w:tcW w:w="3360" w:type="dxa"/>
            <w:vAlign w:val="center"/>
          </w:tcPr>
          <w:p w14:paraId="0C354D6A" w14:textId="77777777" w:rsidR="00857962" w:rsidRPr="00371BEF" w:rsidRDefault="00857962" w:rsidP="00A163D8">
            <w:pPr>
              <w:spacing w:before="60" w:after="60"/>
            </w:pPr>
          </w:p>
        </w:tc>
        <w:tc>
          <w:tcPr>
            <w:tcW w:w="4161" w:type="dxa"/>
            <w:vAlign w:val="center"/>
          </w:tcPr>
          <w:p w14:paraId="73E78AA3" w14:textId="77777777" w:rsidR="00857962" w:rsidRPr="00371BEF" w:rsidRDefault="00857962" w:rsidP="00A163D8">
            <w:pPr>
              <w:spacing w:before="60" w:after="60"/>
            </w:pPr>
          </w:p>
        </w:tc>
      </w:tr>
      <w:tr w:rsidR="00857962" w:rsidRPr="00371BEF" w14:paraId="7BD93BCD" w14:textId="77777777">
        <w:trPr>
          <w:trHeight w:val="851"/>
        </w:trPr>
        <w:tc>
          <w:tcPr>
            <w:tcW w:w="1908" w:type="dxa"/>
            <w:vAlign w:val="center"/>
          </w:tcPr>
          <w:p w14:paraId="6943DF13" w14:textId="77777777" w:rsidR="00857962" w:rsidRPr="00371BEF" w:rsidRDefault="00857962" w:rsidP="00A163D8">
            <w:pPr>
              <w:spacing w:before="60" w:after="60"/>
            </w:pPr>
          </w:p>
        </w:tc>
        <w:tc>
          <w:tcPr>
            <w:tcW w:w="3360" w:type="dxa"/>
            <w:vAlign w:val="center"/>
          </w:tcPr>
          <w:p w14:paraId="6BD1BAC2" w14:textId="77777777" w:rsidR="00857962" w:rsidRPr="00371BEF" w:rsidRDefault="00857962" w:rsidP="00A163D8">
            <w:pPr>
              <w:spacing w:before="60" w:after="60"/>
            </w:pPr>
          </w:p>
        </w:tc>
        <w:tc>
          <w:tcPr>
            <w:tcW w:w="4161" w:type="dxa"/>
            <w:vAlign w:val="center"/>
          </w:tcPr>
          <w:p w14:paraId="67F6A307" w14:textId="77777777" w:rsidR="00857962" w:rsidRPr="00371BEF" w:rsidRDefault="00857962" w:rsidP="00A163D8">
            <w:pPr>
              <w:spacing w:before="60" w:after="60"/>
            </w:pPr>
          </w:p>
        </w:tc>
      </w:tr>
      <w:tr w:rsidR="00857962" w:rsidRPr="00371BEF" w14:paraId="27BD4985" w14:textId="77777777">
        <w:trPr>
          <w:trHeight w:val="851"/>
        </w:trPr>
        <w:tc>
          <w:tcPr>
            <w:tcW w:w="1908" w:type="dxa"/>
            <w:vAlign w:val="center"/>
          </w:tcPr>
          <w:p w14:paraId="57D815C4" w14:textId="77777777" w:rsidR="00857962" w:rsidRPr="00371BEF" w:rsidRDefault="00857962" w:rsidP="00A163D8">
            <w:pPr>
              <w:spacing w:before="60" w:after="60"/>
            </w:pPr>
          </w:p>
        </w:tc>
        <w:tc>
          <w:tcPr>
            <w:tcW w:w="3360" w:type="dxa"/>
            <w:vAlign w:val="center"/>
          </w:tcPr>
          <w:p w14:paraId="17C7E86E" w14:textId="77777777" w:rsidR="00857962" w:rsidRPr="00371BEF" w:rsidRDefault="00857962" w:rsidP="00A163D8">
            <w:pPr>
              <w:spacing w:before="60" w:after="60"/>
            </w:pPr>
          </w:p>
        </w:tc>
        <w:tc>
          <w:tcPr>
            <w:tcW w:w="4161" w:type="dxa"/>
            <w:vAlign w:val="center"/>
          </w:tcPr>
          <w:p w14:paraId="6B2C90D6" w14:textId="77777777" w:rsidR="00857962" w:rsidRPr="00371BEF" w:rsidRDefault="00857962" w:rsidP="00A163D8">
            <w:pPr>
              <w:spacing w:before="60" w:after="60"/>
            </w:pPr>
          </w:p>
        </w:tc>
      </w:tr>
    </w:tbl>
    <w:p w14:paraId="23BA3CD3" w14:textId="77777777" w:rsidR="00460028" w:rsidRPr="00371BEF" w:rsidRDefault="00857962" w:rsidP="00371BEF">
      <w:pPr>
        <w:pStyle w:val="Title"/>
      </w:pPr>
      <w:r w:rsidRPr="00371BEF">
        <w:br w:type="page"/>
      </w:r>
      <w:bookmarkStart w:id="29" w:name="_Toc225672809"/>
      <w:bookmarkStart w:id="30" w:name="_Toc448305996"/>
      <w:r w:rsidR="00371BEF" w:rsidRPr="00371BEF">
        <w:lastRenderedPageBreak/>
        <w:t>Table of Contents</w:t>
      </w:r>
      <w:bookmarkEnd w:id="29"/>
      <w:bookmarkEnd w:id="30"/>
    </w:p>
    <w:p w14:paraId="3ABC2566" w14:textId="77777777" w:rsidR="00655287" w:rsidRDefault="00655287" w:rsidP="00380C7B"/>
    <w:p w14:paraId="5EF37D1D" w14:textId="77777777" w:rsidR="00F205F6" w:rsidRPr="00371BEF" w:rsidRDefault="00F205F6" w:rsidP="00380C7B"/>
    <w:p w14:paraId="3E13B12E" w14:textId="77777777" w:rsidR="009B67EB" w:rsidRDefault="00BE1AD3">
      <w:pPr>
        <w:pStyle w:val="TOC1"/>
        <w:rPr>
          <w:ins w:id="31" w:author="Peter Dobson" w:date="2016-04-13T10:17:00Z"/>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2,2,Annex,4,Title,1" </w:instrText>
      </w:r>
      <w:r>
        <w:fldChar w:fldCharType="separate"/>
      </w:r>
      <w:ins w:id="32" w:author="Peter Dobson" w:date="2016-04-13T10:17:00Z">
        <w:r w:rsidR="009B67EB" w:rsidRPr="003F3875">
          <w:rPr>
            <w:rStyle w:val="Hyperlink"/>
            <w:noProof/>
          </w:rPr>
          <w:fldChar w:fldCharType="begin"/>
        </w:r>
        <w:r w:rsidR="009B67EB" w:rsidRPr="003F3875">
          <w:rPr>
            <w:rStyle w:val="Hyperlink"/>
            <w:noProof/>
          </w:rPr>
          <w:instrText xml:space="preserve"> </w:instrText>
        </w:r>
        <w:r w:rsidR="009B67EB">
          <w:rPr>
            <w:noProof/>
          </w:rPr>
          <w:instrText>HYPERLINK \l "_Toc448305995"</w:instrText>
        </w:r>
        <w:r w:rsidR="009B67EB" w:rsidRPr="003F3875">
          <w:rPr>
            <w:rStyle w:val="Hyperlink"/>
            <w:noProof/>
          </w:rPr>
          <w:instrText xml:space="preserve"> </w:instrText>
        </w:r>
        <w:r w:rsidR="009B67EB" w:rsidRPr="003F3875">
          <w:rPr>
            <w:rStyle w:val="Hyperlink"/>
            <w:noProof/>
          </w:rPr>
          <w:fldChar w:fldCharType="separate"/>
        </w:r>
        <w:r w:rsidR="009B67EB" w:rsidRPr="003F3875">
          <w:rPr>
            <w:rStyle w:val="Hyperlink"/>
            <w:noProof/>
          </w:rPr>
          <w:t>Document Revisions</w:t>
        </w:r>
        <w:r w:rsidR="009B67EB">
          <w:rPr>
            <w:noProof/>
            <w:webHidden/>
          </w:rPr>
          <w:tab/>
        </w:r>
        <w:r w:rsidR="009B67EB">
          <w:rPr>
            <w:noProof/>
            <w:webHidden/>
          </w:rPr>
          <w:fldChar w:fldCharType="begin"/>
        </w:r>
        <w:r w:rsidR="009B67EB">
          <w:rPr>
            <w:noProof/>
            <w:webHidden/>
          </w:rPr>
          <w:instrText xml:space="preserve"> PAGEREF _Toc448305995 \h </w:instrText>
        </w:r>
      </w:ins>
      <w:r w:rsidR="009B67EB">
        <w:rPr>
          <w:noProof/>
          <w:webHidden/>
        </w:rPr>
      </w:r>
      <w:r w:rsidR="009B67EB">
        <w:rPr>
          <w:noProof/>
          <w:webHidden/>
        </w:rPr>
        <w:fldChar w:fldCharType="separate"/>
      </w:r>
      <w:ins w:id="33" w:author="Peter Dobson" w:date="2016-04-13T10:17:00Z">
        <w:r w:rsidR="009B67EB">
          <w:rPr>
            <w:noProof/>
            <w:webHidden/>
          </w:rPr>
          <w:t>1</w:t>
        </w:r>
        <w:r w:rsidR="009B67EB">
          <w:rPr>
            <w:noProof/>
            <w:webHidden/>
          </w:rPr>
          <w:fldChar w:fldCharType="end"/>
        </w:r>
        <w:r w:rsidR="009B67EB" w:rsidRPr="003F3875">
          <w:rPr>
            <w:rStyle w:val="Hyperlink"/>
            <w:noProof/>
          </w:rPr>
          <w:fldChar w:fldCharType="end"/>
        </w:r>
      </w:ins>
    </w:p>
    <w:p w14:paraId="1480FDEA" w14:textId="77777777" w:rsidR="009B67EB" w:rsidRDefault="009B67EB">
      <w:pPr>
        <w:pStyle w:val="TOC1"/>
        <w:rPr>
          <w:ins w:id="34" w:author="Peter Dobson" w:date="2016-04-13T10:17:00Z"/>
          <w:rFonts w:asciiTheme="minorHAnsi" w:eastAsiaTheme="minorEastAsia" w:hAnsiTheme="minorHAnsi" w:cstheme="minorBidi"/>
          <w:b w:val="0"/>
          <w:bCs w:val="0"/>
          <w:caps w:val="0"/>
          <w:noProof/>
          <w:szCs w:val="22"/>
          <w:lang w:eastAsia="en-GB"/>
        </w:rPr>
      </w:pPr>
      <w:ins w:id="35"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"_Toc448305996"</w:instrText>
        </w:r>
        <w:r w:rsidRPr="003F3875">
          <w:rPr>
            <w:rStyle w:val="Hyperlink"/>
            <w:noProof/>
          </w:rPr>
          <w:instrText xml:space="preserve"> </w:instrText>
        </w:r>
        <w:r w:rsidRPr="003F3875">
          <w:rPr>
            <w:rStyle w:val="Hyperlink"/>
            <w:noProof/>
          </w:rPr>
          <w:fldChar w:fldCharType="separate"/>
        </w:r>
        <w:r w:rsidRPr="003F3875">
          <w:rPr>
            <w:rStyle w:val="Hyperlink"/>
            <w:noProof/>
          </w:rPr>
          <w:t>Table of Contents</w:t>
        </w:r>
        <w:r>
          <w:rPr>
            <w:noProof/>
            <w:webHidden/>
          </w:rPr>
          <w:tab/>
        </w:r>
        <w:r>
          <w:rPr>
            <w:noProof/>
            <w:webHidden/>
          </w:rPr>
          <w:fldChar w:fldCharType="begin"/>
        </w:r>
        <w:r>
          <w:rPr>
            <w:noProof/>
            <w:webHidden/>
          </w:rPr>
          <w:instrText xml:space="preserve"> PAGEREF _Toc448305996 \h </w:instrText>
        </w:r>
      </w:ins>
      <w:r>
        <w:rPr>
          <w:noProof/>
          <w:webHidden/>
        </w:rPr>
      </w:r>
      <w:r>
        <w:rPr>
          <w:noProof/>
          <w:webHidden/>
        </w:rPr>
        <w:fldChar w:fldCharType="separate"/>
      </w:r>
      <w:ins w:id="36" w:author="Peter Dobson" w:date="2016-04-13T10:17:00Z">
        <w:r>
          <w:rPr>
            <w:noProof/>
            <w:webHidden/>
          </w:rPr>
          <w:t>3</w:t>
        </w:r>
        <w:r>
          <w:rPr>
            <w:noProof/>
            <w:webHidden/>
          </w:rPr>
          <w:fldChar w:fldCharType="end"/>
        </w:r>
        <w:r w:rsidRPr="003F3875">
          <w:rPr>
            <w:rStyle w:val="Hyperlink"/>
            <w:noProof/>
          </w:rPr>
          <w:fldChar w:fldCharType="end"/>
        </w:r>
      </w:ins>
    </w:p>
    <w:p w14:paraId="3399C96F" w14:textId="77777777" w:rsidR="009B67EB" w:rsidRDefault="009B67EB">
      <w:pPr>
        <w:pStyle w:val="TOC1"/>
        <w:rPr>
          <w:ins w:id="37" w:author="Peter Dobson" w:date="2016-04-13T10:17:00Z"/>
          <w:rFonts w:asciiTheme="minorHAnsi" w:eastAsiaTheme="minorEastAsia" w:hAnsiTheme="minorHAnsi" w:cstheme="minorBidi"/>
          <w:b w:val="0"/>
          <w:bCs w:val="0"/>
          <w:caps w:val="0"/>
          <w:noProof/>
          <w:szCs w:val="22"/>
          <w:lang w:eastAsia="en-GB"/>
        </w:rPr>
      </w:pPr>
      <w:ins w:id="38"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"_Toc448305997"</w:instrText>
        </w:r>
        <w:r w:rsidRPr="003F3875">
          <w:rPr>
            <w:rStyle w:val="Hyperlink"/>
            <w:noProof/>
          </w:rPr>
          <w:instrText xml:space="preserve"> </w:instrText>
        </w:r>
        <w:r w:rsidRPr="003F3875">
          <w:rPr>
            <w:rStyle w:val="Hyperlink"/>
            <w:noProof/>
          </w:rPr>
          <w:fldChar w:fldCharType="separate"/>
        </w:r>
        <w:r w:rsidRPr="003F3875">
          <w:rPr>
            <w:rStyle w:val="Hyperlink"/>
            <w:noProof/>
          </w:rPr>
          <w:t>Index of Tables</w:t>
        </w:r>
        <w:r>
          <w:rPr>
            <w:noProof/>
            <w:webHidden/>
          </w:rPr>
          <w:tab/>
        </w:r>
        <w:r>
          <w:rPr>
            <w:noProof/>
            <w:webHidden/>
          </w:rPr>
          <w:fldChar w:fldCharType="begin"/>
        </w:r>
        <w:r>
          <w:rPr>
            <w:noProof/>
            <w:webHidden/>
          </w:rPr>
          <w:instrText xml:space="preserve"> PAGEREF _Toc448305997 \h </w:instrText>
        </w:r>
      </w:ins>
      <w:r>
        <w:rPr>
          <w:noProof/>
          <w:webHidden/>
        </w:rPr>
      </w:r>
      <w:r>
        <w:rPr>
          <w:noProof/>
          <w:webHidden/>
        </w:rPr>
        <w:fldChar w:fldCharType="separate"/>
      </w:r>
      <w:ins w:id="39" w:author="Peter Dobson" w:date="2016-04-13T10:17:00Z">
        <w:r>
          <w:rPr>
            <w:noProof/>
            <w:webHidden/>
          </w:rPr>
          <w:t>4</w:t>
        </w:r>
        <w:r>
          <w:rPr>
            <w:noProof/>
            <w:webHidden/>
          </w:rPr>
          <w:fldChar w:fldCharType="end"/>
        </w:r>
        <w:r w:rsidRPr="003F3875">
          <w:rPr>
            <w:rStyle w:val="Hyperlink"/>
            <w:noProof/>
          </w:rPr>
          <w:fldChar w:fldCharType="end"/>
        </w:r>
      </w:ins>
    </w:p>
    <w:p w14:paraId="2DD16F7B" w14:textId="77777777" w:rsidR="009B67EB" w:rsidRDefault="009B67EB">
      <w:pPr>
        <w:pStyle w:val="TOC1"/>
        <w:rPr>
          <w:ins w:id="40" w:author="Peter Dobson" w:date="2016-04-13T10:17:00Z"/>
          <w:rFonts w:asciiTheme="minorHAnsi" w:eastAsiaTheme="minorEastAsia" w:hAnsiTheme="minorHAnsi" w:cstheme="minorBidi"/>
          <w:b w:val="0"/>
          <w:bCs w:val="0"/>
          <w:caps w:val="0"/>
          <w:noProof/>
          <w:szCs w:val="22"/>
          <w:lang w:eastAsia="en-GB"/>
        </w:rPr>
      </w:pPr>
      <w:ins w:id="41"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"_Toc448305998"</w:instrText>
        </w:r>
        <w:r w:rsidRPr="003F3875">
          <w:rPr>
            <w:rStyle w:val="Hyperlink"/>
            <w:noProof/>
          </w:rPr>
          <w:instrText xml:space="preserve"> </w:instrText>
        </w:r>
        <w:r w:rsidRPr="003F3875">
          <w:rPr>
            <w:rStyle w:val="Hyperlink"/>
            <w:noProof/>
          </w:rPr>
          <w:fldChar w:fldCharType="separate"/>
        </w:r>
        <w:r w:rsidRPr="003F3875">
          <w:rPr>
            <w:rStyle w:val="Hyperlink"/>
            <w:noProof/>
          </w:rPr>
          <w:t>Index of Figures</w:t>
        </w:r>
        <w:r>
          <w:rPr>
            <w:noProof/>
            <w:webHidden/>
          </w:rPr>
          <w:tab/>
        </w:r>
        <w:r>
          <w:rPr>
            <w:noProof/>
            <w:webHidden/>
          </w:rPr>
          <w:fldChar w:fldCharType="begin"/>
        </w:r>
        <w:r>
          <w:rPr>
            <w:noProof/>
            <w:webHidden/>
          </w:rPr>
          <w:instrText xml:space="preserve"> PAGEREF _Toc448305998 \h </w:instrText>
        </w:r>
      </w:ins>
      <w:r>
        <w:rPr>
          <w:noProof/>
          <w:webHidden/>
        </w:rPr>
      </w:r>
      <w:r>
        <w:rPr>
          <w:noProof/>
          <w:webHidden/>
        </w:rPr>
        <w:fldChar w:fldCharType="separate"/>
      </w:r>
      <w:ins w:id="42" w:author="Peter Dobson" w:date="2016-04-13T10:17:00Z">
        <w:r>
          <w:rPr>
            <w:noProof/>
            <w:webHidden/>
          </w:rPr>
          <w:t>4</w:t>
        </w:r>
        <w:r>
          <w:rPr>
            <w:noProof/>
            <w:webHidden/>
          </w:rPr>
          <w:fldChar w:fldCharType="end"/>
        </w:r>
        <w:r w:rsidRPr="003F3875">
          <w:rPr>
            <w:rStyle w:val="Hyperlink"/>
            <w:noProof/>
          </w:rPr>
          <w:fldChar w:fldCharType="end"/>
        </w:r>
      </w:ins>
    </w:p>
    <w:p w14:paraId="56AE9873" w14:textId="77777777" w:rsidR="009B67EB" w:rsidRDefault="009B67EB">
      <w:pPr>
        <w:pStyle w:val="TOC1"/>
        <w:rPr>
          <w:ins w:id="43" w:author="Peter Dobson" w:date="2016-04-13T10:17:00Z"/>
          <w:rFonts w:asciiTheme="minorHAnsi" w:eastAsiaTheme="minorEastAsia" w:hAnsiTheme="minorHAnsi" w:cstheme="minorBidi"/>
          <w:b w:val="0"/>
          <w:bCs w:val="0"/>
          <w:caps w:val="0"/>
          <w:noProof/>
          <w:szCs w:val="22"/>
          <w:lang w:eastAsia="en-GB"/>
        </w:rPr>
      </w:pPr>
      <w:ins w:id="44"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"_Toc448305999"</w:instrText>
        </w:r>
        <w:r w:rsidRPr="003F3875">
          <w:rPr>
            <w:rStyle w:val="Hyperlink"/>
            <w:noProof/>
          </w:rPr>
          <w:instrText xml:space="preserve"> </w:instrText>
        </w:r>
        <w:r w:rsidRPr="003F3875">
          <w:rPr>
            <w:rStyle w:val="Hyperlink"/>
            <w:noProof/>
          </w:rPr>
          <w:fldChar w:fldCharType="separate"/>
        </w:r>
        <w:r w:rsidRPr="003F3875">
          <w:rPr>
            <w:rStyle w:val="Hyperlink"/>
            <w:noProof/>
          </w:rPr>
          <w:t>1</w:t>
        </w:r>
        <w:r>
          <w:rPr>
            <w:rFonts w:asciiTheme="minorHAnsi" w:eastAsiaTheme="minorEastAsia" w:hAnsiTheme="minorHAnsi" w:cstheme="minorBidi"/>
            <w:b w:val="0"/>
            <w:bCs w:val="0"/>
            <w:caps w:val="0"/>
            <w:noProof/>
            <w:szCs w:val="22"/>
            <w:lang w:eastAsia="en-GB"/>
          </w:rPr>
          <w:tab/>
        </w:r>
        <w:r w:rsidRPr="003F3875">
          <w:rPr>
            <w:rStyle w:val="Hyperlink"/>
            <w:noProof/>
          </w:rPr>
          <w:t>Introduction</w:t>
        </w:r>
        <w:r>
          <w:rPr>
            <w:noProof/>
            <w:webHidden/>
          </w:rPr>
          <w:tab/>
        </w:r>
        <w:r>
          <w:rPr>
            <w:noProof/>
            <w:webHidden/>
          </w:rPr>
          <w:fldChar w:fldCharType="begin"/>
        </w:r>
        <w:r>
          <w:rPr>
            <w:noProof/>
            <w:webHidden/>
          </w:rPr>
          <w:instrText xml:space="preserve"> PAGEREF _Toc448305999 \h </w:instrText>
        </w:r>
      </w:ins>
      <w:r>
        <w:rPr>
          <w:noProof/>
          <w:webHidden/>
        </w:rPr>
      </w:r>
      <w:r>
        <w:rPr>
          <w:noProof/>
          <w:webHidden/>
        </w:rPr>
        <w:fldChar w:fldCharType="separate"/>
      </w:r>
      <w:ins w:id="45" w:author="Peter Dobson" w:date="2016-04-13T10:17:00Z">
        <w:r>
          <w:rPr>
            <w:noProof/>
            <w:webHidden/>
          </w:rPr>
          <w:t>5</w:t>
        </w:r>
        <w:r>
          <w:rPr>
            <w:noProof/>
            <w:webHidden/>
          </w:rPr>
          <w:fldChar w:fldCharType="end"/>
        </w:r>
        <w:r w:rsidRPr="003F3875">
          <w:rPr>
            <w:rStyle w:val="Hyperlink"/>
            <w:noProof/>
          </w:rPr>
          <w:fldChar w:fldCharType="end"/>
        </w:r>
      </w:ins>
    </w:p>
    <w:p w14:paraId="031B5AA8" w14:textId="77777777" w:rsidR="009B67EB" w:rsidRDefault="009B67EB">
      <w:pPr>
        <w:pStyle w:val="TOC1"/>
        <w:rPr>
          <w:ins w:id="46" w:author="Peter Dobson" w:date="2016-04-13T10:17:00Z"/>
          <w:rFonts w:asciiTheme="minorHAnsi" w:eastAsiaTheme="minorEastAsia" w:hAnsiTheme="minorHAnsi" w:cstheme="minorBidi"/>
          <w:b w:val="0"/>
          <w:bCs w:val="0"/>
          <w:caps w:val="0"/>
          <w:noProof/>
          <w:szCs w:val="22"/>
          <w:lang w:eastAsia="en-GB"/>
        </w:rPr>
      </w:pPr>
      <w:ins w:id="47"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"_Toc448306000"</w:instrText>
        </w:r>
        <w:r w:rsidRPr="003F3875">
          <w:rPr>
            <w:rStyle w:val="Hyperlink"/>
            <w:noProof/>
          </w:rPr>
          <w:instrText xml:space="preserve"> </w:instrText>
        </w:r>
        <w:r w:rsidRPr="003F3875">
          <w:rPr>
            <w:rStyle w:val="Hyperlink"/>
            <w:noProof/>
          </w:rPr>
          <w:fldChar w:fldCharType="separate"/>
        </w:r>
        <w:r w:rsidRPr="003F3875">
          <w:rPr>
            <w:rStyle w:val="Hyperlink"/>
            <w:noProof/>
          </w:rPr>
          <w:t>2</w:t>
        </w:r>
        <w:r>
          <w:rPr>
            <w:rFonts w:asciiTheme="minorHAnsi" w:eastAsiaTheme="minorEastAsia" w:hAnsiTheme="minorHAnsi" w:cstheme="minorBidi"/>
            <w:b w:val="0"/>
            <w:bCs w:val="0"/>
            <w:caps w:val="0"/>
            <w:noProof/>
            <w:szCs w:val="22"/>
            <w:lang w:eastAsia="en-GB"/>
          </w:rPr>
          <w:tab/>
        </w:r>
        <w:r w:rsidRPr="003F3875">
          <w:rPr>
            <w:rStyle w:val="Hyperlink"/>
            <w:noProof/>
          </w:rPr>
          <w:t>How to use this guideline</w:t>
        </w:r>
        <w:r>
          <w:rPr>
            <w:noProof/>
            <w:webHidden/>
          </w:rPr>
          <w:tab/>
        </w:r>
        <w:r>
          <w:rPr>
            <w:noProof/>
            <w:webHidden/>
          </w:rPr>
          <w:fldChar w:fldCharType="begin"/>
        </w:r>
        <w:r>
          <w:rPr>
            <w:noProof/>
            <w:webHidden/>
          </w:rPr>
          <w:instrText xml:space="preserve"> PAGEREF _Toc448306000 \h </w:instrText>
        </w:r>
      </w:ins>
      <w:r>
        <w:rPr>
          <w:noProof/>
          <w:webHidden/>
        </w:rPr>
      </w:r>
      <w:r>
        <w:rPr>
          <w:noProof/>
          <w:webHidden/>
        </w:rPr>
        <w:fldChar w:fldCharType="separate"/>
      </w:r>
      <w:ins w:id="48" w:author="Peter Dobson" w:date="2016-04-13T10:17:00Z">
        <w:r>
          <w:rPr>
            <w:noProof/>
            <w:webHidden/>
          </w:rPr>
          <w:t>5</w:t>
        </w:r>
        <w:r>
          <w:rPr>
            <w:noProof/>
            <w:webHidden/>
          </w:rPr>
          <w:fldChar w:fldCharType="end"/>
        </w:r>
        <w:r w:rsidRPr="003F3875">
          <w:rPr>
            <w:rStyle w:val="Hyperlink"/>
            <w:noProof/>
          </w:rPr>
          <w:fldChar w:fldCharType="end"/>
        </w:r>
      </w:ins>
    </w:p>
    <w:p w14:paraId="4B71A191" w14:textId="77777777" w:rsidR="009B67EB" w:rsidRDefault="009B67EB">
      <w:pPr>
        <w:pStyle w:val="TOC1"/>
        <w:rPr>
          <w:ins w:id="49" w:author="Peter Dobson" w:date="2016-04-13T10:17:00Z"/>
          <w:rFonts w:asciiTheme="minorHAnsi" w:eastAsiaTheme="minorEastAsia" w:hAnsiTheme="minorHAnsi" w:cstheme="minorBidi"/>
          <w:b w:val="0"/>
          <w:bCs w:val="0"/>
          <w:caps w:val="0"/>
          <w:noProof/>
          <w:szCs w:val="22"/>
          <w:lang w:eastAsia="en-GB"/>
        </w:rPr>
      </w:pPr>
      <w:ins w:id="50"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"_Toc448306001"</w:instrText>
        </w:r>
        <w:r w:rsidRPr="003F3875">
          <w:rPr>
            <w:rStyle w:val="Hyperlink"/>
            <w:noProof/>
          </w:rPr>
          <w:instrText xml:space="preserve"> </w:instrText>
        </w:r>
        <w:r w:rsidRPr="003F3875">
          <w:rPr>
            <w:rStyle w:val="Hyperlink"/>
            <w:noProof/>
          </w:rPr>
          <w:fldChar w:fldCharType="separate"/>
        </w:r>
        <w:r w:rsidRPr="003F3875">
          <w:rPr>
            <w:rStyle w:val="Hyperlink"/>
            <w:noProof/>
          </w:rPr>
          <w:t>3</w:t>
        </w:r>
        <w:r>
          <w:rPr>
            <w:rFonts w:asciiTheme="minorHAnsi" w:eastAsiaTheme="minorEastAsia" w:hAnsiTheme="minorHAnsi" w:cstheme="minorBidi"/>
            <w:b w:val="0"/>
            <w:bCs w:val="0"/>
            <w:caps w:val="0"/>
            <w:noProof/>
            <w:szCs w:val="22"/>
            <w:lang w:eastAsia="en-GB"/>
          </w:rPr>
          <w:tab/>
        </w:r>
        <w:r w:rsidRPr="003F3875">
          <w:rPr>
            <w:rStyle w:val="Hyperlink"/>
            <w:noProof/>
          </w:rPr>
          <w:t>AtoN Load Overview</w:t>
        </w:r>
        <w:r>
          <w:rPr>
            <w:noProof/>
            <w:webHidden/>
          </w:rPr>
          <w:tab/>
        </w:r>
        <w:r>
          <w:rPr>
            <w:noProof/>
            <w:webHidden/>
          </w:rPr>
          <w:fldChar w:fldCharType="begin"/>
        </w:r>
        <w:r>
          <w:rPr>
            <w:noProof/>
            <w:webHidden/>
          </w:rPr>
          <w:instrText xml:space="preserve"> PAGEREF _Toc448306001 \h </w:instrText>
        </w:r>
      </w:ins>
      <w:r>
        <w:rPr>
          <w:noProof/>
          <w:webHidden/>
        </w:rPr>
      </w:r>
      <w:r>
        <w:rPr>
          <w:noProof/>
          <w:webHidden/>
        </w:rPr>
        <w:fldChar w:fldCharType="separate"/>
      </w:r>
      <w:ins w:id="51" w:author="Peter Dobson" w:date="2016-04-13T10:17:00Z">
        <w:r>
          <w:rPr>
            <w:noProof/>
            <w:webHidden/>
          </w:rPr>
          <w:t>5</w:t>
        </w:r>
        <w:r>
          <w:rPr>
            <w:noProof/>
            <w:webHidden/>
          </w:rPr>
          <w:fldChar w:fldCharType="end"/>
        </w:r>
        <w:r w:rsidRPr="003F3875">
          <w:rPr>
            <w:rStyle w:val="Hyperlink"/>
            <w:noProof/>
          </w:rPr>
          <w:fldChar w:fldCharType="end"/>
        </w:r>
      </w:ins>
    </w:p>
    <w:p w14:paraId="61501CE8" w14:textId="77777777" w:rsidR="009B67EB" w:rsidRDefault="009B67EB">
      <w:pPr>
        <w:pStyle w:val="TOC2"/>
        <w:rPr>
          <w:ins w:id="52" w:author="Peter Dobson" w:date="2016-04-13T10:17:00Z"/>
          <w:rFonts w:asciiTheme="minorHAnsi" w:eastAsiaTheme="minorEastAsia" w:hAnsiTheme="minorHAnsi" w:cstheme="minorBidi"/>
          <w:bCs w:val="0"/>
          <w:noProof/>
          <w:szCs w:val="22"/>
          <w:lang w:eastAsia="en-GB"/>
        </w:rPr>
      </w:pPr>
      <w:ins w:id="53"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"_Toc448306002"</w:instrText>
        </w:r>
        <w:r w:rsidRPr="003F3875">
          <w:rPr>
            <w:rStyle w:val="Hyperlink"/>
            <w:noProof/>
          </w:rPr>
          <w:instrText xml:space="preserve"> </w:instrText>
        </w:r>
        <w:r w:rsidRPr="003F3875">
          <w:rPr>
            <w:rStyle w:val="Hyperlink"/>
            <w:noProof/>
          </w:rPr>
          <w:fldChar w:fldCharType="separate"/>
        </w:r>
        <w:r w:rsidRPr="003F3875">
          <w:rPr>
            <w:rStyle w:val="Hyperlink"/>
            <w:noProof/>
          </w:rPr>
          <w:t>3.1</w:t>
        </w:r>
        <w:r>
          <w:rPr>
            <w:rFonts w:asciiTheme="minorHAnsi" w:eastAsiaTheme="minorEastAsia" w:hAnsiTheme="minorHAnsi" w:cstheme="minorBidi"/>
            <w:bCs w:val="0"/>
            <w:noProof/>
            <w:szCs w:val="22"/>
            <w:lang w:eastAsia="en-GB"/>
          </w:rPr>
          <w:tab/>
        </w:r>
        <w:r w:rsidRPr="003F3875">
          <w:rPr>
            <w:rStyle w:val="Hyperlink"/>
            <w:noProof/>
          </w:rPr>
          <w:t>Quiescent load</w:t>
        </w:r>
        <w:r>
          <w:rPr>
            <w:noProof/>
            <w:webHidden/>
          </w:rPr>
          <w:tab/>
        </w:r>
        <w:r>
          <w:rPr>
            <w:noProof/>
            <w:webHidden/>
          </w:rPr>
          <w:fldChar w:fldCharType="begin"/>
        </w:r>
        <w:r>
          <w:rPr>
            <w:noProof/>
            <w:webHidden/>
          </w:rPr>
          <w:instrText xml:space="preserve"> PAGEREF _Toc448306002 \h </w:instrText>
        </w:r>
      </w:ins>
      <w:r>
        <w:rPr>
          <w:noProof/>
          <w:webHidden/>
        </w:rPr>
      </w:r>
      <w:r>
        <w:rPr>
          <w:noProof/>
          <w:webHidden/>
        </w:rPr>
        <w:fldChar w:fldCharType="separate"/>
      </w:r>
      <w:ins w:id="54" w:author="Peter Dobson" w:date="2016-04-13T10:17:00Z">
        <w:r>
          <w:rPr>
            <w:noProof/>
            <w:webHidden/>
          </w:rPr>
          <w:t>5</w:t>
        </w:r>
        <w:r>
          <w:rPr>
            <w:noProof/>
            <w:webHidden/>
          </w:rPr>
          <w:fldChar w:fldCharType="end"/>
        </w:r>
        <w:r w:rsidRPr="003F3875">
          <w:rPr>
            <w:rStyle w:val="Hyperlink"/>
            <w:noProof/>
          </w:rPr>
          <w:fldChar w:fldCharType="end"/>
        </w:r>
      </w:ins>
    </w:p>
    <w:p w14:paraId="5971C9F8" w14:textId="77777777" w:rsidR="009B67EB" w:rsidRDefault="009B67EB">
      <w:pPr>
        <w:pStyle w:val="TOC2"/>
        <w:rPr>
          <w:ins w:id="55" w:author="Peter Dobson" w:date="2016-04-13T10:17:00Z"/>
          <w:rFonts w:asciiTheme="minorHAnsi" w:eastAsiaTheme="minorEastAsia" w:hAnsiTheme="minorHAnsi" w:cstheme="minorBidi"/>
          <w:bCs w:val="0"/>
          <w:noProof/>
          <w:szCs w:val="22"/>
          <w:lang w:eastAsia="en-GB"/>
        </w:rPr>
      </w:pPr>
      <w:ins w:id="56"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"_Toc448306003"</w:instrText>
        </w:r>
        <w:r w:rsidRPr="003F3875">
          <w:rPr>
            <w:rStyle w:val="Hyperlink"/>
            <w:noProof/>
          </w:rPr>
          <w:instrText xml:space="preserve"> </w:instrText>
        </w:r>
        <w:r w:rsidRPr="003F3875">
          <w:rPr>
            <w:rStyle w:val="Hyperlink"/>
            <w:noProof/>
          </w:rPr>
          <w:fldChar w:fldCharType="separate"/>
        </w:r>
        <w:r w:rsidRPr="003F3875">
          <w:rPr>
            <w:rStyle w:val="Hyperlink"/>
            <w:noProof/>
          </w:rPr>
          <w:t>3.2</w:t>
        </w:r>
        <w:r>
          <w:rPr>
            <w:rFonts w:asciiTheme="minorHAnsi" w:eastAsiaTheme="minorEastAsia" w:hAnsiTheme="minorHAnsi" w:cstheme="minorBidi"/>
            <w:bCs w:val="0"/>
            <w:noProof/>
            <w:szCs w:val="22"/>
            <w:lang w:eastAsia="en-GB"/>
          </w:rPr>
          <w:tab/>
        </w:r>
        <w:r w:rsidRPr="003F3875">
          <w:rPr>
            <w:rStyle w:val="Hyperlink"/>
            <w:noProof/>
          </w:rPr>
          <w:t>Day/Night loads</w:t>
        </w:r>
        <w:r>
          <w:rPr>
            <w:noProof/>
            <w:webHidden/>
          </w:rPr>
          <w:tab/>
        </w:r>
        <w:r>
          <w:rPr>
            <w:noProof/>
            <w:webHidden/>
          </w:rPr>
          <w:fldChar w:fldCharType="begin"/>
        </w:r>
        <w:r>
          <w:rPr>
            <w:noProof/>
            <w:webHidden/>
          </w:rPr>
          <w:instrText xml:space="preserve"> PAGEREF _Toc448306003 \h </w:instrText>
        </w:r>
      </w:ins>
      <w:r>
        <w:rPr>
          <w:noProof/>
          <w:webHidden/>
        </w:rPr>
      </w:r>
      <w:r>
        <w:rPr>
          <w:noProof/>
          <w:webHidden/>
        </w:rPr>
        <w:fldChar w:fldCharType="separate"/>
      </w:r>
      <w:ins w:id="57" w:author="Peter Dobson" w:date="2016-04-13T10:17:00Z">
        <w:r>
          <w:rPr>
            <w:noProof/>
            <w:webHidden/>
          </w:rPr>
          <w:t>5</w:t>
        </w:r>
        <w:r>
          <w:rPr>
            <w:noProof/>
            <w:webHidden/>
          </w:rPr>
          <w:fldChar w:fldCharType="end"/>
        </w:r>
        <w:r w:rsidRPr="003F3875">
          <w:rPr>
            <w:rStyle w:val="Hyperlink"/>
            <w:noProof/>
          </w:rPr>
          <w:fldChar w:fldCharType="end"/>
        </w:r>
      </w:ins>
    </w:p>
    <w:p w14:paraId="7D5E1930" w14:textId="77777777" w:rsidR="009B67EB" w:rsidRDefault="009B67EB">
      <w:pPr>
        <w:pStyle w:val="TOC2"/>
        <w:rPr>
          <w:ins w:id="58" w:author="Peter Dobson" w:date="2016-04-13T10:17:00Z"/>
          <w:rFonts w:asciiTheme="minorHAnsi" w:eastAsiaTheme="minorEastAsia" w:hAnsiTheme="minorHAnsi" w:cstheme="minorBidi"/>
          <w:bCs w:val="0"/>
          <w:noProof/>
          <w:szCs w:val="22"/>
          <w:lang w:eastAsia="en-GB"/>
        </w:rPr>
      </w:pPr>
      <w:ins w:id="59"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"_Toc448306004"</w:instrText>
        </w:r>
        <w:r w:rsidRPr="003F3875">
          <w:rPr>
            <w:rStyle w:val="Hyperlink"/>
            <w:noProof/>
          </w:rPr>
          <w:instrText xml:space="preserve"> </w:instrText>
        </w:r>
        <w:r w:rsidRPr="003F3875">
          <w:rPr>
            <w:rStyle w:val="Hyperlink"/>
            <w:noProof/>
          </w:rPr>
          <w:fldChar w:fldCharType="separate"/>
        </w:r>
        <w:r w:rsidRPr="003F3875">
          <w:rPr>
            <w:rStyle w:val="Hyperlink"/>
            <w:noProof/>
          </w:rPr>
          <w:t>3.3</w:t>
        </w:r>
        <w:r>
          <w:rPr>
            <w:rFonts w:asciiTheme="minorHAnsi" w:eastAsiaTheme="minorEastAsia" w:hAnsiTheme="minorHAnsi" w:cstheme="minorBidi"/>
            <w:bCs w:val="0"/>
            <w:noProof/>
            <w:szCs w:val="22"/>
            <w:lang w:eastAsia="en-GB"/>
          </w:rPr>
          <w:tab/>
        </w:r>
        <w:r w:rsidRPr="003F3875">
          <w:rPr>
            <w:rStyle w:val="Hyperlink"/>
            <w:noProof/>
          </w:rPr>
          <w:t>Power demand variation</w:t>
        </w:r>
        <w:r>
          <w:rPr>
            <w:noProof/>
            <w:webHidden/>
          </w:rPr>
          <w:tab/>
        </w:r>
        <w:r>
          <w:rPr>
            <w:noProof/>
            <w:webHidden/>
          </w:rPr>
          <w:fldChar w:fldCharType="begin"/>
        </w:r>
        <w:r>
          <w:rPr>
            <w:noProof/>
            <w:webHidden/>
          </w:rPr>
          <w:instrText xml:space="preserve"> PAGEREF _Toc448306004 \h </w:instrText>
        </w:r>
      </w:ins>
      <w:r>
        <w:rPr>
          <w:noProof/>
          <w:webHidden/>
        </w:rPr>
      </w:r>
      <w:r>
        <w:rPr>
          <w:noProof/>
          <w:webHidden/>
        </w:rPr>
        <w:fldChar w:fldCharType="separate"/>
      </w:r>
      <w:ins w:id="60" w:author="Peter Dobson" w:date="2016-04-13T10:17:00Z">
        <w:r>
          <w:rPr>
            <w:noProof/>
            <w:webHidden/>
          </w:rPr>
          <w:t>6</w:t>
        </w:r>
        <w:r>
          <w:rPr>
            <w:noProof/>
            <w:webHidden/>
          </w:rPr>
          <w:fldChar w:fldCharType="end"/>
        </w:r>
        <w:r w:rsidRPr="003F3875">
          <w:rPr>
            <w:rStyle w:val="Hyperlink"/>
            <w:noProof/>
          </w:rPr>
          <w:fldChar w:fldCharType="end"/>
        </w:r>
      </w:ins>
    </w:p>
    <w:p w14:paraId="1DF94E6F" w14:textId="77777777" w:rsidR="009B67EB" w:rsidRDefault="009B67EB">
      <w:pPr>
        <w:pStyle w:val="TOC1"/>
        <w:rPr>
          <w:ins w:id="61" w:author="Peter Dobson" w:date="2016-04-13T10:17:00Z"/>
          <w:rFonts w:asciiTheme="minorHAnsi" w:eastAsiaTheme="minorEastAsia" w:hAnsiTheme="minorHAnsi" w:cstheme="minorBidi"/>
          <w:b w:val="0"/>
          <w:bCs w:val="0"/>
          <w:caps w:val="0"/>
          <w:noProof/>
          <w:szCs w:val="22"/>
          <w:lang w:eastAsia="en-GB"/>
        </w:rPr>
      </w:pPr>
      <w:ins w:id="62"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"_Toc448306005"</w:instrText>
        </w:r>
        <w:r w:rsidRPr="003F3875">
          <w:rPr>
            <w:rStyle w:val="Hyperlink"/>
            <w:noProof/>
          </w:rPr>
          <w:instrText xml:space="preserve"> </w:instrText>
        </w:r>
        <w:r w:rsidRPr="003F3875">
          <w:rPr>
            <w:rStyle w:val="Hyperlink"/>
            <w:noProof/>
          </w:rPr>
          <w:fldChar w:fldCharType="separate"/>
        </w:r>
        <w:r w:rsidRPr="003F3875">
          <w:rPr>
            <w:rStyle w:val="Hyperlink"/>
            <w:noProof/>
          </w:rPr>
          <w:t>4</w:t>
        </w:r>
        <w:r>
          <w:rPr>
            <w:rFonts w:asciiTheme="minorHAnsi" w:eastAsiaTheme="minorEastAsia" w:hAnsiTheme="minorHAnsi" w:cstheme="minorBidi"/>
            <w:b w:val="0"/>
            <w:bCs w:val="0"/>
            <w:caps w:val="0"/>
            <w:noProof/>
            <w:szCs w:val="22"/>
            <w:lang w:eastAsia="en-GB"/>
          </w:rPr>
          <w:tab/>
        </w:r>
        <w:r w:rsidRPr="003F3875">
          <w:rPr>
            <w:rStyle w:val="Hyperlink"/>
            <w:noProof/>
          </w:rPr>
          <w:t>Daily Loads including Seasonal Variations</w:t>
        </w:r>
        <w:r>
          <w:rPr>
            <w:noProof/>
            <w:webHidden/>
          </w:rPr>
          <w:tab/>
        </w:r>
        <w:r>
          <w:rPr>
            <w:noProof/>
            <w:webHidden/>
          </w:rPr>
          <w:fldChar w:fldCharType="begin"/>
        </w:r>
        <w:r>
          <w:rPr>
            <w:noProof/>
            <w:webHidden/>
          </w:rPr>
          <w:instrText xml:space="preserve"> PAGEREF _Toc448306005 \h </w:instrText>
        </w:r>
      </w:ins>
      <w:r>
        <w:rPr>
          <w:noProof/>
          <w:webHidden/>
        </w:rPr>
      </w:r>
      <w:r>
        <w:rPr>
          <w:noProof/>
          <w:webHidden/>
        </w:rPr>
        <w:fldChar w:fldCharType="separate"/>
      </w:r>
      <w:ins w:id="63" w:author="Peter Dobson" w:date="2016-04-13T10:17:00Z">
        <w:r>
          <w:rPr>
            <w:noProof/>
            <w:webHidden/>
          </w:rPr>
          <w:t>6</w:t>
        </w:r>
        <w:r>
          <w:rPr>
            <w:noProof/>
            <w:webHidden/>
          </w:rPr>
          <w:fldChar w:fldCharType="end"/>
        </w:r>
        <w:r w:rsidRPr="003F3875">
          <w:rPr>
            <w:rStyle w:val="Hyperlink"/>
            <w:noProof/>
          </w:rPr>
          <w:fldChar w:fldCharType="end"/>
        </w:r>
      </w:ins>
    </w:p>
    <w:p w14:paraId="0042C5E1" w14:textId="77777777" w:rsidR="009B67EB" w:rsidRDefault="009B67EB">
      <w:pPr>
        <w:pStyle w:val="TOC2"/>
        <w:rPr>
          <w:ins w:id="64" w:author="Peter Dobson" w:date="2016-04-13T10:17:00Z"/>
          <w:rFonts w:asciiTheme="minorHAnsi" w:eastAsiaTheme="minorEastAsia" w:hAnsiTheme="minorHAnsi" w:cstheme="minorBidi"/>
          <w:bCs w:val="0"/>
          <w:noProof/>
          <w:szCs w:val="22"/>
          <w:lang w:eastAsia="en-GB"/>
        </w:rPr>
      </w:pPr>
      <w:ins w:id="65"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"_Toc448306006"</w:instrText>
        </w:r>
        <w:r w:rsidRPr="003F3875">
          <w:rPr>
            <w:rStyle w:val="Hyperlink"/>
            <w:noProof/>
          </w:rPr>
          <w:instrText xml:space="preserve"> </w:instrText>
        </w:r>
        <w:r w:rsidRPr="003F3875">
          <w:rPr>
            <w:rStyle w:val="Hyperlink"/>
            <w:noProof/>
          </w:rPr>
          <w:fldChar w:fldCharType="separate"/>
        </w:r>
        <w:r w:rsidRPr="003F3875">
          <w:rPr>
            <w:rStyle w:val="Hyperlink"/>
            <w:noProof/>
          </w:rPr>
          <w:t>4.1</w:t>
        </w:r>
        <w:r>
          <w:rPr>
            <w:rFonts w:asciiTheme="minorHAnsi" w:eastAsiaTheme="minorEastAsia" w:hAnsiTheme="minorHAnsi" w:cstheme="minorBidi"/>
            <w:bCs w:val="0"/>
            <w:noProof/>
            <w:szCs w:val="22"/>
            <w:lang w:eastAsia="en-GB"/>
          </w:rPr>
          <w:tab/>
        </w:r>
        <w:r w:rsidRPr="003F3875">
          <w:rPr>
            <w:rStyle w:val="Hyperlink"/>
            <w:noProof/>
          </w:rPr>
          <w:t>Computation of Daily Loads</w:t>
        </w:r>
        <w:r>
          <w:rPr>
            <w:noProof/>
            <w:webHidden/>
          </w:rPr>
          <w:tab/>
        </w:r>
        <w:r>
          <w:rPr>
            <w:noProof/>
            <w:webHidden/>
          </w:rPr>
          <w:fldChar w:fldCharType="begin"/>
        </w:r>
        <w:r>
          <w:rPr>
            <w:noProof/>
            <w:webHidden/>
          </w:rPr>
          <w:instrText xml:space="preserve"> PAGEREF _Toc448306006 \h </w:instrText>
        </w:r>
      </w:ins>
      <w:r>
        <w:rPr>
          <w:noProof/>
          <w:webHidden/>
        </w:rPr>
      </w:r>
      <w:r>
        <w:rPr>
          <w:noProof/>
          <w:webHidden/>
        </w:rPr>
        <w:fldChar w:fldCharType="separate"/>
      </w:r>
      <w:ins w:id="66" w:author="Peter Dobson" w:date="2016-04-13T10:17:00Z">
        <w:r>
          <w:rPr>
            <w:noProof/>
            <w:webHidden/>
          </w:rPr>
          <w:t>6</w:t>
        </w:r>
        <w:r>
          <w:rPr>
            <w:noProof/>
            <w:webHidden/>
          </w:rPr>
          <w:fldChar w:fldCharType="end"/>
        </w:r>
        <w:r w:rsidRPr="003F3875">
          <w:rPr>
            <w:rStyle w:val="Hyperlink"/>
            <w:noProof/>
          </w:rPr>
          <w:fldChar w:fldCharType="end"/>
        </w:r>
      </w:ins>
    </w:p>
    <w:p w14:paraId="1CADFC24" w14:textId="77777777" w:rsidR="009B67EB" w:rsidRDefault="009B67EB">
      <w:pPr>
        <w:pStyle w:val="TOC3"/>
        <w:rPr>
          <w:ins w:id="67" w:author="Peter Dobson" w:date="2016-04-13T10:17:00Z"/>
          <w:rFonts w:asciiTheme="minorHAnsi" w:eastAsiaTheme="minorEastAsia" w:hAnsiTheme="minorHAnsi" w:cstheme="minorBidi"/>
          <w:noProof/>
          <w:sz w:val="22"/>
          <w:szCs w:val="22"/>
          <w:lang w:eastAsia="en-GB"/>
        </w:rPr>
      </w:pPr>
      <w:ins w:id="68"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"_Toc448306007"</w:instrText>
        </w:r>
        <w:r w:rsidRPr="003F3875">
          <w:rPr>
            <w:rStyle w:val="Hyperlink"/>
            <w:noProof/>
          </w:rPr>
          <w:instrText xml:space="preserve"> </w:instrText>
        </w:r>
        <w:r w:rsidRPr="003F3875">
          <w:rPr>
            <w:rStyle w:val="Hyperlink"/>
            <w:noProof/>
          </w:rPr>
          <w:fldChar w:fldCharType="separate"/>
        </w:r>
        <w:r w:rsidRPr="003F3875">
          <w:rPr>
            <w:rStyle w:val="Hyperlink"/>
            <w:noProof/>
          </w:rPr>
          <w:t>4.1.1</w:t>
        </w:r>
        <w:r>
          <w:rPr>
            <w:rFonts w:asciiTheme="minorHAnsi" w:eastAsiaTheme="minorEastAsia" w:hAnsiTheme="minorHAnsi" w:cstheme="minorBidi"/>
            <w:noProof/>
            <w:sz w:val="22"/>
            <w:szCs w:val="22"/>
            <w:lang w:eastAsia="en-GB"/>
          </w:rPr>
          <w:tab/>
        </w:r>
        <w:r w:rsidRPr="003F3875">
          <w:rPr>
            <w:rStyle w:val="Hyperlink"/>
            <w:noProof/>
          </w:rPr>
          <w:t>Duty cycle</w:t>
        </w:r>
        <w:r>
          <w:rPr>
            <w:noProof/>
            <w:webHidden/>
          </w:rPr>
          <w:tab/>
        </w:r>
        <w:r>
          <w:rPr>
            <w:noProof/>
            <w:webHidden/>
          </w:rPr>
          <w:fldChar w:fldCharType="begin"/>
        </w:r>
        <w:r>
          <w:rPr>
            <w:noProof/>
            <w:webHidden/>
          </w:rPr>
          <w:instrText xml:space="preserve"> PAGEREF _Toc448306007 \h </w:instrText>
        </w:r>
      </w:ins>
      <w:r>
        <w:rPr>
          <w:noProof/>
          <w:webHidden/>
        </w:rPr>
      </w:r>
      <w:r>
        <w:rPr>
          <w:noProof/>
          <w:webHidden/>
        </w:rPr>
        <w:fldChar w:fldCharType="separate"/>
      </w:r>
      <w:ins w:id="69" w:author="Peter Dobson" w:date="2016-04-13T10:17:00Z">
        <w:r>
          <w:rPr>
            <w:noProof/>
            <w:webHidden/>
          </w:rPr>
          <w:t>6</w:t>
        </w:r>
        <w:r>
          <w:rPr>
            <w:noProof/>
            <w:webHidden/>
          </w:rPr>
          <w:fldChar w:fldCharType="end"/>
        </w:r>
        <w:r w:rsidRPr="003F3875">
          <w:rPr>
            <w:rStyle w:val="Hyperlink"/>
            <w:noProof/>
          </w:rPr>
          <w:fldChar w:fldCharType="end"/>
        </w:r>
      </w:ins>
    </w:p>
    <w:p w14:paraId="59AEBBC8" w14:textId="77777777" w:rsidR="009B67EB" w:rsidRDefault="009B67EB">
      <w:pPr>
        <w:pStyle w:val="TOC2"/>
        <w:rPr>
          <w:ins w:id="70" w:author="Peter Dobson" w:date="2016-04-13T10:17:00Z"/>
          <w:rFonts w:asciiTheme="minorHAnsi" w:eastAsiaTheme="minorEastAsia" w:hAnsiTheme="minorHAnsi" w:cstheme="minorBidi"/>
          <w:bCs w:val="0"/>
          <w:noProof/>
          <w:szCs w:val="22"/>
          <w:lang w:eastAsia="en-GB"/>
        </w:rPr>
      </w:pPr>
      <w:ins w:id="71"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"_Toc448306008"</w:instrText>
        </w:r>
        <w:r w:rsidRPr="003F3875">
          <w:rPr>
            <w:rStyle w:val="Hyperlink"/>
            <w:noProof/>
          </w:rPr>
          <w:instrText xml:space="preserve"> </w:instrText>
        </w:r>
        <w:r w:rsidRPr="003F3875">
          <w:rPr>
            <w:rStyle w:val="Hyperlink"/>
            <w:noProof/>
          </w:rPr>
          <w:fldChar w:fldCharType="separate"/>
        </w:r>
        <w:r w:rsidRPr="003F3875">
          <w:rPr>
            <w:rStyle w:val="Hyperlink"/>
            <w:noProof/>
          </w:rPr>
          <w:t>4.2</w:t>
        </w:r>
        <w:r>
          <w:rPr>
            <w:rFonts w:asciiTheme="minorHAnsi" w:eastAsiaTheme="minorEastAsia" w:hAnsiTheme="minorHAnsi" w:cstheme="minorBidi"/>
            <w:bCs w:val="0"/>
            <w:noProof/>
            <w:szCs w:val="22"/>
            <w:lang w:eastAsia="en-GB"/>
          </w:rPr>
          <w:tab/>
        </w:r>
        <w:r w:rsidRPr="003F3875">
          <w:rPr>
            <w:rStyle w:val="Hyperlink"/>
            <w:noProof/>
          </w:rPr>
          <w:t>Seasonal Variation of Daily Loads</w:t>
        </w:r>
        <w:r>
          <w:rPr>
            <w:noProof/>
            <w:webHidden/>
          </w:rPr>
          <w:tab/>
        </w:r>
        <w:r>
          <w:rPr>
            <w:noProof/>
            <w:webHidden/>
          </w:rPr>
          <w:fldChar w:fldCharType="begin"/>
        </w:r>
        <w:r>
          <w:rPr>
            <w:noProof/>
            <w:webHidden/>
          </w:rPr>
          <w:instrText xml:space="preserve"> PAGEREF _Toc448306008 \h </w:instrText>
        </w:r>
      </w:ins>
      <w:r>
        <w:rPr>
          <w:noProof/>
          <w:webHidden/>
        </w:rPr>
      </w:r>
      <w:r>
        <w:rPr>
          <w:noProof/>
          <w:webHidden/>
        </w:rPr>
        <w:fldChar w:fldCharType="separate"/>
      </w:r>
      <w:ins w:id="72" w:author="Peter Dobson" w:date="2016-04-13T10:17:00Z">
        <w:r>
          <w:rPr>
            <w:noProof/>
            <w:webHidden/>
          </w:rPr>
          <w:t>7</w:t>
        </w:r>
        <w:r>
          <w:rPr>
            <w:noProof/>
            <w:webHidden/>
          </w:rPr>
          <w:fldChar w:fldCharType="end"/>
        </w:r>
        <w:r w:rsidRPr="003F3875">
          <w:rPr>
            <w:rStyle w:val="Hyperlink"/>
            <w:noProof/>
          </w:rPr>
          <w:fldChar w:fldCharType="end"/>
        </w:r>
      </w:ins>
    </w:p>
    <w:p w14:paraId="1F66D38E" w14:textId="77777777" w:rsidR="009B67EB" w:rsidRDefault="009B67EB">
      <w:pPr>
        <w:pStyle w:val="TOC1"/>
        <w:rPr>
          <w:ins w:id="73" w:author="Peter Dobson" w:date="2016-04-13T10:17:00Z"/>
          <w:rFonts w:asciiTheme="minorHAnsi" w:eastAsiaTheme="minorEastAsia" w:hAnsiTheme="minorHAnsi" w:cstheme="minorBidi"/>
          <w:b w:val="0"/>
          <w:bCs w:val="0"/>
          <w:caps w:val="0"/>
          <w:noProof/>
          <w:szCs w:val="22"/>
          <w:lang w:eastAsia="en-GB"/>
        </w:rPr>
      </w:pPr>
      <w:ins w:id="74"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"_Toc448306009"</w:instrText>
        </w:r>
        <w:r w:rsidRPr="003F3875">
          <w:rPr>
            <w:rStyle w:val="Hyperlink"/>
            <w:noProof/>
          </w:rPr>
          <w:instrText xml:space="preserve"> </w:instrText>
        </w:r>
        <w:r w:rsidRPr="003F3875">
          <w:rPr>
            <w:rStyle w:val="Hyperlink"/>
            <w:noProof/>
          </w:rPr>
          <w:fldChar w:fldCharType="separate"/>
        </w:r>
        <w:r w:rsidRPr="003F3875">
          <w:rPr>
            <w:rStyle w:val="Hyperlink"/>
            <w:noProof/>
          </w:rPr>
          <w:t>5</w:t>
        </w:r>
        <w:r>
          <w:rPr>
            <w:rFonts w:asciiTheme="minorHAnsi" w:eastAsiaTheme="minorEastAsia" w:hAnsiTheme="minorHAnsi" w:cstheme="minorBidi"/>
            <w:b w:val="0"/>
            <w:bCs w:val="0"/>
            <w:caps w:val="0"/>
            <w:noProof/>
            <w:szCs w:val="22"/>
            <w:lang w:eastAsia="en-GB"/>
          </w:rPr>
          <w:tab/>
        </w:r>
        <w:r w:rsidRPr="003F3875">
          <w:rPr>
            <w:rStyle w:val="Hyperlink"/>
            <w:noProof/>
          </w:rPr>
          <w:t>Actual Loads</w:t>
        </w:r>
        <w:r>
          <w:rPr>
            <w:noProof/>
            <w:webHidden/>
          </w:rPr>
          <w:tab/>
        </w:r>
        <w:r>
          <w:rPr>
            <w:noProof/>
            <w:webHidden/>
          </w:rPr>
          <w:fldChar w:fldCharType="begin"/>
        </w:r>
        <w:r>
          <w:rPr>
            <w:noProof/>
            <w:webHidden/>
          </w:rPr>
          <w:instrText xml:space="preserve"> PAGEREF _Toc448306009 \h </w:instrText>
        </w:r>
      </w:ins>
      <w:r>
        <w:rPr>
          <w:noProof/>
          <w:webHidden/>
        </w:rPr>
      </w:r>
      <w:r>
        <w:rPr>
          <w:noProof/>
          <w:webHidden/>
        </w:rPr>
        <w:fldChar w:fldCharType="separate"/>
      </w:r>
      <w:ins w:id="75" w:author="Peter Dobson" w:date="2016-04-13T10:17:00Z">
        <w:r>
          <w:rPr>
            <w:noProof/>
            <w:webHidden/>
          </w:rPr>
          <w:t>9</w:t>
        </w:r>
        <w:r>
          <w:rPr>
            <w:noProof/>
            <w:webHidden/>
          </w:rPr>
          <w:fldChar w:fldCharType="end"/>
        </w:r>
        <w:r w:rsidRPr="003F3875">
          <w:rPr>
            <w:rStyle w:val="Hyperlink"/>
            <w:noProof/>
          </w:rPr>
          <w:fldChar w:fldCharType="end"/>
        </w:r>
      </w:ins>
    </w:p>
    <w:p w14:paraId="46CEB7A4" w14:textId="77777777" w:rsidR="009B67EB" w:rsidRDefault="009B67EB">
      <w:pPr>
        <w:pStyle w:val="TOC2"/>
        <w:rPr>
          <w:ins w:id="76" w:author="Peter Dobson" w:date="2016-04-13T10:17:00Z"/>
          <w:rFonts w:asciiTheme="minorHAnsi" w:eastAsiaTheme="minorEastAsia" w:hAnsiTheme="minorHAnsi" w:cstheme="minorBidi"/>
          <w:bCs w:val="0"/>
          <w:noProof/>
          <w:szCs w:val="22"/>
          <w:lang w:eastAsia="en-GB"/>
        </w:rPr>
      </w:pPr>
      <w:ins w:id="77"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"_Toc448306010"</w:instrText>
        </w:r>
        <w:r w:rsidRPr="003F3875">
          <w:rPr>
            <w:rStyle w:val="Hyperlink"/>
            <w:noProof/>
          </w:rPr>
          <w:instrText xml:space="preserve"> </w:instrText>
        </w:r>
        <w:r w:rsidRPr="003F3875">
          <w:rPr>
            <w:rStyle w:val="Hyperlink"/>
            <w:noProof/>
          </w:rPr>
          <w:fldChar w:fldCharType="separate"/>
        </w:r>
        <w:r w:rsidRPr="003F3875">
          <w:rPr>
            <w:rStyle w:val="Hyperlink"/>
            <w:noProof/>
          </w:rPr>
          <w:t>5.1</w:t>
        </w:r>
        <w:r>
          <w:rPr>
            <w:rFonts w:asciiTheme="minorHAnsi" w:eastAsiaTheme="minorEastAsia" w:hAnsiTheme="minorHAnsi" w:cstheme="minorBidi"/>
            <w:bCs w:val="0"/>
            <w:noProof/>
            <w:szCs w:val="22"/>
            <w:lang w:eastAsia="en-GB"/>
          </w:rPr>
          <w:tab/>
        </w:r>
        <w:r w:rsidRPr="003F3875">
          <w:rPr>
            <w:rStyle w:val="Hyperlink"/>
            <w:noProof/>
          </w:rPr>
          <w:t>Incandescent Light Sources</w:t>
        </w:r>
        <w:r>
          <w:rPr>
            <w:noProof/>
            <w:webHidden/>
          </w:rPr>
          <w:tab/>
        </w:r>
        <w:r>
          <w:rPr>
            <w:noProof/>
            <w:webHidden/>
          </w:rPr>
          <w:fldChar w:fldCharType="begin"/>
        </w:r>
        <w:r>
          <w:rPr>
            <w:noProof/>
            <w:webHidden/>
          </w:rPr>
          <w:instrText xml:space="preserve"> PAGEREF _Toc448306010 \h </w:instrText>
        </w:r>
      </w:ins>
      <w:r>
        <w:rPr>
          <w:noProof/>
          <w:webHidden/>
        </w:rPr>
      </w:r>
      <w:r>
        <w:rPr>
          <w:noProof/>
          <w:webHidden/>
        </w:rPr>
        <w:fldChar w:fldCharType="separate"/>
      </w:r>
      <w:ins w:id="78" w:author="Peter Dobson" w:date="2016-04-13T10:17:00Z">
        <w:r>
          <w:rPr>
            <w:noProof/>
            <w:webHidden/>
          </w:rPr>
          <w:t>9</w:t>
        </w:r>
        <w:r>
          <w:rPr>
            <w:noProof/>
            <w:webHidden/>
          </w:rPr>
          <w:fldChar w:fldCharType="end"/>
        </w:r>
        <w:r w:rsidRPr="003F3875">
          <w:rPr>
            <w:rStyle w:val="Hyperlink"/>
            <w:noProof/>
          </w:rPr>
          <w:fldChar w:fldCharType="end"/>
        </w:r>
      </w:ins>
    </w:p>
    <w:p w14:paraId="0367EC3E" w14:textId="77777777" w:rsidR="009B67EB" w:rsidRDefault="009B67EB">
      <w:pPr>
        <w:pStyle w:val="TOC2"/>
        <w:rPr>
          <w:ins w:id="79" w:author="Peter Dobson" w:date="2016-04-13T10:17:00Z"/>
          <w:rFonts w:asciiTheme="minorHAnsi" w:eastAsiaTheme="minorEastAsia" w:hAnsiTheme="minorHAnsi" w:cstheme="minorBidi"/>
          <w:bCs w:val="0"/>
          <w:noProof/>
          <w:szCs w:val="22"/>
          <w:lang w:eastAsia="en-GB"/>
        </w:rPr>
      </w:pPr>
      <w:ins w:id="80"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"_Toc448306011"</w:instrText>
        </w:r>
        <w:r w:rsidRPr="003F3875">
          <w:rPr>
            <w:rStyle w:val="Hyperlink"/>
            <w:noProof/>
          </w:rPr>
          <w:instrText xml:space="preserve"> </w:instrText>
        </w:r>
        <w:r w:rsidRPr="003F3875">
          <w:rPr>
            <w:rStyle w:val="Hyperlink"/>
            <w:noProof/>
          </w:rPr>
          <w:fldChar w:fldCharType="separate"/>
        </w:r>
        <w:r w:rsidRPr="003F3875">
          <w:rPr>
            <w:rStyle w:val="Hyperlink"/>
            <w:noProof/>
          </w:rPr>
          <w:t>5.2</w:t>
        </w:r>
        <w:r>
          <w:rPr>
            <w:rFonts w:asciiTheme="minorHAnsi" w:eastAsiaTheme="minorEastAsia" w:hAnsiTheme="minorHAnsi" w:cstheme="minorBidi"/>
            <w:bCs w:val="0"/>
            <w:noProof/>
            <w:szCs w:val="22"/>
            <w:lang w:eastAsia="en-GB"/>
          </w:rPr>
          <w:tab/>
        </w:r>
        <w:r w:rsidRPr="003F3875">
          <w:rPr>
            <w:rStyle w:val="Hyperlink"/>
            <w:noProof/>
          </w:rPr>
          <w:t>LED Light Sources</w:t>
        </w:r>
        <w:r>
          <w:rPr>
            <w:noProof/>
            <w:webHidden/>
          </w:rPr>
          <w:tab/>
        </w:r>
        <w:r>
          <w:rPr>
            <w:noProof/>
            <w:webHidden/>
          </w:rPr>
          <w:fldChar w:fldCharType="begin"/>
        </w:r>
        <w:r>
          <w:rPr>
            <w:noProof/>
            <w:webHidden/>
          </w:rPr>
          <w:instrText xml:space="preserve"> PAGEREF _Toc448306011 \h </w:instrText>
        </w:r>
      </w:ins>
      <w:r>
        <w:rPr>
          <w:noProof/>
          <w:webHidden/>
        </w:rPr>
      </w:r>
      <w:r>
        <w:rPr>
          <w:noProof/>
          <w:webHidden/>
        </w:rPr>
        <w:fldChar w:fldCharType="separate"/>
      </w:r>
      <w:ins w:id="81" w:author="Peter Dobson" w:date="2016-04-13T10:17:00Z">
        <w:r>
          <w:rPr>
            <w:noProof/>
            <w:webHidden/>
          </w:rPr>
          <w:t>12</w:t>
        </w:r>
        <w:r>
          <w:rPr>
            <w:noProof/>
            <w:webHidden/>
          </w:rPr>
          <w:fldChar w:fldCharType="end"/>
        </w:r>
        <w:r w:rsidRPr="003F3875">
          <w:rPr>
            <w:rStyle w:val="Hyperlink"/>
            <w:noProof/>
          </w:rPr>
          <w:fldChar w:fldCharType="end"/>
        </w:r>
      </w:ins>
    </w:p>
    <w:p w14:paraId="44DEBBF3" w14:textId="77777777" w:rsidR="009B67EB" w:rsidRDefault="009B67EB">
      <w:pPr>
        <w:pStyle w:val="TOC3"/>
        <w:rPr>
          <w:ins w:id="82" w:author="Peter Dobson" w:date="2016-04-13T10:17:00Z"/>
          <w:rFonts w:asciiTheme="minorHAnsi" w:eastAsiaTheme="minorEastAsia" w:hAnsiTheme="minorHAnsi" w:cstheme="minorBidi"/>
          <w:noProof/>
          <w:sz w:val="22"/>
          <w:szCs w:val="22"/>
          <w:lang w:eastAsia="en-GB"/>
        </w:rPr>
      </w:pPr>
      <w:ins w:id="83"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"_Toc448306012"</w:instrText>
        </w:r>
        <w:r w:rsidRPr="003F3875">
          <w:rPr>
            <w:rStyle w:val="Hyperlink"/>
            <w:noProof/>
          </w:rPr>
          <w:instrText xml:space="preserve"> </w:instrText>
        </w:r>
        <w:r w:rsidRPr="003F3875">
          <w:rPr>
            <w:rStyle w:val="Hyperlink"/>
            <w:noProof/>
          </w:rPr>
          <w:fldChar w:fldCharType="separate"/>
        </w:r>
        <w:r w:rsidRPr="003F3875">
          <w:rPr>
            <w:rStyle w:val="Hyperlink"/>
            <w:noProof/>
          </w:rPr>
          <w:t>5.2.1</w:t>
        </w:r>
        <w:r>
          <w:rPr>
            <w:rFonts w:asciiTheme="minorHAnsi" w:eastAsiaTheme="minorEastAsia" w:hAnsiTheme="minorHAnsi" w:cstheme="minorBidi"/>
            <w:noProof/>
            <w:sz w:val="22"/>
            <w:szCs w:val="22"/>
            <w:lang w:eastAsia="en-GB"/>
          </w:rPr>
          <w:tab/>
        </w:r>
        <w:r w:rsidRPr="003F3875">
          <w:rPr>
            <w:rStyle w:val="Hyperlink"/>
            <w:noProof/>
          </w:rPr>
          <w:t>LED Light Sources with Passive Power Supply Circuitry</w:t>
        </w:r>
        <w:r>
          <w:rPr>
            <w:noProof/>
            <w:webHidden/>
          </w:rPr>
          <w:tab/>
        </w:r>
        <w:r>
          <w:rPr>
            <w:noProof/>
            <w:webHidden/>
          </w:rPr>
          <w:fldChar w:fldCharType="begin"/>
        </w:r>
        <w:r>
          <w:rPr>
            <w:noProof/>
            <w:webHidden/>
          </w:rPr>
          <w:instrText xml:space="preserve"> PAGEREF _Toc448306012 \h </w:instrText>
        </w:r>
      </w:ins>
      <w:r>
        <w:rPr>
          <w:noProof/>
          <w:webHidden/>
        </w:rPr>
      </w:r>
      <w:r>
        <w:rPr>
          <w:noProof/>
          <w:webHidden/>
        </w:rPr>
        <w:fldChar w:fldCharType="separate"/>
      </w:r>
      <w:ins w:id="84" w:author="Peter Dobson" w:date="2016-04-13T10:17:00Z">
        <w:r>
          <w:rPr>
            <w:noProof/>
            <w:webHidden/>
          </w:rPr>
          <w:t>12</w:t>
        </w:r>
        <w:r>
          <w:rPr>
            <w:noProof/>
            <w:webHidden/>
          </w:rPr>
          <w:fldChar w:fldCharType="end"/>
        </w:r>
        <w:r w:rsidRPr="003F3875">
          <w:rPr>
            <w:rStyle w:val="Hyperlink"/>
            <w:noProof/>
          </w:rPr>
          <w:fldChar w:fldCharType="end"/>
        </w:r>
      </w:ins>
    </w:p>
    <w:p w14:paraId="2FDD2050" w14:textId="77777777" w:rsidR="009B67EB" w:rsidRDefault="009B67EB">
      <w:pPr>
        <w:pStyle w:val="TOC3"/>
        <w:rPr>
          <w:ins w:id="85" w:author="Peter Dobson" w:date="2016-04-13T10:17:00Z"/>
          <w:rFonts w:asciiTheme="minorHAnsi" w:eastAsiaTheme="minorEastAsia" w:hAnsiTheme="minorHAnsi" w:cstheme="minorBidi"/>
          <w:noProof/>
          <w:sz w:val="22"/>
          <w:szCs w:val="22"/>
          <w:lang w:eastAsia="en-GB"/>
        </w:rPr>
      </w:pPr>
      <w:ins w:id="86"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"_Toc448306013"</w:instrText>
        </w:r>
        <w:r w:rsidRPr="003F3875">
          <w:rPr>
            <w:rStyle w:val="Hyperlink"/>
            <w:noProof/>
          </w:rPr>
          <w:instrText xml:space="preserve"> </w:instrText>
        </w:r>
        <w:r w:rsidRPr="003F3875">
          <w:rPr>
            <w:rStyle w:val="Hyperlink"/>
            <w:noProof/>
          </w:rPr>
          <w:fldChar w:fldCharType="separate"/>
        </w:r>
        <w:r w:rsidRPr="003F3875">
          <w:rPr>
            <w:rStyle w:val="Hyperlink"/>
            <w:noProof/>
          </w:rPr>
          <w:t>5.2.2</w:t>
        </w:r>
        <w:r>
          <w:rPr>
            <w:rFonts w:asciiTheme="minorHAnsi" w:eastAsiaTheme="minorEastAsia" w:hAnsiTheme="minorHAnsi" w:cstheme="minorBidi"/>
            <w:noProof/>
            <w:sz w:val="22"/>
            <w:szCs w:val="22"/>
            <w:lang w:eastAsia="en-GB"/>
          </w:rPr>
          <w:tab/>
        </w:r>
        <w:r w:rsidRPr="003F3875">
          <w:rPr>
            <w:rStyle w:val="Hyperlink"/>
            <w:noProof/>
          </w:rPr>
          <w:t>LED Light Sources with Active Linear Power Supply Circuitry</w:t>
        </w:r>
        <w:r>
          <w:rPr>
            <w:noProof/>
            <w:webHidden/>
          </w:rPr>
          <w:tab/>
        </w:r>
        <w:r>
          <w:rPr>
            <w:noProof/>
            <w:webHidden/>
          </w:rPr>
          <w:fldChar w:fldCharType="begin"/>
        </w:r>
        <w:r>
          <w:rPr>
            <w:noProof/>
            <w:webHidden/>
          </w:rPr>
          <w:instrText xml:space="preserve"> PAGEREF _Toc448306013 \h </w:instrText>
        </w:r>
      </w:ins>
      <w:r>
        <w:rPr>
          <w:noProof/>
          <w:webHidden/>
        </w:rPr>
      </w:r>
      <w:r>
        <w:rPr>
          <w:noProof/>
          <w:webHidden/>
        </w:rPr>
        <w:fldChar w:fldCharType="separate"/>
      </w:r>
      <w:ins w:id="87" w:author="Peter Dobson" w:date="2016-04-13T10:17:00Z">
        <w:r>
          <w:rPr>
            <w:noProof/>
            <w:webHidden/>
          </w:rPr>
          <w:t>12</w:t>
        </w:r>
        <w:r>
          <w:rPr>
            <w:noProof/>
            <w:webHidden/>
          </w:rPr>
          <w:fldChar w:fldCharType="end"/>
        </w:r>
        <w:r w:rsidRPr="003F3875">
          <w:rPr>
            <w:rStyle w:val="Hyperlink"/>
            <w:noProof/>
          </w:rPr>
          <w:fldChar w:fldCharType="end"/>
        </w:r>
      </w:ins>
    </w:p>
    <w:p w14:paraId="512D5808" w14:textId="77777777" w:rsidR="009B67EB" w:rsidRDefault="009B67EB">
      <w:pPr>
        <w:pStyle w:val="TOC3"/>
        <w:rPr>
          <w:ins w:id="88" w:author="Peter Dobson" w:date="2016-04-13T10:17:00Z"/>
          <w:rFonts w:asciiTheme="minorHAnsi" w:eastAsiaTheme="minorEastAsia" w:hAnsiTheme="minorHAnsi" w:cstheme="minorBidi"/>
          <w:noProof/>
          <w:sz w:val="22"/>
          <w:szCs w:val="22"/>
          <w:lang w:eastAsia="en-GB"/>
        </w:rPr>
      </w:pPr>
      <w:ins w:id="89"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"_Toc448306014"</w:instrText>
        </w:r>
        <w:r w:rsidRPr="003F3875">
          <w:rPr>
            <w:rStyle w:val="Hyperlink"/>
            <w:noProof/>
          </w:rPr>
          <w:instrText xml:space="preserve"> </w:instrText>
        </w:r>
        <w:r w:rsidRPr="003F3875">
          <w:rPr>
            <w:rStyle w:val="Hyperlink"/>
            <w:noProof/>
          </w:rPr>
          <w:fldChar w:fldCharType="separate"/>
        </w:r>
        <w:r w:rsidRPr="003F3875">
          <w:rPr>
            <w:rStyle w:val="Hyperlink"/>
            <w:noProof/>
          </w:rPr>
          <w:t>5.2.3</w:t>
        </w:r>
        <w:r>
          <w:rPr>
            <w:rFonts w:asciiTheme="minorHAnsi" w:eastAsiaTheme="minorEastAsia" w:hAnsiTheme="minorHAnsi" w:cstheme="minorBidi"/>
            <w:noProof/>
            <w:sz w:val="22"/>
            <w:szCs w:val="22"/>
            <w:lang w:eastAsia="en-GB"/>
          </w:rPr>
          <w:tab/>
        </w:r>
        <w:r w:rsidRPr="003F3875">
          <w:rPr>
            <w:rStyle w:val="Hyperlink"/>
            <w:noProof/>
          </w:rPr>
          <w:t>LED Light Sources with Switching Power Supply Circuitry</w:t>
        </w:r>
        <w:r>
          <w:rPr>
            <w:noProof/>
            <w:webHidden/>
          </w:rPr>
          <w:tab/>
        </w:r>
        <w:r>
          <w:rPr>
            <w:noProof/>
            <w:webHidden/>
          </w:rPr>
          <w:fldChar w:fldCharType="begin"/>
        </w:r>
        <w:r>
          <w:rPr>
            <w:noProof/>
            <w:webHidden/>
          </w:rPr>
          <w:instrText xml:space="preserve"> PAGEREF _Toc448306014 \h </w:instrText>
        </w:r>
      </w:ins>
      <w:r>
        <w:rPr>
          <w:noProof/>
          <w:webHidden/>
        </w:rPr>
      </w:r>
      <w:r>
        <w:rPr>
          <w:noProof/>
          <w:webHidden/>
        </w:rPr>
        <w:fldChar w:fldCharType="separate"/>
      </w:r>
      <w:ins w:id="90" w:author="Peter Dobson" w:date="2016-04-13T10:17:00Z">
        <w:r>
          <w:rPr>
            <w:noProof/>
            <w:webHidden/>
          </w:rPr>
          <w:t>12</w:t>
        </w:r>
        <w:r>
          <w:rPr>
            <w:noProof/>
            <w:webHidden/>
          </w:rPr>
          <w:fldChar w:fldCharType="end"/>
        </w:r>
        <w:r w:rsidRPr="003F3875">
          <w:rPr>
            <w:rStyle w:val="Hyperlink"/>
            <w:noProof/>
          </w:rPr>
          <w:fldChar w:fldCharType="end"/>
        </w:r>
      </w:ins>
    </w:p>
    <w:p w14:paraId="539702DF" w14:textId="77777777" w:rsidR="009B67EB" w:rsidRDefault="009B67EB">
      <w:pPr>
        <w:pStyle w:val="TOC3"/>
        <w:rPr>
          <w:ins w:id="91" w:author="Peter Dobson" w:date="2016-04-13T10:17:00Z"/>
          <w:rFonts w:asciiTheme="minorHAnsi" w:eastAsiaTheme="minorEastAsia" w:hAnsiTheme="minorHAnsi" w:cstheme="minorBidi"/>
          <w:noProof/>
          <w:sz w:val="22"/>
          <w:szCs w:val="22"/>
          <w:lang w:eastAsia="en-GB"/>
        </w:rPr>
      </w:pPr>
      <w:ins w:id="92"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"_Toc448306015"</w:instrText>
        </w:r>
        <w:r w:rsidRPr="003F3875">
          <w:rPr>
            <w:rStyle w:val="Hyperlink"/>
            <w:noProof/>
          </w:rPr>
          <w:instrText xml:space="preserve"> </w:instrText>
        </w:r>
        <w:r w:rsidRPr="003F3875">
          <w:rPr>
            <w:rStyle w:val="Hyperlink"/>
            <w:noProof/>
          </w:rPr>
          <w:fldChar w:fldCharType="separate"/>
        </w:r>
        <w:r w:rsidRPr="003F3875">
          <w:rPr>
            <w:rStyle w:val="Hyperlink"/>
            <w:noProof/>
          </w:rPr>
          <w:t>5.2.4</w:t>
        </w:r>
        <w:r>
          <w:rPr>
            <w:rFonts w:asciiTheme="minorHAnsi" w:eastAsiaTheme="minorEastAsia" w:hAnsiTheme="minorHAnsi" w:cstheme="minorBidi"/>
            <w:noProof/>
            <w:sz w:val="22"/>
            <w:szCs w:val="22"/>
            <w:lang w:eastAsia="en-GB"/>
          </w:rPr>
          <w:tab/>
        </w:r>
        <w:r w:rsidRPr="003F3875">
          <w:rPr>
            <w:rStyle w:val="Hyperlink"/>
            <w:noProof/>
          </w:rPr>
          <w:t>Complex LED Light Sources</w:t>
        </w:r>
        <w:r>
          <w:rPr>
            <w:noProof/>
            <w:webHidden/>
          </w:rPr>
          <w:tab/>
        </w:r>
        <w:r>
          <w:rPr>
            <w:noProof/>
            <w:webHidden/>
          </w:rPr>
          <w:fldChar w:fldCharType="begin"/>
        </w:r>
        <w:r>
          <w:rPr>
            <w:noProof/>
            <w:webHidden/>
          </w:rPr>
          <w:instrText xml:space="preserve"> PAGEREF _Toc448306015 \h </w:instrText>
        </w:r>
      </w:ins>
      <w:r>
        <w:rPr>
          <w:noProof/>
          <w:webHidden/>
        </w:rPr>
      </w:r>
      <w:r>
        <w:rPr>
          <w:noProof/>
          <w:webHidden/>
        </w:rPr>
        <w:fldChar w:fldCharType="separate"/>
      </w:r>
      <w:ins w:id="93" w:author="Peter Dobson" w:date="2016-04-13T10:17:00Z">
        <w:r>
          <w:rPr>
            <w:noProof/>
            <w:webHidden/>
          </w:rPr>
          <w:t>13</w:t>
        </w:r>
        <w:r>
          <w:rPr>
            <w:noProof/>
            <w:webHidden/>
          </w:rPr>
          <w:fldChar w:fldCharType="end"/>
        </w:r>
        <w:r w:rsidRPr="003F3875">
          <w:rPr>
            <w:rStyle w:val="Hyperlink"/>
            <w:noProof/>
          </w:rPr>
          <w:fldChar w:fldCharType="end"/>
        </w:r>
      </w:ins>
    </w:p>
    <w:p w14:paraId="6356084A" w14:textId="77777777" w:rsidR="009B67EB" w:rsidRDefault="009B67EB">
      <w:pPr>
        <w:pStyle w:val="TOC2"/>
        <w:rPr>
          <w:ins w:id="94" w:author="Peter Dobson" w:date="2016-04-13T10:17:00Z"/>
          <w:rFonts w:asciiTheme="minorHAnsi" w:eastAsiaTheme="minorEastAsia" w:hAnsiTheme="minorHAnsi" w:cstheme="minorBidi"/>
          <w:bCs w:val="0"/>
          <w:noProof/>
          <w:szCs w:val="22"/>
          <w:lang w:eastAsia="en-GB"/>
        </w:rPr>
      </w:pPr>
      <w:ins w:id="95"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"_Toc448306016"</w:instrText>
        </w:r>
        <w:r w:rsidRPr="003F3875">
          <w:rPr>
            <w:rStyle w:val="Hyperlink"/>
            <w:noProof/>
          </w:rPr>
          <w:instrText xml:space="preserve"> </w:instrText>
        </w:r>
        <w:r w:rsidRPr="003F3875">
          <w:rPr>
            <w:rStyle w:val="Hyperlink"/>
            <w:noProof/>
          </w:rPr>
          <w:fldChar w:fldCharType="separate"/>
        </w:r>
        <w:r w:rsidRPr="003F3875">
          <w:rPr>
            <w:rStyle w:val="Hyperlink"/>
            <w:noProof/>
            <w:lang w:val="en-US"/>
          </w:rPr>
          <w:t>5.3</w:t>
        </w:r>
        <w:r>
          <w:rPr>
            <w:rFonts w:asciiTheme="minorHAnsi" w:eastAsiaTheme="minorEastAsia" w:hAnsiTheme="minorHAnsi" w:cstheme="minorBidi"/>
            <w:bCs w:val="0"/>
            <w:noProof/>
            <w:szCs w:val="22"/>
            <w:lang w:eastAsia="en-GB"/>
          </w:rPr>
          <w:tab/>
        </w:r>
        <w:r w:rsidRPr="003F3875">
          <w:rPr>
            <w:rStyle w:val="Hyperlink"/>
            <w:noProof/>
            <w:lang w:val="en-US"/>
          </w:rPr>
          <w:t>Metal Halide</w:t>
        </w:r>
        <w:r>
          <w:rPr>
            <w:noProof/>
            <w:webHidden/>
          </w:rPr>
          <w:tab/>
        </w:r>
        <w:r>
          <w:rPr>
            <w:noProof/>
            <w:webHidden/>
          </w:rPr>
          <w:fldChar w:fldCharType="begin"/>
        </w:r>
        <w:r>
          <w:rPr>
            <w:noProof/>
            <w:webHidden/>
          </w:rPr>
          <w:instrText xml:space="preserve"> PAGEREF _Toc448306016 \h </w:instrText>
        </w:r>
      </w:ins>
      <w:r>
        <w:rPr>
          <w:noProof/>
          <w:webHidden/>
        </w:rPr>
      </w:r>
      <w:r>
        <w:rPr>
          <w:noProof/>
          <w:webHidden/>
        </w:rPr>
        <w:fldChar w:fldCharType="separate"/>
      </w:r>
      <w:ins w:id="96" w:author="Peter Dobson" w:date="2016-04-13T10:17:00Z">
        <w:r>
          <w:rPr>
            <w:noProof/>
            <w:webHidden/>
          </w:rPr>
          <w:t>14</w:t>
        </w:r>
        <w:r>
          <w:rPr>
            <w:noProof/>
            <w:webHidden/>
          </w:rPr>
          <w:fldChar w:fldCharType="end"/>
        </w:r>
        <w:r w:rsidRPr="003F3875">
          <w:rPr>
            <w:rStyle w:val="Hyperlink"/>
            <w:noProof/>
          </w:rPr>
          <w:fldChar w:fldCharType="end"/>
        </w:r>
      </w:ins>
    </w:p>
    <w:p w14:paraId="7688F292" w14:textId="77777777" w:rsidR="009B67EB" w:rsidRDefault="009B67EB">
      <w:pPr>
        <w:pStyle w:val="TOC2"/>
        <w:rPr>
          <w:ins w:id="97" w:author="Peter Dobson" w:date="2016-04-13T10:17:00Z"/>
          <w:rFonts w:asciiTheme="minorHAnsi" w:eastAsiaTheme="minorEastAsia" w:hAnsiTheme="minorHAnsi" w:cstheme="minorBidi"/>
          <w:bCs w:val="0"/>
          <w:noProof/>
          <w:szCs w:val="22"/>
          <w:lang w:eastAsia="en-GB"/>
        </w:rPr>
      </w:pPr>
      <w:ins w:id="98"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"_Toc448306017"</w:instrText>
        </w:r>
        <w:r w:rsidRPr="003F3875">
          <w:rPr>
            <w:rStyle w:val="Hyperlink"/>
            <w:noProof/>
          </w:rPr>
          <w:instrText xml:space="preserve"> </w:instrText>
        </w:r>
        <w:r w:rsidRPr="003F3875">
          <w:rPr>
            <w:rStyle w:val="Hyperlink"/>
            <w:noProof/>
          </w:rPr>
          <w:fldChar w:fldCharType="separate"/>
        </w:r>
        <w:r w:rsidRPr="003F3875">
          <w:rPr>
            <w:rStyle w:val="Hyperlink"/>
            <w:noProof/>
          </w:rPr>
          <w:t>5.4</w:t>
        </w:r>
        <w:r>
          <w:rPr>
            <w:rFonts w:asciiTheme="minorHAnsi" w:eastAsiaTheme="minorEastAsia" w:hAnsiTheme="minorHAnsi" w:cstheme="minorBidi"/>
            <w:bCs w:val="0"/>
            <w:noProof/>
            <w:szCs w:val="22"/>
            <w:lang w:eastAsia="en-GB"/>
          </w:rPr>
          <w:tab/>
        </w:r>
        <w:r w:rsidRPr="003F3875">
          <w:rPr>
            <w:rStyle w:val="Hyperlink"/>
            <w:noProof/>
          </w:rPr>
          <w:t>Flasher / Control</w:t>
        </w:r>
        <w:r>
          <w:rPr>
            <w:noProof/>
            <w:webHidden/>
          </w:rPr>
          <w:tab/>
        </w:r>
        <w:r>
          <w:rPr>
            <w:noProof/>
            <w:webHidden/>
          </w:rPr>
          <w:fldChar w:fldCharType="begin"/>
        </w:r>
        <w:r>
          <w:rPr>
            <w:noProof/>
            <w:webHidden/>
          </w:rPr>
          <w:instrText xml:space="preserve"> PAGEREF _Toc448306017 \h </w:instrText>
        </w:r>
      </w:ins>
      <w:r>
        <w:rPr>
          <w:noProof/>
          <w:webHidden/>
        </w:rPr>
      </w:r>
      <w:r>
        <w:rPr>
          <w:noProof/>
          <w:webHidden/>
        </w:rPr>
        <w:fldChar w:fldCharType="separate"/>
      </w:r>
      <w:ins w:id="99" w:author="Peter Dobson" w:date="2016-04-13T10:17:00Z">
        <w:r>
          <w:rPr>
            <w:noProof/>
            <w:webHidden/>
          </w:rPr>
          <w:t>14</w:t>
        </w:r>
        <w:r>
          <w:rPr>
            <w:noProof/>
            <w:webHidden/>
          </w:rPr>
          <w:fldChar w:fldCharType="end"/>
        </w:r>
        <w:r w:rsidRPr="003F3875">
          <w:rPr>
            <w:rStyle w:val="Hyperlink"/>
            <w:noProof/>
          </w:rPr>
          <w:fldChar w:fldCharType="end"/>
        </w:r>
      </w:ins>
    </w:p>
    <w:p w14:paraId="7ECEB642" w14:textId="77777777" w:rsidR="009B67EB" w:rsidRDefault="009B67EB">
      <w:pPr>
        <w:pStyle w:val="TOC2"/>
        <w:rPr>
          <w:ins w:id="100" w:author="Peter Dobson" w:date="2016-04-13T10:17:00Z"/>
          <w:rFonts w:asciiTheme="minorHAnsi" w:eastAsiaTheme="minorEastAsia" w:hAnsiTheme="minorHAnsi" w:cstheme="minorBidi"/>
          <w:bCs w:val="0"/>
          <w:noProof/>
          <w:szCs w:val="22"/>
          <w:lang w:eastAsia="en-GB"/>
        </w:rPr>
      </w:pPr>
      <w:ins w:id="101"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"_Toc448306018"</w:instrText>
        </w:r>
        <w:r w:rsidRPr="003F3875">
          <w:rPr>
            <w:rStyle w:val="Hyperlink"/>
            <w:noProof/>
          </w:rPr>
          <w:instrText xml:space="preserve"> </w:instrText>
        </w:r>
        <w:r w:rsidRPr="003F3875">
          <w:rPr>
            <w:rStyle w:val="Hyperlink"/>
            <w:noProof/>
          </w:rPr>
          <w:fldChar w:fldCharType="separate"/>
        </w:r>
        <w:r w:rsidRPr="003F3875">
          <w:rPr>
            <w:rStyle w:val="Hyperlink"/>
            <w:noProof/>
          </w:rPr>
          <w:t>5.5</w:t>
        </w:r>
        <w:r>
          <w:rPr>
            <w:rFonts w:asciiTheme="minorHAnsi" w:eastAsiaTheme="minorEastAsia" w:hAnsiTheme="minorHAnsi" w:cstheme="minorBidi"/>
            <w:bCs w:val="0"/>
            <w:noProof/>
            <w:szCs w:val="22"/>
            <w:lang w:eastAsia="en-GB"/>
          </w:rPr>
          <w:tab/>
        </w:r>
        <w:r w:rsidRPr="003F3875">
          <w:rPr>
            <w:rStyle w:val="Hyperlink"/>
            <w:noProof/>
          </w:rPr>
          <w:t>Self-contained Lanterns</w:t>
        </w:r>
        <w:r>
          <w:rPr>
            <w:noProof/>
            <w:webHidden/>
          </w:rPr>
          <w:tab/>
        </w:r>
        <w:r>
          <w:rPr>
            <w:noProof/>
            <w:webHidden/>
          </w:rPr>
          <w:fldChar w:fldCharType="begin"/>
        </w:r>
        <w:r>
          <w:rPr>
            <w:noProof/>
            <w:webHidden/>
          </w:rPr>
          <w:instrText xml:space="preserve"> PAGEREF _Toc448306018 \h </w:instrText>
        </w:r>
      </w:ins>
      <w:r>
        <w:rPr>
          <w:noProof/>
          <w:webHidden/>
        </w:rPr>
      </w:r>
      <w:r>
        <w:rPr>
          <w:noProof/>
          <w:webHidden/>
        </w:rPr>
        <w:fldChar w:fldCharType="separate"/>
      </w:r>
      <w:ins w:id="102" w:author="Peter Dobson" w:date="2016-04-13T10:17:00Z">
        <w:r>
          <w:rPr>
            <w:noProof/>
            <w:webHidden/>
          </w:rPr>
          <w:t>15</w:t>
        </w:r>
        <w:r>
          <w:rPr>
            <w:noProof/>
            <w:webHidden/>
          </w:rPr>
          <w:fldChar w:fldCharType="end"/>
        </w:r>
        <w:r w:rsidRPr="003F3875">
          <w:rPr>
            <w:rStyle w:val="Hyperlink"/>
            <w:noProof/>
          </w:rPr>
          <w:fldChar w:fldCharType="end"/>
        </w:r>
      </w:ins>
    </w:p>
    <w:p w14:paraId="5B32FF7B" w14:textId="77777777" w:rsidR="009B67EB" w:rsidRDefault="009B67EB">
      <w:pPr>
        <w:pStyle w:val="TOC2"/>
        <w:rPr>
          <w:ins w:id="103" w:author="Peter Dobson" w:date="2016-04-13T10:17:00Z"/>
          <w:rFonts w:asciiTheme="minorHAnsi" w:eastAsiaTheme="minorEastAsia" w:hAnsiTheme="minorHAnsi" w:cstheme="minorBidi"/>
          <w:bCs w:val="0"/>
          <w:noProof/>
          <w:szCs w:val="22"/>
          <w:lang w:eastAsia="en-GB"/>
        </w:rPr>
      </w:pPr>
      <w:ins w:id="104"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"_Toc448306019"</w:instrText>
        </w:r>
        <w:r w:rsidRPr="003F3875">
          <w:rPr>
            <w:rStyle w:val="Hyperlink"/>
            <w:noProof/>
          </w:rPr>
          <w:instrText xml:space="preserve"> </w:instrText>
        </w:r>
        <w:r w:rsidRPr="003F3875">
          <w:rPr>
            <w:rStyle w:val="Hyperlink"/>
            <w:noProof/>
          </w:rPr>
          <w:fldChar w:fldCharType="separate"/>
        </w:r>
        <w:r w:rsidRPr="003F3875">
          <w:rPr>
            <w:rStyle w:val="Hyperlink"/>
            <w:noProof/>
          </w:rPr>
          <w:t>5.6</w:t>
        </w:r>
        <w:r>
          <w:rPr>
            <w:rFonts w:asciiTheme="minorHAnsi" w:eastAsiaTheme="minorEastAsia" w:hAnsiTheme="minorHAnsi" w:cstheme="minorBidi"/>
            <w:bCs w:val="0"/>
            <w:noProof/>
            <w:szCs w:val="22"/>
            <w:lang w:eastAsia="en-GB"/>
          </w:rPr>
          <w:tab/>
        </w:r>
        <w:r w:rsidRPr="003F3875">
          <w:rPr>
            <w:rStyle w:val="Hyperlink"/>
            <w:noProof/>
          </w:rPr>
          <w:t>Optic Rotation</w:t>
        </w:r>
        <w:r>
          <w:rPr>
            <w:noProof/>
            <w:webHidden/>
          </w:rPr>
          <w:tab/>
        </w:r>
        <w:r>
          <w:rPr>
            <w:noProof/>
            <w:webHidden/>
          </w:rPr>
          <w:fldChar w:fldCharType="begin"/>
        </w:r>
        <w:r>
          <w:rPr>
            <w:noProof/>
            <w:webHidden/>
          </w:rPr>
          <w:instrText xml:space="preserve"> PAGEREF _Toc448306019 \h </w:instrText>
        </w:r>
      </w:ins>
      <w:r>
        <w:rPr>
          <w:noProof/>
          <w:webHidden/>
        </w:rPr>
      </w:r>
      <w:r>
        <w:rPr>
          <w:noProof/>
          <w:webHidden/>
        </w:rPr>
        <w:fldChar w:fldCharType="separate"/>
      </w:r>
      <w:ins w:id="105" w:author="Peter Dobson" w:date="2016-04-13T10:17:00Z">
        <w:r>
          <w:rPr>
            <w:noProof/>
            <w:webHidden/>
          </w:rPr>
          <w:t>15</w:t>
        </w:r>
        <w:r>
          <w:rPr>
            <w:noProof/>
            <w:webHidden/>
          </w:rPr>
          <w:fldChar w:fldCharType="end"/>
        </w:r>
        <w:r w:rsidRPr="003F3875">
          <w:rPr>
            <w:rStyle w:val="Hyperlink"/>
            <w:noProof/>
          </w:rPr>
          <w:fldChar w:fldCharType="end"/>
        </w:r>
      </w:ins>
    </w:p>
    <w:p w14:paraId="4E7FF51D" w14:textId="77777777" w:rsidR="009B67EB" w:rsidRDefault="009B67EB">
      <w:pPr>
        <w:pStyle w:val="TOC3"/>
        <w:rPr>
          <w:ins w:id="106" w:author="Peter Dobson" w:date="2016-04-13T10:17:00Z"/>
          <w:rFonts w:asciiTheme="minorHAnsi" w:eastAsiaTheme="minorEastAsia" w:hAnsiTheme="minorHAnsi" w:cstheme="minorBidi"/>
          <w:noProof/>
          <w:sz w:val="22"/>
          <w:szCs w:val="22"/>
          <w:lang w:eastAsia="en-GB"/>
        </w:rPr>
      </w:pPr>
      <w:ins w:id="107"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"_Toc448306020"</w:instrText>
        </w:r>
        <w:r w:rsidRPr="003F3875">
          <w:rPr>
            <w:rStyle w:val="Hyperlink"/>
            <w:noProof/>
          </w:rPr>
          <w:instrText xml:space="preserve"> </w:instrText>
        </w:r>
        <w:r w:rsidRPr="003F3875">
          <w:rPr>
            <w:rStyle w:val="Hyperlink"/>
            <w:noProof/>
          </w:rPr>
          <w:fldChar w:fldCharType="separate"/>
        </w:r>
        <w:r w:rsidRPr="003F3875">
          <w:rPr>
            <w:rStyle w:val="Hyperlink"/>
            <w:noProof/>
          </w:rPr>
          <w:t>5.6.1</w:t>
        </w:r>
        <w:r>
          <w:rPr>
            <w:rFonts w:asciiTheme="minorHAnsi" w:eastAsiaTheme="minorEastAsia" w:hAnsiTheme="minorHAnsi" w:cstheme="minorBidi"/>
            <w:noProof/>
            <w:sz w:val="22"/>
            <w:szCs w:val="22"/>
            <w:lang w:eastAsia="en-GB"/>
          </w:rPr>
          <w:tab/>
        </w:r>
        <w:r w:rsidRPr="003F3875">
          <w:rPr>
            <w:rStyle w:val="Hyperlink"/>
            <w:noProof/>
          </w:rPr>
          <w:t>Optic Rotation Control</w:t>
        </w:r>
        <w:r>
          <w:rPr>
            <w:noProof/>
            <w:webHidden/>
          </w:rPr>
          <w:tab/>
        </w:r>
        <w:r>
          <w:rPr>
            <w:noProof/>
            <w:webHidden/>
          </w:rPr>
          <w:fldChar w:fldCharType="begin"/>
        </w:r>
        <w:r>
          <w:rPr>
            <w:noProof/>
            <w:webHidden/>
          </w:rPr>
          <w:instrText xml:space="preserve"> PAGEREF _Toc448306020 \h </w:instrText>
        </w:r>
      </w:ins>
      <w:r>
        <w:rPr>
          <w:noProof/>
          <w:webHidden/>
        </w:rPr>
      </w:r>
      <w:r>
        <w:rPr>
          <w:noProof/>
          <w:webHidden/>
        </w:rPr>
        <w:fldChar w:fldCharType="separate"/>
      </w:r>
      <w:ins w:id="108" w:author="Peter Dobson" w:date="2016-04-13T10:17:00Z">
        <w:r>
          <w:rPr>
            <w:noProof/>
            <w:webHidden/>
          </w:rPr>
          <w:t>15</w:t>
        </w:r>
        <w:r>
          <w:rPr>
            <w:noProof/>
            <w:webHidden/>
          </w:rPr>
          <w:fldChar w:fldCharType="end"/>
        </w:r>
        <w:r w:rsidRPr="003F3875">
          <w:rPr>
            <w:rStyle w:val="Hyperlink"/>
            <w:noProof/>
          </w:rPr>
          <w:fldChar w:fldCharType="end"/>
        </w:r>
      </w:ins>
    </w:p>
    <w:p w14:paraId="1DEB34CD" w14:textId="77777777" w:rsidR="009B67EB" w:rsidRDefault="009B67EB">
      <w:pPr>
        <w:pStyle w:val="TOC2"/>
        <w:rPr>
          <w:ins w:id="109" w:author="Peter Dobson" w:date="2016-04-13T10:17:00Z"/>
          <w:rFonts w:asciiTheme="minorHAnsi" w:eastAsiaTheme="minorEastAsia" w:hAnsiTheme="minorHAnsi" w:cstheme="minorBidi"/>
          <w:bCs w:val="0"/>
          <w:noProof/>
          <w:szCs w:val="22"/>
          <w:lang w:eastAsia="en-GB"/>
        </w:rPr>
      </w:pPr>
      <w:ins w:id="110"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"_Toc448306021"</w:instrText>
        </w:r>
        <w:r w:rsidRPr="003F3875">
          <w:rPr>
            <w:rStyle w:val="Hyperlink"/>
            <w:noProof/>
          </w:rPr>
          <w:instrText xml:space="preserve"> </w:instrText>
        </w:r>
        <w:r w:rsidRPr="003F3875">
          <w:rPr>
            <w:rStyle w:val="Hyperlink"/>
            <w:noProof/>
          </w:rPr>
          <w:fldChar w:fldCharType="separate"/>
        </w:r>
        <w:r w:rsidRPr="003F3875">
          <w:rPr>
            <w:rStyle w:val="Hyperlink"/>
            <w:noProof/>
          </w:rPr>
          <w:t>5.7</w:t>
        </w:r>
        <w:r>
          <w:rPr>
            <w:rFonts w:asciiTheme="minorHAnsi" w:eastAsiaTheme="minorEastAsia" w:hAnsiTheme="minorHAnsi" w:cstheme="minorBidi"/>
            <w:bCs w:val="0"/>
            <w:noProof/>
            <w:szCs w:val="22"/>
            <w:lang w:eastAsia="en-GB"/>
          </w:rPr>
          <w:tab/>
        </w:r>
        <w:r w:rsidRPr="003F3875">
          <w:rPr>
            <w:rStyle w:val="Hyperlink"/>
            <w:noProof/>
          </w:rPr>
          <w:t>Sound Signal</w:t>
        </w:r>
        <w:r>
          <w:rPr>
            <w:noProof/>
            <w:webHidden/>
          </w:rPr>
          <w:tab/>
        </w:r>
        <w:r>
          <w:rPr>
            <w:noProof/>
            <w:webHidden/>
          </w:rPr>
          <w:fldChar w:fldCharType="begin"/>
        </w:r>
        <w:r>
          <w:rPr>
            <w:noProof/>
            <w:webHidden/>
          </w:rPr>
          <w:instrText xml:space="preserve"> PAGEREF _Toc448306021 \h </w:instrText>
        </w:r>
      </w:ins>
      <w:r>
        <w:rPr>
          <w:noProof/>
          <w:webHidden/>
        </w:rPr>
      </w:r>
      <w:r>
        <w:rPr>
          <w:noProof/>
          <w:webHidden/>
        </w:rPr>
        <w:fldChar w:fldCharType="separate"/>
      </w:r>
      <w:ins w:id="111" w:author="Peter Dobson" w:date="2016-04-13T10:17:00Z">
        <w:r>
          <w:rPr>
            <w:noProof/>
            <w:webHidden/>
          </w:rPr>
          <w:t>15</w:t>
        </w:r>
        <w:r>
          <w:rPr>
            <w:noProof/>
            <w:webHidden/>
          </w:rPr>
          <w:fldChar w:fldCharType="end"/>
        </w:r>
        <w:r w:rsidRPr="003F3875">
          <w:rPr>
            <w:rStyle w:val="Hyperlink"/>
            <w:noProof/>
          </w:rPr>
          <w:fldChar w:fldCharType="end"/>
        </w:r>
      </w:ins>
    </w:p>
    <w:p w14:paraId="63555916" w14:textId="77777777" w:rsidR="009B67EB" w:rsidRDefault="009B67EB">
      <w:pPr>
        <w:pStyle w:val="TOC3"/>
        <w:rPr>
          <w:ins w:id="112" w:author="Peter Dobson" w:date="2016-04-13T10:17:00Z"/>
          <w:rFonts w:asciiTheme="minorHAnsi" w:eastAsiaTheme="minorEastAsia" w:hAnsiTheme="minorHAnsi" w:cstheme="minorBidi"/>
          <w:noProof/>
          <w:sz w:val="22"/>
          <w:szCs w:val="22"/>
          <w:lang w:eastAsia="en-GB"/>
        </w:rPr>
      </w:pPr>
      <w:ins w:id="113"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"_Toc448306022"</w:instrText>
        </w:r>
        <w:r w:rsidRPr="003F3875">
          <w:rPr>
            <w:rStyle w:val="Hyperlink"/>
            <w:noProof/>
          </w:rPr>
          <w:instrText xml:space="preserve"> </w:instrText>
        </w:r>
        <w:r w:rsidRPr="003F3875">
          <w:rPr>
            <w:rStyle w:val="Hyperlink"/>
            <w:noProof/>
          </w:rPr>
          <w:fldChar w:fldCharType="separate"/>
        </w:r>
        <w:r w:rsidRPr="003F3875">
          <w:rPr>
            <w:rStyle w:val="Hyperlink"/>
            <w:noProof/>
          </w:rPr>
          <w:t>5.7.1</w:t>
        </w:r>
        <w:r>
          <w:rPr>
            <w:rFonts w:asciiTheme="minorHAnsi" w:eastAsiaTheme="minorEastAsia" w:hAnsiTheme="minorHAnsi" w:cstheme="minorBidi"/>
            <w:noProof/>
            <w:sz w:val="22"/>
            <w:szCs w:val="22"/>
            <w:lang w:eastAsia="en-GB"/>
          </w:rPr>
          <w:tab/>
        </w:r>
        <w:r w:rsidRPr="003F3875">
          <w:rPr>
            <w:rStyle w:val="Hyperlink"/>
            <w:noProof/>
          </w:rPr>
          <w:t>Sound Signal Control</w:t>
        </w:r>
        <w:r>
          <w:rPr>
            <w:noProof/>
            <w:webHidden/>
          </w:rPr>
          <w:tab/>
        </w:r>
        <w:r>
          <w:rPr>
            <w:noProof/>
            <w:webHidden/>
          </w:rPr>
          <w:fldChar w:fldCharType="begin"/>
        </w:r>
        <w:r>
          <w:rPr>
            <w:noProof/>
            <w:webHidden/>
          </w:rPr>
          <w:instrText xml:space="preserve"> PAGEREF _Toc448306022 \h </w:instrText>
        </w:r>
      </w:ins>
      <w:r>
        <w:rPr>
          <w:noProof/>
          <w:webHidden/>
        </w:rPr>
      </w:r>
      <w:r>
        <w:rPr>
          <w:noProof/>
          <w:webHidden/>
        </w:rPr>
        <w:fldChar w:fldCharType="separate"/>
      </w:r>
      <w:ins w:id="114" w:author="Peter Dobson" w:date="2016-04-13T10:17:00Z">
        <w:r>
          <w:rPr>
            <w:noProof/>
            <w:webHidden/>
          </w:rPr>
          <w:t>16</w:t>
        </w:r>
        <w:r>
          <w:rPr>
            <w:noProof/>
            <w:webHidden/>
          </w:rPr>
          <w:fldChar w:fldCharType="end"/>
        </w:r>
        <w:r w:rsidRPr="003F3875">
          <w:rPr>
            <w:rStyle w:val="Hyperlink"/>
            <w:noProof/>
          </w:rPr>
          <w:fldChar w:fldCharType="end"/>
        </w:r>
      </w:ins>
    </w:p>
    <w:p w14:paraId="5C479F2C" w14:textId="77777777" w:rsidR="009B67EB" w:rsidRDefault="009B67EB">
      <w:pPr>
        <w:pStyle w:val="TOC2"/>
        <w:rPr>
          <w:ins w:id="115" w:author="Peter Dobson" w:date="2016-04-13T10:17:00Z"/>
          <w:rFonts w:asciiTheme="minorHAnsi" w:eastAsiaTheme="minorEastAsia" w:hAnsiTheme="minorHAnsi" w:cstheme="minorBidi"/>
          <w:bCs w:val="0"/>
          <w:noProof/>
          <w:szCs w:val="22"/>
          <w:lang w:eastAsia="en-GB"/>
        </w:rPr>
      </w:pPr>
      <w:ins w:id="116"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"_Toc448306023"</w:instrText>
        </w:r>
        <w:r w:rsidRPr="003F3875">
          <w:rPr>
            <w:rStyle w:val="Hyperlink"/>
            <w:noProof/>
          </w:rPr>
          <w:instrText xml:space="preserve"> </w:instrText>
        </w:r>
        <w:r w:rsidRPr="003F3875">
          <w:rPr>
            <w:rStyle w:val="Hyperlink"/>
            <w:noProof/>
          </w:rPr>
          <w:fldChar w:fldCharType="separate"/>
        </w:r>
        <w:r w:rsidRPr="003F3875">
          <w:rPr>
            <w:rStyle w:val="Hyperlink"/>
            <w:noProof/>
          </w:rPr>
          <w:t>5.8</w:t>
        </w:r>
        <w:r>
          <w:rPr>
            <w:rFonts w:asciiTheme="minorHAnsi" w:eastAsiaTheme="minorEastAsia" w:hAnsiTheme="minorHAnsi" w:cstheme="minorBidi"/>
            <w:bCs w:val="0"/>
            <w:noProof/>
            <w:szCs w:val="22"/>
            <w:lang w:eastAsia="en-GB"/>
          </w:rPr>
          <w:tab/>
        </w:r>
        <w:r w:rsidRPr="003F3875">
          <w:rPr>
            <w:rStyle w:val="Hyperlink"/>
            <w:noProof/>
          </w:rPr>
          <w:t>Visibility Detector</w:t>
        </w:r>
        <w:r>
          <w:rPr>
            <w:noProof/>
            <w:webHidden/>
          </w:rPr>
          <w:tab/>
        </w:r>
        <w:r>
          <w:rPr>
            <w:noProof/>
            <w:webHidden/>
          </w:rPr>
          <w:fldChar w:fldCharType="begin"/>
        </w:r>
        <w:r>
          <w:rPr>
            <w:noProof/>
            <w:webHidden/>
          </w:rPr>
          <w:instrText xml:space="preserve"> PAGEREF _Toc448306023 \h </w:instrText>
        </w:r>
      </w:ins>
      <w:r>
        <w:rPr>
          <w:noProof/>
          <w:webHidden/>
        </w:rPr>
      </w:r>
      <w:r>
        <w:rPr>
          <w:noProof/>
          <w:webHidden/>
        </w:rPr>
        <w:fldChar w:fldCharType="separate"/>
      </w:r>
      <w:ins w:id="117" w:author="Peter Dobson" w:date="2016-04-13T10:17:00Z">
        <w:r>
          <w:rPr>
            <w:noProof/>
            <w:webHidden/>
          </w:rPr>
          <w:t>16</w:t>
        </w:r>
        <w:r>
          <w:rPr>
            <w:noProof/>
            <w:webHidden/>
          </w:rPr>
          <w:fldChar w:fldCharType="end"/>
        </w:r>
        <w:r w:rsidRPr="003F3875">
          <w:rPr>
            <w:rStyle w:val="Hyperlink"/>
            <w:noProof/>
          </w:rPr>
          <w:fldChar w:fldCharType="end"/>
        </w:r>
      </w:ins>
    </w:p>
    <w:p w14:paraId="42B23054" w14:textId="77777777" w:rsidR="009B67EB" w:rsidRDefault="009B67EB">
      <w:pPr>
        <w:pStyle w:val="TOC2"/>
        <w:rPr>
          <w:ins w:id="118" w:author="Peter Dobson" w:date="2016-04-13T10:17:00Z"/>
          <w:rFonts w:asciiTheme="minorHAnsi" w:eastAsiaTheme="minorEastAsia" w:hAnsiTheme="minorHAnsi" w:cstheme="minorBidi"/>
          <w:bCs w:val="0"/>
          <w:noProof/>
          <w:szCs w:val="22"/>
          <w:lang w:eastAsia="en-GB"/>
        </w:rPr>
      </w:pPr>
      <w:ins w:id="119"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"_Toc448306024"</w:instrText>
        </w:r>
        <w:r w:rsidRPr="003F3875">
          <w:rPr>
            <w:rStyle w:val="Hyperlink"/>
            <w:noProof/>
          </w:rPr>
          <w:instrText xml:space="preserve"> </w:instrText>
        </w:r>
        <w:r w:rsidRPr="003F3875">
          <w:rPr>
            <w:rStyle w:val="Hyperlink"/>
            <w:noProof/>
          </w:rPr>
          <w:fldChar w:fldCharType="separate"/>
        </w:r>
        <w:r w:rsidRPr="003F3875">
          <w:rPr>
            <w:rStyle w:val="Hyperlink"/>
            <w:noProof/>
          </w:rPr>
          <w:t>5.9</w:t>
        </w:r>
        <w:r>
          <w:rPr>
            <w:rFonts w:asciiTheme="minorHAnsi" w:eastAsiaTheme="minorEastAsia" w:hAnsiTheme="minorHAnsi" w:cstheme="minorBidi"/>
            <w:bCs w:val="0"/>
            <w:noProof/>
            <w:szCs w:val="22"/>
            <w:lang w:eastAsia="en-GB"/>
          </w:rPr>
          <w:tab/>
        </w:r>
        <w:r w:rsidRPr="003F3875">
          <w:rPr>
            <w:rStyle w:val="Hyperlink"/>
            <w:noProof/>
          </w:rPr>
          <w:t>Control and Monitoring Systems</w:t>
        </w:r>
        <w:r>
          <w:rPr>
            <w:noProof/>
            <w:webHidden/>
          </w:rPr>
          <w:tab/>
        </w:r>
        <w:r>
          <w:rPr>
            <w:noProof/>
            <w:webHidden/>
          </w:rPr>
          <w:fldChar w:fldCharType="begin"/>
        </w:r>
        <w:r>
          <w:rPr>
            <w:noProof/>
            <w:webHidden/>
          </w:rPr>
          <w:instrText xml:space="preserve"> PAGEREF _Toc448306024 \h </w:instrText>
        </w:r>
      </w:ins>
      <w:r>
        <w:rPr>
          <w:noProof/>
          <w:webHidden/>
        </w:rPr>
      </w:r>
      <w:r>
        <w:rPr>
          <w:noProof/>
          <w:webHidden/>
        </w:rPr>
        <w:fldChar w:fldCharType="separate"/>
      </w:r>
      <w:ins w:id="120" w:author="Peter Dobson" w:date="2016-04-13T10:17:00Z">
        <w:r>
          <w:rPr>
            <w:noProof/>
            <w:webHidden/>
          </w:rPr>
          <w:t>16</w:t>
        </w:r>
        <w:r>
          <w:rPr>
            <w:noProof/>
            <w:webHidden/>
          </w:rPr>
          <w:fldChar w:fldCharType="end"/>
        </w:r>
        <w:r w:rsidRPr="003F3875">
          <w:rPr>
            <w:rStyle w:val="Hyperlink"/>
            <w:noProof/>
          </w:rPr>
          <w:fldChar w:fldCharType="end"/>
        </w:r>
      </w:ins>
    </w:p>
    <w:p w14:paraId="48F4DC15" w14:textId="77777777" w:rsidR="009B67EB" w:rsidRDefault="009B67EB">
      <w:pPr>
        <w:pStyle w:val="TOC3"/>
        <w:rPr>
          <w:ins w:id="121" w:author="Peter Dobson" w:date="2016-04-13T10:17:00Z"/>
          <w:rFonts w:asciiTheme="minorHAnsi" w:eastAsiaTheme="minorEastAsia" w:hAnsiTheme="minorHAnsi" w:cstheme="minorBidi"/>
          <w:noProof/>
          <w:sz w:val="22"/>
          <w:szCs w:val="22"/>
          <w:lang w:eastAsia="en-GB"/>
        </w:rPr>
      </w:pPr>
      <w:ins w:id="122"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"_Toc448306025"</w:instrText>
        </w:r>
        <w:r w:rsidRPr="003F3875">
          <w:rPr>
            <w:rStyle w:val="Hyperlink"/>
            <w:noProof/>
          </w:rPr>
          <w:instrText xml:space="preserve"> </w:instrText>
        </w:r>
        <w:r w:rsidRPr="003F3875">
          <w:rPr>
            <w:rStyle w:val="Hyperlink"/>
            <w:noProof/>
          </w:rPr>
          <w:fldChar w:fldCharType="separate"/>
        </w:r>
        <w:r w:rsidRPr="003F3875">
          <w:rPr>
            <w:rStyle w:val="Hyperlink"/>
            <w:noProof/>
          </w:rPr>
          <w:t>5.9.1</w:t>
        </w:r>
        <w:r>
          <w:rPr>
            <w:rFonts w:asciiTheme="minorHAnsi" w:eastAsiaTheme="minorEastAsia" w:hAnsiTheme="minorHAnsi" w:cstheme="minorBidi"/>
            <w:noProof/>
            <w:sz w:val="22"/>
            <w:szCs w:val="22"/>
            <w:lang w:eastAsia="en-GB"/>
          </w:rPr>
          <w:tab/>
        </w:r>
        <w:r w:rsidRPr="003F3875">
          <w:rPr>
            <w:rStyle w:val="Hyperlink"/>
            <w:noProof/>
          </w:rPr>
          <w:t>Control Equipment</w:t>
        </w:r>
        <w:r>
          <w:rPr>
            <w:noProof/>
            <w:webHidden/>
          </w:rPr>
          <w:tab/>
        </w:r>
        <w:r>
          <w:rPr>
            <w:noProof/>
            <w:webHidden/>
          </w:rPr>
          <w:fldChar w:fldCharType="begin"/>
        </w:r>
        <w:r>
          <w:rPr>
            <w:noProof/>
            <w:webHidden/>
          </w:rPr>
          <w:instrText xml:space="preserve"> PAGEREF _Toc448306025 \h </w:instrText>
        </w:r>
      </w:ins>
      <w:r>
        <w:rPr>
          <w:noProof/>
          <w:webHidden/>
        </w:rPr>
      </w:r>
      <w:r>
        <w:rPr>
          <w:noProof/>
          <w:webHidden/>
        </w:rPr>
        <w:fldChar w:fldCharType="separate"/>
      </w:r>
      <w:ins w:id="123" w:author="Peter Dobson" w:date="2016-04-13T10:17:00Z">
        <w:r>
          <w:rPr>
            <w:noProof/>
            <w:webHidden/>
          </w:rPr>
          <w:t>16</w:t>
        </w:r>
        <w:r>
          <w:rPr>
            <w:noProof/>
            <w:webHidden/>
          </w:rPr>
          <w:fldChar w:fldCharType="end"/>
        </w:r>
        <w:r w:rsidRPr="003F3875">
          <w:rPr>
            <w:rStyle w:val="Hyperlink"/>
            <w:noProof/>
          </w:rPr>
          <w:fldChar w:fldCharType="end"/>
        </w:r>
      </w:ins>
    </w:p>
    <w:p w14:paraId="74ABFC19" w14:textId="77777777" w:rsidR="009B67EB" w:rsidRDefault="009B67EB">
      <w:pPr>
        <w:pStyle w:val="TOC3"/>
        <w:rPr>
          <w:ins w:id="124" w:author="Peter Dobson" w:date="2016-04-13T10:17:00Z"/>
          <w:rFonts w:asciiTheme="minorHAnsi" w:eastAsiaTheme="minorEastAsia" w:hAnsiTheme="minorHAnsi" w:cstheme="minorBidi"/>
          <w:noProof/>
          <w:sz w:val="22"/>
          <w:szCs w:val="22"/>
          <w:lang w:eastAsia="en-GB"/>
        </w:rPr>
      </w:pPr>
      <w:ins w:id="125"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"_Toc448306026"</w:instrText>
        </w:r>
        <w:r w:rsidRPr="003F3875">
          <w:rPr>
            <w:rStyle w:val="Hyperlink"/>
            <w:noProof/>
          </w:rPr>
          <w:instrText xml:space="preserve"> </w:instrText>
        </w:r>
        <w:r w:rsidRPr="003F3875">
          <w:rPr>
            <w:rStyle w:val="Hyperlink"/>
            <w:noProof/>
          </w:rPr>
          <w:fldChar w:fldCharType="separate"/>
        </w:r>
        <w:r w:rsidRPr="003F3875">
          <w:rPr>
            <w:rStyle w:val="Hyperlink"/>
            <w:noProof/>
          </w:rPr>
          <w:t>5.9.2</w:t>
        </w:r>
        <w:r>
          <w:rPr>
            <w:rFonts w:asciiTheme="minorHAnsi" w:eastAsiaTheme="minorEastAsia" w:hAnsiTheme="minorHAnsi" w:cstheme="minorBidi"/>
            <w:noProof/>
            <w:sz w:val="22"/>
            <w:szCs w:val="22"/>
            <w:lang w:eastAsia="en-GB"/>
          </w:rPr>
          <w:tab/>
        </w:r>
        <w:r w:rsidRPr="003F3875">
          <w:rPr>
            <w:rStyle w:val="Hyperlink"/>
            <w:noProof/>
          </w:rPr>
          <w:t>Monitor Systems</w:t>
        </w:r>
        <w:r>
          <w:rPr>
            <w:noProof/>
            <w:webHidden/>
          </w:rPr>
          <w:tab/>
        </w:r>
        <w:r>
          <w:rPr>
            <w:noProof/>
            <w:webHidden/>
          </w:rPr>
          <w:fldChar w:fldCharType="begin"/>
        </w:r>
        <w:r>
          <w:rPr>
            <w:noProof/>
            <w:webHidden/>
          </w:rPr>
          <w:instrText xml:space="preserve"> PAGEREF _Toc448306026 \h </w:instrText>
        </w:r>
      </w:ins>
      <w:r>
        <w:rPr>
          <w:noProof/>
          <w:webHidden/>
        </w:rPr>
      </w:r>
      <w:r>
        <w:rPr>
          <w:noProof/>
          <w:webHidden/>
        </w:rPr>
        <w:fldChar w:fldCharType="separate"/>
      </w:r>
      <w:ins w:id="126" w:author="Peter Dobson" w:date="2016-04-13T10:17:00Z">
        <w:r>
          <w:rPr>
            <w:noProof/>
            <w:webHidden/>
          </w:rPr>
          <w:t>17</w:t>
        </w:r>
        <w:r>
          <w:rPr>
            <w:noProof/>
            <w:webHidden/>
          </w:rPr>
          <w:fldChar w:fldCharType="end"/>
        </w:r>
        <w:r w:rsidRPr="003F3875">
          <w:rPr>
            <w:rStyle w:val="Hyperlink"/>
            <w:noProof/>
          </w:rPr>
          <w:fldChar w:fldCharType="end"/>
        </w:r>
      </w:ins>
    </w:p>
    <w:p w14:paraId="04F34F8F" w14:textId="77777777" w:rsidR="009B67EB" w:rsidRDefault="009B67EB">
      <w:pPr>
        <w:pStyle w:val="TOC2"/>
        <w:rPr>
          <w:ins w:id="127" w:author="Peter Dobson" w:date="2016-04-13T10:17:00Z"/>
          <w:rFonts w:asciiTheme="minorHAnsi" w:eastAsiaTheme="minorEastAsia" w:hAnsiTheme="minorHAnsi" w:cstheme="minorBidi"/>
          <w:bCs w:val="0"/>
          <w:noProof/>
          <w:szCs w:val="22"/>
          <w:lang w:eastAsia="en-GB"/>
        </w:rPr>
      </w:pPr>
      <w:ins w:id="128"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"_Toc448306027"</w:instrText>
        </w:r>
        <w:r w:rsidRPr="003F3875">
          <w:rPr>
            <w:rStyle w:val="Hyperlink"/>
            <w:noProof/>
          </w:rPr>
          <w:instrText xml:space="preserve"> </w:instrText>
        </w:r>
        <w:r w:rsidRPr="003F3875">
          <w:rPr>
            <w:rStyle w:val="Hyperlink"/>
            <w:noProof/>
          </w:rPr>
          <w:fldChar w:fldCharType="separate"/>
        </w:r>
        <w:r w:rsidRPr="003F3875">
          <w:rPr>
            <w:rStyle w:val="Hyperlink"/>
            <w:noProof/>
          </w:rPr>
          <w:t>5.10</w:t>
        </w:r>
        <w:r>
          <w:rPr>
            <w:rFonts w:asciiTheme="minorHAnsi" w:eastAsiaTheme="minorEastAsia" w:hAnsiTheme="minorHAnsi" w:cstheme="minorBidi"/>
            <w:bCs w:val="0"/>
            <w:noProof/>
            <w:szCs w:val="22"/>
            <w:lang w:eastAsia="en-GB"/>
          </w:rPr>
          <w:tab/>
        </w:r>
        <w:r w:rsidRPr="003F3875">
          <w:rPr>
            <w:rStyle w:val="Hyperlink"/>
            <w:noProof/>
          </w:rPr>
          <w:t>Charge Controller</w:t>
        </w:r>
        <w:r>
          <w:rPr>
            <w:noProof/>
            <w:webHidden/>
          </w:rPr>
          <w:tab/>
        </w:r>
        <w:r>
          <w:rPr>
            <w:noProof/>
            <w:webHidden/>
          </w:rPr>
          <w:fldChar w:fldCharType="begin"/>
        </w:r>
        <w:r>
          <w:rPr>
            <w:noProof/>
            <w:webHidden/>
          </w:rPr>
          <w:instrText xml:space="preserve"> PAGEREF _Toc448306027 \h </w:instrText>
        </w:r>
      </w:ins>
      <w:r>
        <w:rPr>
          <w:noProof/>
          <w:webHidden/>
        </w:rPr>
      </w:r>
      <w:r>
        <w:rPr>
          <w:noProof/>
          <w:webHidden/>
        </w:rPr>
        <w:fldChar w:fldCharType="separate"/>
      </w:r>
      <w:ins w:id="129" w:author="Peter Dobson" w:date="2016-04-13T10:17:00Z">
        <w:r>
          <w:rPr>
            <w:noProof/>
            <w:webHidden/>
          </w:rPr>
          <w:t>17</w:t>
        </w:r>
        <w:r>
          <w:rPr>
            <w:noProof/>
            <w:webHidden/>
          </w:rPr>
          <w:fldChar w:fldCharType="end"/>
        </w:r>
        <w:r w:rsidRPr="003F3875">
          <w:rPr>
            <w:rStyle w:val="Hyperlink"/>
            <w:noProof/>
          </w:rPr>
          <w:fldChar w:fldCharType="end"/>
        </w:r>
      </w:ins>
    </w:p>
    <w:p w14:paraId="053FD9D3" w14:textId="77777777" w:rsidR="009B67EB" w:rsidRDefault="009B67EB">
      <w:pPr>
        <w:pStyle w:val="TOC2"/>
        <w:rPr>
          <w:ins w:id="130" w:author="Peter Dobson" w:date="2016-04-13T10:17:00Z"/>
          <w:rFonts w:asciiTheme="minorHAnsi" w:eastAsiaTheme="minorEastAsia" w:hAnsiTheme="minorHAnsi" w:cstheme="minorBidi"/>
          <w:bCs w:val="0"/>
          <w:noProof/>
          <w:szCs w:val="22"/>
          <w:lang w:eastAsia="en-GB"/>
        </w:rPr>
      </w:pPr>
      <w:ins w:id="131"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"_Toc448306028"</w:instrText>
        </w:r>
        <w:r w:rsidRPr="003F3875">
          <w:rPr>
            <w:rStyle w:val="Hyperlink"/>
            <w:noProof/>
          </w:rPr>
          <w:instrText xml:space="preserve"> </w:instrText>
        </w:r>
        <w:r w:rsidRPr="003F3875">
          <w:rPr>
            <w:rStyle w:val="Hyperlink"/>
            <w:noProof/>
          </w:rPr>
          <w:fldChar w:fldCharType="separate"/>
        </w:r>
        <w:r w:rsidRPr="003F3875">
          <w:rPr>
            <w:rStyle w:val="Hyperlink"/>
            <w:noProof/>
          </w:rPr>
          <w:t>5.11</w:t>
        </w:r>
        <w:r>
          <w:rPr>
            <w:rFonts w:asciiTheme="minorHAnsi" w:eastAsiaTheme="minorEastAsia" w:hAnsiTheme="minorHAnsi" w:cstheme="minorBidi"/>
            <w:bCs w:val="0"/>
            <w:noProof/>
            <w:szCs w:val="22"/>
            <w:lang w:eastAsia="en-GB"/>
          </w:rPr>
          <w:tab/>
        </w:r>
        <w:r w:rsidRPr="003F3875">
          <w:rPr>
            <w:rStyle w:val="Hyperlink"/>
            <w:noProof/>
          </w:rPr>
          <w:t>AIS</w:t>
        </w:r>
        <w:r>
          <w:rPr>
            <w:noProof/>
            <w:webHidden/>
          </w:rPr>
          <w:tab/>
        </w:r>
        <w:r>
          <w:rPr>
            <w:noProof/>
            <w:webHidden/>
          </w:rPr>
          <w:fldChar w:fldCharType="begin"/>
        </w:r>
        <w:r>
          <w:rPr>
            <w:noProof/>
            <w:webHidden/>
          </w:rPr>
          <w:instrText xml:space="preserve"> PAGEREF _Toc448306028 \h </w:instrText>
        </w:r>
      </w:ins>
      <w:r>
        <w:rPr>
          <w:noProof/>
          <w:webHidden/>
        </w:rPr>
      </w:r>
      <w:r>
        <w:rPr>
          <w:noProof/>
          <w:webHidden/>
        </w:rPr>
        <w:fldChar w:fldCharType="separate"/>
      </w:r>
      <w:ins w:id="132" w:author="Peter Dobson" w:date="2016-04-13T10:17:00Z">
        <w:r>
          <w:rPr>
            <w:noProof/>
            <w:webHidden/>
          </w:rPr>
          <w:t>18</w:t>
        </w:r>
        <w:r>
          <w:rPr>
            <w:noProof/>
            <w:webHidden/>
          </w:rPr>
          <w:fldChar w:fldCharType="end"/>
        </w:r>
        <w:r w:rsidRPr="003F3875">
          <w:rPr>
            <w:rStyle w:val="Hyperlink"/>
            <w:noProof/>
          </w:rPr>
          <w:fldChar w:fldCharType="end"/>
        </w:r>
      </w:ins>
    </w:p>
    <w:p w14:paraId="7D9421F4" w14:textId="77777777" w:rsidR="009B67EB" w:rsidRDefault="009B67EB">
      <w:pPr>
        <w:pStyle w:val="TOC3"/>
        <w:rPr>
          <w:ins w:id="133" w:author="Peter Dobson" w:date="2016-04-13T10:17:00Z"/>
          <w:rFonts w:asciiTheme="minorHAnsi" w:eastAsiaTheme="minorEastAsia" w:hAnsiTheme="minorHAnsi" w:cstheme="minorBidi"/>
          <w:noProof/>
          <w:sz w:val="22"/>
          <w:szCs w:val="22"/>
          <w:lang w:eastAsia="en-GB"/>
        </w:rPr>
      </w:pPr>
      <w:ins w:id="134"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"_Toc448306029"</w:instrText>
        </w:r>
        <w:r w:rsidRPr="003F3875">
          <w:rPr>
            <w:rStyle w:val="Hyperlink"/>
            <w:noProof/>
          </w:rPr>
          <w:instrText xml:space="preserve"> </w:instrText>
        </w:r>
        <w:r w:rsidRPr="003F3875">
          <w:rPr>
            <w:rStyle w:val="Hyperlink"/>
            <w:noProof/>
          </w:rPr>
          <w:fldChar w:fldCharType="separate"/>
        </w:r>
        <w:r w:rsidRPr="003F3875">
          <w:rPr>
            <w:rStyle w:val="Hyperlink"/>
            <w:noProof/>
          </w:rPr>
          <w:t>5.11.1</w:t>
        </w:r>
        <w:r>
          <w:rPr>
            <w:rFonts w:asciiTheme="minorHAnsi" w:eastAsiaTheme="minorEastAsia" w:hAnsiTheme="minorHAnsi" w:cstheme="minorBidi"/>
            <w:noProof/>
            <w:sz w:val="22"/>
            <w:szCs w:val="22"/>
            <w:lang w:eastAsia="en-GB"/>
          </w:rPr>
          <w:tab/>
        </w:r>
        <w:r w:rsidRPr="003F3875">
          <w:rPr>
            <w:rStyle w:val="Hyperlink"/>
            <w:noProof/>
          </w:rPr>
          <w:t>General</w:t>
        </w:r>
        <w:r>
          <w:rPr>
            <w:noProof/>
            <w:webHidden/>
          </w:rPr>
          <w:tab/>
        </w:r>
        <w:r>
          <w:rPr>
            <w:noProof/>
            <w:webHidden/>
          </w:rPr>
          <w:fldChar w:fldCharType="begin"/>
        </w:r>
        <w:r>
          <w:rPr>
            <w:noProof/>
            <w:webHidden/>
          </w:rPr>
          <w:instrText xml:space="preserve"> PAGEREF _Toc448306029 \h </w:instrText>
        </w:r>
      </w:ins>
      <w:r>
        <w:rPr>
          <w:noProof/>
          <w:webHidden/>
        </w:rPr>
      </w:r>
      <w:r>
        <w:rPr>
          <w:noProof/>
          <w:webHidden/>
        </w:rPr>
        <w:fldChar w:fldCharType="separate"/>
      </w:r>
      <w:ins w:id="135" w:author="Peter Dobson" w:date="2016-04-13T10:17:00Z">
        <w:r>
          <w:rPr>
            <w:noProof/>
            <w:webHidden/>
          </w:rPr>
          <w:t>18</w:t>
        </w:r>
        <w:r>
          <w:rPr>
            <w:noProof/>
            <w:webHidden/>
          </w:rPr>
          <w:fldChar w:fldCharType="end"/>
        </w:r>
        <w:r w:rsidRPr="003F3875">
          <w:rPr>
            <w:rStyle w:val="Hyperlink"/>
            <w:noProof/>
          </w:rPr>
          <w:fldChar w:fldCharType="end"/>
        </w:r>
      </w:ins>
    </w:p>
    <w:p w14:paraId="36E79796" w14:textId="77777777" w:rsidR="009B67EB" w:rsidRDefault="009B67EB">
      <w:pPr>
        <w:pStyle w:val="TOC3"/>
        <w:rPr>
          <w:ins w:id="136" w:author="Peter Dobson" w:date="2016-04-13T10:17:00Z"/>
          <w:rFonts w:asciiTheme="minorHAnsi" w:eastAsiaTheme="minorEastAsia" w:hAnsiTheme="minorHAnsi" w:cstheme="minorBidi"/>
          <w:noProof/>
          <w:sz w:val="22"/>
          <w:szCs w:val="22"/>
          <w:lang w:eastAsia="en-GB"/>
        </w:rPr>
      </w:pPr>
      <w:ins w:id="137"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"_Toc448306030"</w:instrText>
        </w:r>
        <w:r w:rsidRPr="003F3875">
          <w:rPr>
            <w:rStyle w:val="Hyperlink"/>
            <w:noProof/>
          </w:rPr>
          <w:instrText xml:space="preserve"> </w:instrText>
        </w:r>
        <w:r w:rsidRPr="003F3875">
          <w:rPr>
            <w:rStyle w:val="Hyperlink"/>
            <w:noProof/>
          </w:rPr>
          <w:fldChar w:fldCharType="separate"/>
        </w:r>
        <w:r w:rsidRPr="003F3875">
          <w:rPr>
            <w:rStyle w:val="Hyperlink"/>
            <w:noProof/>
          </w:rPr>
          <w:t>5.11.2</w:t>
        </w:r>
        <w:r>
          <w:rPr>
            <w:rFonts w:asciiTheme="minorHAnsi" w:eastAsiaTheme="minorEastAsia" w:hAnsiTheme="minorHAnsi" w:cstheme="minorBidi"/>
            <w:noProof/>
            <w:sz w:val="22"/>
            <w:szCs w:val="22"/>
            <w:lang w:eastAsia="en-GB"/>
          </w:rPr>
          <w:tab/>
        </w:r>
        <w:r w:rsidRPr="003F3875">
          <w:rPr>
            <w:rStyle w:val="Hyperlink"/>
            <w:noProof/>
          </w:rPr>
          <w:t>Calculation of the power requirements</w:t>
        </w:r>
        <w:r>
          <w:rPr>
            <w:noProof/>
            <w:webHidden/>
          </w:rPr>
          <w:tab/>
        </w:r>
        <w:r>
          <w:rPr>
            <w:noProof/>
            <w:webHidden/>
          </w:rPr>
          <w:fldChar w:fldCharType="begin"/>
        </w:r>
        <w:r>
          <w:rPr>
            <w:noProof/>
            <w:webHidden/>
          </w:rPr>
          <w:instrText xml:space="preserve"> PAGEREF _Toc448306030 \h </w:instrText>
        </w:r>
      </w:ins>
      <w:r>
        <w:rPr>
          <w:noProof/>
          <w:webHidden/>
        </w:rPr>
      </w:r>
      <w:r>
        <w:rPr>
          <w:noProof/>
          <w:webHidden/>
        </w:rPr>
        <w:fldChar w:fldCharType="separate"/>
      </w:r>
      <w:ins w:id="138" w:author="Peter Dobson" w:date="2016-04-13T10:17:00Z">
        <w:r>
          <w:rPr>
            <w:noProof/>
            <w:webHidden/>
          </w:rPr>
          <w:t>18</w:t>
        </w:r>
        <w:r>
          <w:rPr>
            <w:noProof/>
            <w:webHidden/>
          </w:rPr>
          <w:fldChar w:fldCharType="end"/>
        </w:r>
        <w:r w:rsidRPr="003F3875">
          <w:rPr>
            <w:rStyle w:val="Hyperlink"/>
            <w:noProof/>
          </w:rPr>
          <w:fldChar w:fldCharType="end"/>
        </w:r>
      </w:ins>
    </w:p>
    <w:p w14:paraId="6DAF1867" w14:textId="77777777" w:rsidR="009B67EB" w:rsidRDefault="009B67EB">
      <w:pPr>
        <w:pStyle w:val="TOC3"/>
        <w:rPr>
          <w:ins w:id="139" w:author="Peter Dobson" w:date="2016-04-13T10:17:00Z"/>
          <w:rFonts w:asciiTheme="minorHAnsi" w:eastAsiaTheme="minorEastAsia" w:hAnsiTheme="minorHAnsi" w:cstheme="minorBidi"/>
          <w:noProof/>
          <w:sz w:val="22"/>
          <w:szCs w:val="22"/>
          <w:lang w:eastAsia="en-GB"/>
        </w:rPr>
      </w:pPr>
      <w:ins w:id="140"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"_Toc448306031"</w:instrText>
        </w:r>
        <w:r w:rsidRPr="003F3875">
          <w:rPr>
            <w:rStyle w:val="Hyperlink"/>
            <w:noProof/>
          </w:rPr>
          <w:instrText xml:space="preserve"> </w:instrText>
        </w:r>
        <w:r w:rsidRPr="003F3875">
          <w:rPr>
            <w:rStyle w:val="Hyperlink"/>
            <w:noProof/>
          </w:rPr>
          <w:fldChar w:fldCharType="separate"/>
        </w:r>
        <w:r w:rsidRPr="003F3875">
          <w:rPr>
            <w:rStyle w:val="Hyperlink"/>
            <w:noProof/>
          </w:rPr>
          <w:t>5.11.3</w:t>
        </w:r>
        <w:r>
          <w:rPr>
            <w:rFonts w:asciiTheme="minorHAnsi" w:eastAsiaTheme="minorEastAsia" w:hAnsiTheme="minorHAnsi" w:cstheme="minorBidi"/>
            <w:noProof/>
            <w:sz w:val="22"/>
            <w:szCs w:val="22"/>
            <w:lang w:eastAsia="en-GB"/>
          </w:rPr>
          <w:tab/>
        </w:r>
        <w:r w:rsidRPr="003F3875">
          <w:rPr>
            <w:rStyle w:val="Hyperlink"/>
            <w:noProof/>
          </w:rPr>
          <w:t>FATDMA Operation</w:t>
        </w:r>
        <w:r>
          <w:rPr>
            <w:noProof/>
            <w:webHidden/>
          </w:rPr>
          <w:tab/>
        </w:r>
        <w:r>
          <w:rPr>
            <w:noProof/>
            <w:webHidden/>
          </w:rPr>
          <w:fldChar w:fldCharType="begin"/>
        </w:r>
        <w:r>
          <w:rPr>
            <w:noProof/>
            <w:webHidden/>
          </w:rPr>
          <w:instrText xml:space="preserve"> PAGEREF _Toc448306031 \h </w:instrText>
        </w:r>
      </w:ins>
      <w:r>
        <w:rPr>
          <w:noProof/>
          <w:webHidden/>
        </w:rPr>
      </w:r>
      <w:r>
        <w:rPr>
          <w:noProof/>
          <w:webHidden/>
        </w:rPr>
        <w:fldChar w:fldCharType="separate"/>
      </w:r>
      <w:ins w:id="141" w:author="Peter Dobson" w:date="2016-04-13T10:17:00Z">
        <w:r>
          <w:rPr>
            <w:noProof/>
            <w:webHidden/>
          </w:rPr>
          <w:t>19</w:t>
        </w:r>
        <w:r>
          <w:rPr>
            <w:noProof/>
            <w:webHidden/>
          </w:rPr>
          <w:fldChar w:fldCharType="end"/>
        </w:r>
        <w:r w:rsidRPr="003F3875">
          <w:rPr>
            <w:rStyle w:val="Hyperlink"/>
            <w:noProof/>
          </w:rPr>
          <w:fldChar w:fldCharType="end"/>
        </w:r>
      </w:ins>
    </w:p>
    <w:p w14:paraId="7148091F" w14:textId="77777777" w:rsidR="009B67EB" w:rsidRDefault="009B67EB">
      <w:pPr>
        <w:pStyle w:val="TOC2"/>
        <w:rPr>
          <w:ins w:id="142" w:author="Peter Dobson" w:date="2016-04-13T10:17:00Z"/>
          <w:rFonts w:asciiTheme="minorHAnsi" w:eastAsiaTheme="minorEastAsia" w:hAnsiTheme="minorHAnsi" w:cstheme="minorBidi"/>
          <w:bCs w:val="0"/>
          <w:noProof/>
          <w:szCs w:val="22"/>
          <w:lang w:eastAsia="en-GB"/>
        </w:rPr>
      </w:pPr>
      <w:ins w:id="143"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"_Toc448306032"</w:instrText>
        </w:r>
        <w:r w:rsidRPr="003F3875">
          <w:rPr>
            <w:rStyle w:val="Hyperlink"/>
            <w:noProof/>
          </w:rPr>
          <w:instrText xml:space="preserve"> </w:instrText>
        </w:r>
        <w:r w:rsidRPr="003F3875">
          <w:rPr>
            <w:rStyle w:val="Hyperlink"/>
            <w:noProof/>
          </w:rPr>
          <w:fldChar w:fldCharType="separate"/>
        </w:r>
        <w:r w:rsidRPr="003F3875">
          <w:rPr>
            <w:rStyle w:val="Hyperlink"/>
            <w:noProof/>
          </w:rPr>
          <w:t>5.12</w:t>
        </w:r>
        <w:r>
          <w:rPr>
            <w:rFonts w:asciiTheme="minorHAnsi" w:eastAsiaTheme="minorEastAsia" w:hAnsiTheme="minorHAnsi" w:cstheme="minorBidi"/>
            <w:bCs w:val="0"/>
            <w:noProof/>
            <w:szCs w:val="22"/>
            <w:lang w:eastAsia="en-GB"/>
          </w:rPr>
          <w:tab/>
        </w:r>
        <w:r w:rsidRPr="003F3875">
          <w:rPr>
            <w:rStyle w:val="Hyperlink"/>
            <w:noProof/>
          </w:rPr>
          <w:t>RACON</w:t>
        </w:r>
        <w:r>
          <w:rPr>
            <w:noProof/>
            <w:webHidden/>
          </w:rPr>
          <w:tab/>
        </w:r>
        <w:r>
          <w:rPr>
            <w:noProof/>
            <w:webHidden/>
          </w:rPr>
          <w:fldChar w:fldCharType="begin"/>
        </w:r>
        <w:r>
          <w:rPr>
            <w:noProof/>
            <w:webHidden/>
          </w:rPr>
          <w:instrText xml:space="preserve"> PAGEREF _Toc448306032 \h </w:instrText>
        </w:r>
      </w:ins>
      <w:r>
        <w:rPr>
          <w:noProof/>
          <w:webHidden/>
        </w:rPr>
      </w:r>
      <w:r>
        <w:rPr>
          <w:noProof/>
          <w:webHidden/>
        </w:rPr>
        <w:fldChar w:fldCharType="separate"/>
      </w:r>
      <w:ins w:id="144" w:author="Peter Dobson" w:date="2016-04-13T10:17:00Z">
        <w:r>
          <w:rPr>
            <w:noProof/>
            <w:webHidden/>
          </w:rPr>
          <w:t>19</w:t>
        </w:r>
        <w:r>
          <w:rPr>
            <w:noProof/>
            <w:webHidden/>
          </w:rPr>
          <w:fldChar w:fldCharType="end"/>
        </w:r>
        <w:r w:rsidRPr="003F3875">
          <w:rPr>
            <w:rStyle w:val="Hyperlink"/>
            <w:noProof/>
          </w:rPr>
          <w:fldChar w:fldCharType="end"/>
        </w:r>
      </w:ins>
    </w:p>
    <w:p w14:paraId="7392E511" w14:textId="77777777" w:rsidR="009B67EB" w:rsidRDefault="009B67EB">
      <w:pPr>
        <w:pStyle w:val="TOC2"/>
        <w:rPr>
          <w:ins w:id="145" w:author="Peter Dobson" w:date="2016-04-13T10:17:00Z"/>
          <w:rFonts w:asciiTheme="minorHAnsi" w:eastAsiaTheme="minorEastAsia" w:hAnsiTheme="minorHAnsi" w:cstheme="minorBidi"/>
          <w:bCs w:val="0"/>
          <w:noProof/>
          <w:szCs w:val="22"/>
          <w:lang w:eastAsia="en-GB"/>
        </w:rPr>
      </w:pPr>
      <w:ins w:id="146" w:author="Peter Dobson" w:date="2016-04-13T10:17:00Z">
        <w:r w:rsidRPr="003F3875">
          <w:rPr>
            <w:rStyle w:val="Hyperlink"/>
            <w:noProof/>
          </w:rPr>
          <w:lastRenderedPageBreak/>
          <w:fldChar w:fldCharType="begin"/>
        </w:r>
        <w:r w:rsidRPr="003F3875">
          <w:rPr>
            <w:rStyle w:val="Hyperlink"/>
            <w:noProof/>
          </w:rPr>
          <w:instrText xml:space="preserve"> </w:instrText>
        </w:r>
        <w:r>
          <w:rPr>
            <w:noProof/>
          </w:rPr>
          <w:instrText>HYPERLINK \l "_Toc448306033"</w:instrText>
        </w:r>
        <w:r w:rsidRPr="003F3875">
          <w:rPr>
            <w:rStyle w:val="Hyperlink"/>
            <w:noProof/>
          </w:rPr>
          <w:instrText xml:space="preserve"> </w:instrText>
        </w:r>
        <w:r w:rsidRPr="003F3875">
          <w:rPr>
            <w:rStyle w:val="Hyperlink"/>
            <w:noProof/>
          </w:rPr>
          <w:fldChar w:fldCharType="separate"/>
        </w:r>
        <w:r w:rsidRPr="003F3875">
          <w:rPr>
            <w:rStyle w:val="Hyperlink"/>
            <w:noProof/>
          </w:rPr>
          <w:t>5.13</w:t>
        </w:r>
        <w:r>
          <w:rPr>
            <w:rFonts w:asciiTheme="minorHAnsi" w:eastAsiaTheme="minorEastAsia" w:hAnsiTheme="minorHAnsi" w:cstheme="minorBidi"/>
            <w:bCs w:val="0"/>
            <w:noProof/>
            <w:szCs w:val="22"/>
            <w:lang w:eastAsia="en-GB"/>
          </w:rPr>
          <w:tab/>
        </w:r>
        <w:r w:rsidRPr="003F3875">
          <w:rPr>
            <w:rStyle w:val="Hyperlink"/>
            <w:noProof/>
          </w:rPr>
          <w:t>DGPS</w:t>
        </w:r>
        <w:r>
          <w:rPr>
            <w:noProof/>
            <w:webHidden/>
          </w:rPr>
          <w:tab/>
        </w:r>
        <w:r>
          <w:rPr>
            <w:noProof/>
            <w:webHidden/>
          </w:rPr>
          <w:fldChar w:fldCharType="begin"/>
        </w:r>
        <w:r>
          <w:rPr>
            <w:noProof/>
            <w:webHidden/>
          </w:rPr>
          <w:instrText xml:space="preserve"> PAGEREF _Toc448306033 \h </w:instrText>
        </w:r>
      </w:ins>
      <w:r>
        <w:rPr>
          <w:noProof/>
          <w:webHidden/>
        </w:rPr>
      </w:r>
      <w:r>
        <w:rPr>
          <w:noProof/>
          <w:webHidden/>
        </w:rPr>
        <w:fldChar w:fldCharType="separate"/>
      </w:r>
      <w:ins w:id="147" w:author="Peter Dobson" w:date="2016-04-13T10:17:00Z">
        <w:r>
          <w:rPr>
            <w:noProof/>
            <w:webHidden/>
          </w:rPr>
          <w:t>19</w:t>
        </w:r>
        <w:r>
          <w:rPr>
            <w:noProof/>
            <w:webHidden/>
          </w:rPr>
          <w:fldChar w:fldCharType="end"/>
        </w:r>
        <w:r w:rsidRPr="003F3875">
          <w:rPr>
            <w:rStyle w:val="Hyperlink"/>
            <w:noProof/>
          </w:rPr>
          <w:fldChar w:fldCharType="end"/>
        </w:r>
      </w:ins>
    </w:p>
    <w:p w14:paraId="656AB249" w14:textId="77777777" w:rsidR="009B67EB" w:rsidRDefault="009B67EB">
      <w:pPr>
        <w:pStyle w:val="TOC1"/>
        <w:rPr>
          <w:ins w:id="148" w:author="Peter Dobson" w:date="2016-04-13T10:17:00Z"/>
          <w:rFonts w:asciiTheme="minorHAnsi" w:eastAsiaTheme="minorEastAsia" w:hAnsiTheme="minorHAnsi" w:cstheme="minorBidi"/>
          <w:b w:val="0"/>
          <w:bCs w:val="0"/>
          <w:caps w:val="0"/>
          <w:noProof/>
          <w:szCs w:val="22"/>
          <w:lang w:eastAsia="en-GB"/>
        </w:rPr>
      </w:pPr>
      <w:ins w:id="149"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"_Toc448306034"</w:instrText>
        </w:r>
        <w:r w:rsidRPr="003F3875">
          <w:rPr>
            <w:rStyle w:val="Hyperlink"/>
            <w:noProof/>
          </w:rPr>
          <w:instrText xml:space="preserve"> </w:instrText>
        </w:r>
        <w:r w:rsidRPr="003F3875">
          <w:rPr>
            <w:rStyle w:val="Hyperlink"/>
            <w:noProof/>
          </w:rPr>
          <w:fldChar w:fldCharType="separate"/>
        </w:r>
        <w:r w:rsidRPr="003F3875">
          <w:rPr>
            <w:rStyle w:val="Hyperlink"/>
            <w:noProof/>
          </w:rPr>
          <w:t>6</w:t>
        </w:r>
        <w:r>
          <w:rPr>
            <w:rFonts w:asciiTheme="minorHAnsi" w:eastAsiaTheme="minorEastAsia" w:hAnsiTheme="minorHAnsi" w:cstheme="minorBidi"/>
            <w:b w:val="0"/>
            <w:bCs w:val="0"/>
            <w:caps w:val="0"/>
            <w:noProof/>
            <w:szCs w:val="22"/>
            <w:lang w:eastAsia="en-GB"/>
          </w:rPr>
          <w:tab/>
        </w:r>
        <w:r w:rsidRPr="003F3875">
          <w:rPr>
            <w:rStyle w:val="Hyperlink"/>
            <w:noProof/>
          </w:rPr>
          <w:t>Other Loads</w:t>
        </w:r>
        <w:r>
          <w:rPr>
            <w:noProof/>
            <w:webHidden/>
          </w:rPr>
          <w:tab/>
        </w:r>
        <w:r>
          <w:rPr>
            <w:noProof/>
            <w:webHidden/>
          </w:rPr>
          <w:fldChar w:fldCharType="begin"/>
        </w:r>
        <w:r>
          <w:rPr>
            <w:noProof/>
            <w:webHidden/>
          </w:rPr>
          <w:instrText xml:space="preserve"> PAGEREF _Toc448306034 \h </w:instrText>
        </w:r>
      </w:ins>
      <w:r>
        <w:rPr>
          <w:noProof/>
          <w:webHidden/>
        </w:rPr>
      </w:r>
      <w:r>
        <w:rPr>
          <w:noProof/>
          <w:webHidden/>
        </w:rPr>
        <w:fldChar w:fldCharType="separate"/>
      </w:r>
      <w:ins w:id="150" w:author="Peter Dobson" w:date="2016-04-13T10:17:00Z">
        <w:r>
          <w:rPr>
            <w:noProof/>
            <w:webHidden/>
          </w:rPr>
          <w:t>19</w:t>
        </w:r>
        <w:r>
          <w:rPr>
            <w:noProof/>
            <w:webHidden/>
          </w:rPr>
          <w:fldChar w:fldCharType="end"/>
        </w:r>
        <w:r w:rsidRPr="003F3875">
          <w:rPr>
            <w:rStyle w:val="Hyperlink"/>
            <w:noProof/>
          </w:rPr>
          <w:fldChar w:fldCharType="end"/>
        </w:r>
      </w:ins>
    </w:p>
    <w:p w14:paraId="49469720" w14:textId="77777777" w:rsidR="009B67EB" w:rsidRDefault="009B67EB">
      <w:pPr>
        <w:pStyle w:val="TOC2"/>
        <w:rPr>
          <w:ins w:id="151" w:author="Peter Dobson" w:date="2016-04-13T10:17:00Z"/>
          <w:rFonts w:asciiTheme="minorHAnsi" w:eastAsiaTheme="minorEastAsia" w:hAnsiTheme="minorHAnsi" w:cstheme="minorBidi"/>
          <w:bCs w:val="0"/>
          <w:noProof/>
          <w:szCs w:val="22"/>
          <w:lang w:eastAsia="en-GB"/>
        </w:rPr>
      </w:pPr>
      <w:ins w:id="152"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"_Toc448306035"</w:instrText>
        </w:r>
        <w:r w:rsidRPr="003F3875">
          <w:rPr>
            <w:rStyle w:val="Hyperlink"/>
            <w:noProof/>
          </w:rPr>
          <w:instrText xml:space="preserve"> </w:instrText>
        </w:r>
        <w:r w:rsidRPr="003F3875">
          <w:rPr>
            <w:rStyle w:val="Hyperlink"/>
            <w:noProof/>
          </w:rPr>
          <w:fldChar w:fldCharType="separate"/>
        </w:r>
        <w:r w:rsidRPr="003F3875">
          <w:rPr>
            <w:rStyle w:val="Hyperlink"/>
            <w:noProof/>
          </w:rPr>
          <w:t>6.1</w:t>
        </w:r>
        <w:r>
          <w:rPr>
            <w:rFonts w:asciiTheme="minorHAnsi" w:eastAsiaTheme="minorEastAsia" w:hAnsiTheme="minorHAnsi" w:cstheme="minorBidi"/>
            <w:bCs w:val="0"/>
            <w:noProof/>
            <w:szCs w:val="22"/>
            <w:lang w:eastAsia="en-GB"/>
          </w:rPr>
          <w:tab/>
        </w:r>
        <w:r w:rsidRPr="003F3875">
          <w:rPr>
            <w:rStyle w:val="Hyperlink"/>
            <w:noProof/>
          </w:rPr>
          <w:t>Complementary Loads</w:t>
        </w:r>
        <w:r>
          <w:rPr>
            <w:noProof/>
            <w:webHidden/>
          </w:rPr>
          <w:tab/>
        </w:r>
        <w:r>
          <w:rPr>
            <w:noProof/>
            <w:webHidden/>
          </w:rPr>
          <w:fldChar w:fldCharType="begin"/>
        </w:r>
        <w:r>
          <w:rPr>
            <w:noProof/>
            <w:webHidden/>
          </w:rPr>
          <w:instrText xml:space="preserve"> PAGEREF _Toc448306035 \h </w:instrText>
        </w:r>
      </w:ins>
      <w:r>
        <w:rPr>
          <w:noProof/>
          <w:webHidden/>
        </w:rPr>
      </w:r>
      <w:r>
        <w:rPr>
          <w:noProof/>
          <w:webHidden/>
        </w:rPr>
        <w:fldChar w:fldCharType="separate"/>
      </w:r>
      <w:ins w:id="153" w:author="Peter Dobson" w:date="2016-04-13T10:17:00Z">
        <w:r>
          <w:rPr>
            <w:noProof/>
            <w:webHidden/>
          </w:rPr>
          <w:t>19</w:t>
        </w:r>
        <w:r>
          <w:rPr>
            <w:noProof/>
            <w:webHidden/>
          </w:rPr>
          <w:fldChar w:fldCharType="end"/>
        </w:r>
        <w:r w:rsidRPr="003F3875">
          <w:rPr>
            <w:rStyle w:val="Hyperlink"/>
            <w:noProof/>
          </w:rPr>
          <w:fldChar w:fldCharType="end"/>
        </w:r>
      </w:ins>
    </w:p>
    <w:p w14:paraId="34208316" w14:textId="77777777" w:rsidR="009B67EB" w:rsidRDefault="009B67EB">
      <w:pPr>
        <w:pStyle w:val="TOC3"/>
        <w:rPr>
          <w:ins w:id="154" w:author="Peter Dobson" w:date="2016-04-13T10:17:00Z"/>
          <w:rFonts w:asciiTheme="minorHAnsi" w:eastAsiaTheme="minorEastAsia" w:hAnsiTheme="minorHAnsi" w:cstheme="minorBidi"/>
          <w:noProof/>
          <w:sz w:val="22"/>
          <w:szCs w:val="22"/>
          <w:lang w:eastAsia="en-GB"/>
        </w:rPr>
      </w:pPr>
      <w:ins w:id="155"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"_Toc448306036"</w:instrText>
        </w:r>
        <w:r w:rsidRPr="003F3875">
          <w:rPr>
            <w:rStyle w:val="Hyperlink"/>
            <w:noProof/>
          </w:rPr>
          <w:instrText xml:space="preserve"> </w:instrText>
        </w:r>
        <w:r w:rsidRPr="003F3875">
          <w:rPr>
            <w:rStyle w:val="Hyperlink"/>
            <w:noProof/>
          </w:rPr>
          <w:fldChar w:fldCharType="separate"/>
        </w:r>
        <w:r w:rsidRPr="003F3875">
          <w:rPr>
            <w:rStyle w:val="Hyperlink"/>
            <w:noProof/>
          </w:rPr>
          <w:t>6.1.1</w:t>
        </w:r>
        <w:r>
          <w:rPr>
            <w:rFonts w:asciiTheme="minorHAnsi" w:eastAsiaTheme="minorEastAsia" w:hAnsiTheme="minorHAnsi" w:cstheme="minorBidi"/>
            <w:noProof/>
            <w:sz w:val="22"/>
            <w:szCs w:val="22"/>
            <w:lang w:eastAsia="en-GB"/>
          </w:rPr>
          <w:tab/>
        </w:r>
        <w:r w:rsidRPr="003F3875">
          <w:rPr>
            <w:rStyle w:val="Hyperlink"/>
            <w:noProof/>
          </w:rPr>
          <w:t>Illumination of Structures</w:t>
        </w:r>
        <w:r>
          <w:rPr>
            <w:noProof/>
            <w:webHidden/>
          </w:rPr>
          <w:tab/>
        </w:r>
        <w:r>
          <w:rPr>
            <w:noProof/>
            <w:webHidden/>
          </w:rPr>
          <w:fldChar w:fldCharType="begin"/>
        </w:r>
        <w:r>
          <w:rPr>
            <w:noProof/>
            <w:webHidden/>
          </w:rPr>
          <w:instrText xml:space="preserve"> PAGEREF _Toc448306036 \h </w:instrText>
        </w:r>
      </w:ins>
      <w:r>
        <w:rPr>
          <w:noProof/>
          <w:webHidden/>
        </w:rPr>
      </w:r>
      <w:r>
        <w:rPr>
          <w:noProof/>
          <w:webHidden/>
        </w:rPr>
        <w:fldChar w:fldCharType="separate"/>
      </w:r>
      <w:ins w:id="156" w:author="Peter Dobson" w:date="2016-04-13T10:17:00Z">
        <w:r>
          <w:rPr>
            <w:noProof/>
            <w:webHidden/>
          </w:rPr>
          <w:t>19</w:t>
        </w:r>
        <w:r>
          <w:rPr>
            <w:noProof/>
            <w:webHidden/>
          </w:rPr>
          <w:fldChar w:fldCharType="end"/>
        </w:r>
        <w:r w:rsidRPr="003F3875">
          <w:rPr>
            <w:rStyle w:val="Hyperlink"/>
            <w:noProof/>
          </w:rPr>
          <w:fldChar w:fldCharType="end"/>
        </w:r>
      </w:ins>
    </w:p>
    <w:p w14:paraId="5E51C260" w14:textId="77777777" w:rsidR="009B67EB" w:rsidRDefault="009B67EB">
      <w:pPr>
        <w:pStyle w:val="TOC2"/>
        <w:rPr>
          <w:ins w:id="157" w:author="Peter Dobson" w:date="2016-04-13T10:17:00Z"/>
          <w:rFonts w:asciiTheme="minorHAnsi" w:eastAsiaTheme="minorEastAsia" w:hAnsiTheme="minorHAnsi" w:cstheme="minorBidi"/>
          <w:bCs w:val="0"/>
          <w:noProof/>
          <w:szCs w:val="22"/>
          <w:lang w:eastAsia="en-GB"/>
        </w:rPr>
      </w:pPr>
      <w:ins w:id="158"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"_Toc448306037"</w:instrText>
        </w:r>
        <w:r w:rsidRPr="003F3875">
          <w:rPr>
            <w:rStyle w:val="Hyperlink"/>
            <w:noProof/>
          </w:rPr>
          <w:instrText xml:space="preserve"> </w:instrText>
        </w:r>
        <w:r w:rsidRPr="003F3875">
          <w:rPr>
            <w:rStyle w:val="Hyperlink"/>
            <w:noProof/>
          </w:rPr>
          <w:fldChar w:fldCharType="separate"/>
        </w:r>
        <w:r w:rsidRPr="003F3875">
          <w:rPr>
            <w:rStyle w:val="Hyperlink"/>
            <w:noProof/>
          </w:rPr>
          <w:t>6.2</w:t>
        </w:r>
        <w:r>
          <w:rPr>
            <w:rFonts w:asciiTheme="minorHAnsi" w:eastAsiaTheme="minorEastAsia" w:hAnsiTheme="minorHAnsi" w:cstheme="minorBidi"/>
            <w:bCs w:val="0"/>
            <w:noProof/>
            <w:szCs w:val="22"/>
            <w:lang w:eastAsia="en-GB"/>
          </w:rPr>
          <w:tab/>
        </w:r>
        <w:r w:rsidRPr="003F3875">
          <w:rPr>
            <w:rStyle w:val="Hyperlink"/>
            <w:noProof/>
          </w:rPr>
          <w:t>Non-essential Loads</w:t>
        </w:r>
        <w:r>
          <w:rPr>
            <w:noProof/>
            <w:webHidden/>
          </w:rPr>
          <w:tab/>
        </w:r>
        <w:r>
          <w:rPr>
            <w:noProof/>
            <w:webHidden/>
          </w:rPr>
          <w:fldChar w:fldCharType="begin"/>
        </w:r>
        <w:r>
          <w:rPr>
            <w:noProof/>
            <w:webHidden/>
          </w:rPr>
          <w:instrText xml:space="preserve"> PAGEREF _Toc448306037 \h </w:instrText>
        </w:r>
      </w:ins>
      <w:r>
        <w:rPr>
          <w:noProof/>
          <w:webHidden/>
        </w:rPr>
      </w:r>
      <w:r>
        <w:rPr>
          <w:noProof/>
          <w:webHidden/>
        </w:rPr>
        <w:fldChar w:fldCharType="separate"/>
      </w:r>
      <w:ins w:id="159" w:author="Peter Dobson" w:date="2016-04-13T10:17:00Z">
        <w:r>
          <w:rPr>
            <w:noProof/>
            <w:webHidden/>
          </w:rPr>
          <w:t>19</w:t>
        </w:r>
        <w:r>
          <w:rPr>
            <w:noProof/>
            <w:webHidden/>
          </w:rPr>
          <w:fldChar w:fldCharType="end"/>
        </w:r>
        <w:r w:rsidRPr="003F3875">
          <w:rPr>
            <w:rStyle w:val="Hyperlink"/>
            <w:noProof/>
          </w:rPr>
          <w:fldChar w:fldCharType="end"/>
        </w:r>
      </w:ins>
    </w:p>
    <w:p w14:paraId="019ABF7C" w14:textId="77777777" w:rsidR="009B67EB" w:rsidRDefault="009B67EB">
      <w:pPr>
        <w:pStyle w:val="TOC2"/>
        <w:rPr>
          <w:ins w:id="160" w:author="Peter Dobson" w:date="2016-04-13T10:17:00Z"/>
          <w:rFonts w:asciiTheme="minorHAnsi" w:eastAsiaTheme="minorEastAsia" w:hAnsiTheme="minorHAnsi" w:cstheme="minorBidi"/>
          <w:bCs w:val="0"/>
          <w:noProof/>
          <w:szCs w:val="22"/>
          <w:lang w:eastAsia="en-GB"/>
        </w:rPr>
      </w:pPr>
      <w:ins w:id="161"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"_Toc448306038"</w:instrText>
        </w:r>
        <w:r w:rsidRPr="003F3875">
          <w:rPr>
            <w:rStyle w:val="Hyperlink"/>
            <w:noProof/>
          </w:rPr>
          <w:instrText xml:space="preserve"> </w:instrText>
        </w:r>
        <w:r w:rsidRPr="003F3875">
          <w:rPr>
            <w:rStyle w:val="Hyperlink"/>
            <w:noProof/>
          </w:rPr>
          <w:fldChar w:fldCharType="separate"/>
        </w:r>
        <w:r w:rsidRPr="003F3875">
          <w:rPr>
            <w:rStyle w:val="Hyperlink"/>
            <w:noProof/>
          </w:rPr>
          <w:t>6.3</w:t>
        </w:r>
        <w:r>
          <w:rPr>
            <w:rFonts w:asciiTheme="minorHAnsi" w:eastAsiaTheme="minorEastAsia" w:hAnsiTheme="minorHAnsi" w:cstheme="minorBidi"/>
            <w:bCs w:val="0"/>
            <w:noProof/>
            <w:szCs w:val="22"/>
            <w:lang w:eastAsia="en-GB"/>
          </w:rPr>
          <w:tab/>
        </w:r>
        <w:r w:rsidRPr="003F3875">
          <w:rPr>
            <w:rStyle w:val="Hyperlink"/>
            <w:noProof/>
          </w:rPr>
          <w:t>Seasonal Aids</w:t>
        </w:r>
        <w:r>
          <w:rPr>
            <w:noProof/>
            <w:webHidden/>
          </w:rPr>
          <w:tab/>
        </w:r>
        <w:r>
          <w:rPr>
            <w:noProof/>
            <w:webHidden/>
          </w:rPr>
          <w:fldChar w:fldCharType="begin"/>
        </w:r>
        <w:r>
          <w:rPr>
            <w:noProof/>
            <w:webHidden/>
          </w:rPr>
          <w:instrText xml:space="preserve"> PAGEREF _Toc448306038 \h </w:instrText>
        </w:r>
      </w:ins>
      <w:r>
        <w:rPr>
          <w:noProof/>
          <w:webHidden/>
        </w:rPr>
      </w:r>
      <w:r>
        <w:rPr>
          <w:noProof/>
          <w:webHidden/>
        </w:rPr>
        <w:fldChar w:fldCharType="separate"/>
      </w:r>
      <w:ins w:id="162" w:author="Peter Dobson" w:date="2016-04-13T10:17:00Z">
        <w:r>
          <w:rPr>
            <w:noProof/>
            <w:webHidden/>
          </w:rPr>
          <w:t>19</w:t>
        </w:r>
        <w:r>
          <w:rPr>
            <w:noProof/>
            <w:webHidden/>
          </w:rPr>
          <w:fldChar w:fldCharType="end"/>
        </w:r>
        <w:r w:rsidRPr="003F3875">
          <w:rPr>
            <w:rStyle w:val="Hyperlink"/>
            <w:noProof/>
          </w:rPr>
          <w:fldChar w:fldCharType="end"/>
        </w:r>
      </w:ins>
    </w:p>
    <w:p w14:paraId="28B0AD06" w14:textId="77777777" w:rsidR="009B67EB" w:rsidRDefault="009B67EB">
      <w:pPr>
        <w:pStyle w:val="TOC3"/>
        <w:rPr>
          <w:ins w:id="163" w:author="Peter Dobson" w:date="2016-04-13T10:17:00Z"/>
          <w:rFonts w:asciiTheme="minorHAnsi" w:eastAsiaTheme="minorEastAsia" w:hAnsiTheme="minorHAnsi" w:cstheme="minorBidi"/>
          <w:noProof/>
          <w:sz w:val="22"/>
          <w:szCs w:val="22"/>
          <w:lang w:eastAsia="en-GB"/>
        </w:rPr>
      </w:pPr>
      <w:ins w:id="164"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"_Toc448306039"</w:instrText>
        </w:r>
        <w:r w:rsidRPr="003F3875">
          <w:rPr>
            <w:rStyle w:val="Hyperlink"/>
            <w:noProof/>
          </w:rPr>
          <w:instrText xml:space="preserve"> </w:instrText>
        </w:r>
        <w:r w:rsidRPr="003F3875">
          <w:rPr>
            <w:rStyle w:val="Hyperlink"/>
            <w:noProof/>
          </w:rPr>
          <w:fldChar w:fldCharType="separate"/>
        </w:r>
        <w:r w:rsidRPr="003F3875">
          <w:rPr>
            <w:rStyle w:val="Hyperlink"/>
            <w:noProof/>
          </w:rPr>
          <w:t>6.3.1</w:t>
        </w:r>
        <w:r>
          <w:rPr>
            <w:rFonts w:asciiTheme="minorHAnsi" w:eastAsiaTheme="minorEastAsia" w:hAnsiTheme="minorHAnsi" w:cstheme="minorBidi"/>
            <w:noProof/>
            <w:sz w:val="22"/>
            <w:szCs w:val="22"/>
            <w:lang w:eastAsia="en-GB"/>
          </w:rPr>
          <w:tab/>
        </w:r>
        <w:r w:rsidRPr="003F3875">
          <w:rPr>
            <w:rStyle w:val="Hyperlink"/>
            <w:noProof/>
          </w:rPr>
          <w:t>Battery Heating</w:t>
        </w:r>
        <w:r>
          <w:rPr>
            <w:noProof/>
            <w:webHidden/>
          </w:rPr>
          <w:tab/>
        </w:r>
        <w:r>
          <w:rPr>
            <w:noProof/>
            <w:webHidden/>
          </w:rPr>
          <w:fldChar w:fldCharType="begin"/>
        </w:r>
        <w:r>
          <w:rPr>
            <w:noProof/>
            <w:webHidden/>
          </w:rPr>
          <w:instrText xml:space="preserve"> PAGEREF _Toc448306039 \h </w:instrText>
        </w:r>
      </w:ins>
      <w:r>
        <w:rPr>
          <w:noProof/>
          <w:webHidden/>
        </w:rPr>
      </w:r>
      <w:r>
        <w:rPr>
          <w:noProof/>
          <w:webHidden/>
        </w:rPr>
        <w:fldChar w:fldCharType="separate"/>
      </w:r>
      <w:ins w:id="165" w:author="Peter Dobson" w:date="2016-04-13T10:17:00Z">
        <w:r>
          <w:rPr>
            <w:noProof/>
            <w:webHidden/>
          </w:rPr>
          <w:t>20</w:t>
        </w:r>
        <w:r>
          <w:rPr>
            <w:noProof/>
            <w:webHidden/>
          </w:rPr>
          <w:fldChar w:fldCharType="end"/>
        </w:r>
        <w:r w:rsidRPr="003F3875">
          <w:rPr>
            <w:rStyle w:val="Hyperlink"/>
            <w:noProof/>
          </w:rPr>
          <w:fldChar w:fldCharType="end"/>
        </w:r>
      </w:ins>
    </w:p>
    <w:p w14:paraId="1CEA82C5" w14:textId="77777777" w:rsidR="009B67EB" w:rsidRDefault="009B67EB">
      <w:pPr>
        <w:pStyle w:val="TOC1"/>
        <w:rPr>
          <w:ins w:id="166" w:author="Peter Dobson" w:date="2016-04-13T10:17:00Z"/>
          <w:rFonts w:asciiTheme="minorHAnsi" w:eastAsiaTheme="minorEastAsia" w:hAnsiTheme="minorHAnsi" w:cstheme="minorBidi"/>
          <w:b w:val="0"/>
          <w:bCs w:val="0"/>
          <w:caps w:val="0"/>
          <w:noProof/>
          <w:szCs w:val="22"/>
          <w:lang w:eastAsia="en-GB"/>
        </w:rPr>
      </w:pPr>
      <w:ins w:id="167"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"_Toc448306040"</w:instrText>
        </w:r>
        <w:r w:rsidRPr="003F3875">
          <w:rPr>
            <w:rStyle w:val="Hyperlink"/>
            <w:noProof/>
          </w:rPr>
          <w:instrText xml:space="preserve"> </w:instrText>
        </w:r>
        <w:r w:rsidRPr="003F3875">
          <w:rPr>
            <w:rStyle w:val="Hyperlink"/>
            <w:noProof/>
          </w:rPr>
          <w:fldChar w:fldCharType="separate"/>
        </w:r>
        <w:r w:rsidRPr="003F3875">
          <w:rPr>
            <w:rStyle w:val="Hyperlink"/>
            <w:noProof/>
          </w:rPr>
          <w:t>7</w:t>
        </w:r>
        <w:r>
          <w:rPr>
            <w:rFonts w:asciiTheme="minorHAnsi" w:eastAsiaTheme="minorEastAsia" w:hAnsiTheme="minorHAnsi" w:cstheme="minorBidi"/>
            <w:b w:val="0"/>
            <w:bCs w:val="0"/>
            <w:caps w:val="0"/>
            <w:noProof/>
            <w:szCs w:val="22"/>
            <w:lang w:eastAsia="en-GB"/>
          </w:rPr>
          <w:tab/>
        </w:r>
        <w:r w:rsidRPr="003F3875">
          <w:rPr>
            <w:rStyle w:val="Hyperlink"/>
            <w:noProof/>
          </w:rPr>
          <w:t>Typical Load Levels</w:t>
        </w:r>
        <w:r>
          <w:rPr>
            <w:noProof/>
            <w:webHidden/>
          </w:rPr>
          <w:tab/>
        </w:r>
        <w:r>
          <w:rPr>
            <w:noProof/>
            <w:webHidden/>
          </w:rPr>
          <w:fldChar w:fldCharType="begin"/>
        </w:r>
        <w:r>
          <w:rPr>
            <w:noProof/>
            <w:webHidden/>
          </w:rPr>
          <w:instrText xml:space="preserve"> PAGEREF _Toc448306040 \h </w:instrText>
        </w:r>
      </w:ins>
      <w:r>
        <w:rPr>
          <w:noProof/>
          <w:webHidden/>
        </w:rPr>
      </w:r>
      <w:r>
        <w:rPr>
          <w:noProof/>
          <w:webHidden/>
        </w:rPr>
        <w:fldChar w:fldCharType="separate"/>
      </w:r>
      <w:ins w:id="168" w:author="Peter Dobson" w:date="2016-04-13T10:17:00Z">
        <w:r>
          <w:rPr>
            <w:noProof/>
            <w:webHidden/>
          </w:rPr>
          <w:t>21</w:t>
        </w:r>
        <w:r>
          <w:rPr>
            <w:noProof/>
            <w:webHidden/>
          </w:rPr>
          <w:fldChar w:fldCharType="end"/>
        </w:r>
        <w:r w:rsidRPr="003F3875">
          <w:rPr>
            <w:rStyle w:val="Hyperlink"/>
            <w:noProof/>
          </w:rPr>
          <w:fldChar w:fldCharType="end"/>
        </w:r>
      </w:ins>
    </w:p>
    <w:p w14:paraId="6BA77866" w14:textId="77777777" w:rsidR="009B67EB" w:rsidRDefault="009B67EB">
      <w:pPr>
        <w:pStyle w:val="TOC1"/>
        <w:rPr>
          <w:ins w:id="169" w:author="Peter Dobson" w:date="2016-04-13T10:17:00Z"/>
          <w:rFonts w:asciiTheme="minorHAnsi" w:eastAsiaTheme="minorEastAsia" w:hAnsiTheme="minorHAnsi" w:cstheme="minorBidi"/>
          <w:b w:val="0"/>
          <w:bCs w:val="0"/>
          <w:caps w:val="0"/>
          <w:noProof/>
          <w:szCs w:val="22"/>
          <w:lang w:eastAsia="en-GB"/>
        </w:rPr>
      </w:pPr>
      <w:ins w:id="170"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"_Toc448306041"</w:instrText>
        </w:r>
        <w:r w:rsidRPr="003F3875">
          <w:rPr>
            <w:rStyle w:val="Hyperlink"/>
            <w:noProof/>
          </w:rPr>
          <w:instrText xml:space="preserve"> </w:instrText>
        </w:r>
        <w:r w:rsidRPr="003F3875">
          <w:rPr>
            <w:rStyle w:val="Hyperlink"/>
            <w:noProof/>
          </w:rPr>
          <w:fldChar w:fldCharType="separate"/>
        </w:r>
        <w:r w:rsidRPr="003F3875">
          <w:rPr>
            <w:rStyle w:val="Hyperlink"/>
            <w:noProof/>
          </w:rPr>
          <w:t>8</w:t>
        </w:r>
        <w:r>
          <w:rPr>
            <w:rFonts w:asciiTheme="minorHAnsi" w:eastAsiaTheme="minorEastAsia" w:hAnsiTheme="minorHAnsi" w:cstheme="minorBidi"/>
            <w:b w:val="0"/>
            <w:bCs w:val="0"/>
            <w:caps w:val="0"/>
            <w:noProof/>
            <w:szCs w:val="22"/>
            <w:lang w:eastAsia="en-GB"/>
          </w:rPr>
          <w:tab/>
        </w:r>
        <w:r w:rsidRPr="003F3875">
          <w:rPr>
            <w:rStyle w:val="Hyperlink"/>
            <w:noProof/>
          </w:rPr>
          <w:t>Conclusions</w:t>
        </w:r>
        <w:r>
          <w:rPr>
            <w:noProof/>
            <w:webHidden/>
          </w:rPr>
          <w:tab/>
        </w:r>
        <w:r>
          <w:rPr>
            <w:noProof/>
            <w:webHidden/>
          </w:rPr>
          <w:fldChar w:fldCharType="begin"/>
        </w:r>
        <w:r>
          <w:rPr>
            <w:noProof/>
            <w:webHidden/>
          </w:rPr>
          <w:instrText xml:space="preserve"> PAGEREF _Toc448306041 \h </w:instrText>
        </w:r>
      </w:ins>
      <w:r>
        <w:rPr>
          <w:noProof/>
          <w:webHidden/>
        </w:rPr>
      </w:r>
      <w:r>
        <w:rPr>
          <w:noProof/>
          <w:webHidden/>
        </w:rPr>
        <w:fldChar w:fldCharType="separate"/>
      </w:r>
      <w:ins w:id="171" w:author="Peter Dobson" w:date="2016-04-13T10:17:00Z">
        <w:r>
          <w:rPr>
            <w:noProof/>
            <w:webHidden/>
          </w:rPr>
          <w:t>22</w:t>
        </w:r>
        <w:r>
          <w:rPr>
            <w:noProof/>
            <w:webHidden/>
          </w:rPr>
          <w:fldChar w:fldCharType="end"/>
        </w:r>
        <w:r w:rsidRPr="003F3875">
          <w:rPr>
            <w:rStyle w:val="Hyperlink"/>
            <w:noProof/>
          </w:rPr>
          <w:fldChar w:fldCharType="end"/>
        </w:r>
      </w:ins>
    </w:p>
    <w:p w14:paraId="12C2C56D" w14:textId="77777777" w:rsidR="009B67EB" w:rsidRDefault="009B67EB">
      <w:pPr>
        <w:pStyle w:val="TOC1"/>
        <w:rPr>
          <w:ins w:id="172" w:author="Peter Dobson" w:date="2016-04-13T10:17:00Z"/>
          <w:rFonts w:asciiTheme="minorHAnsi" w:eastAsiaTheme="minorEastAsia" w:hAnsiTheme="minorHAnsi" w:cstheme="minorBidi"/>
          <w:b w:val="0"/>
          <w:bCs w:val="0"/>
          <w:caps w:val="0"/>
          <w:noProof/>
          <w:szCs w:val="22"/>
          <w:lang w:eastAsia="en-GB"/>
        </w:rPr>
      </w:pPr>
      <w:ins w:id="173"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"_Toc448306042"</w:instrText>
        </w:r>
        <w:r w:rsidRPr="003F3875">
          <w:rPr>
            <w:rStyle w:val="Hyperlink"/>
            <w:noProof/>
          </w:rPr>
          <w:instrText xml:space="preserve"> </w:instrText>
        </w:r>
        <w:r w:rsidRPr="003F3875">
          <w:rPr>
            <w:rStyle w:val="Hyperlink"/>
            <w:noProof/>
          </w:rPr>
          <w:fldChar w:fldCharType="separate"/>
        </w:r>
        <w:r w:rsidRPr="003F3875">
          <w:rPr>
            <w:rStyle w:val="Hyperlink"/>
            <w:noProof/>
          </w:rPr>
          <w:t>9</w:t>
        </w:r>
        <w:r>
          <w:rPr>
            <w:rFonts w:asciiTheme="minorHAnsi" w:eastAsiaTheme="minorEastAsia" w:hAnsiTheme="minorHAnsi" w:cstheme="minorBidi"/>
            <w:b w:val="0"/>
            <w:bCs w:val="0"/>
            <w:caps w:val="0"/>
            <w:noProof/>
            <w:szCs w:val="22"/>
            <w:lang w:eastAsia="en-GB"/>
          </w:rPr>
          <w:tab/>
        </w:r>
        <w:r w:rsidRPr="003F3875">
          <w:rPr>
            <w:rStyle w:val="Hyperlink"/>
            <w:noProof/>
          </w:rPr>
          <w:t>Reference documents</w:t>
        </w:r>
        <w:r>
          <w:rPr>
            <w:noProof/>
            <w:webHidden/>
          </w:rPr>
          <w:tab/>
        </w:r>
        <w:r>
          <w:rPr>
            <w:noProof/>
            <w:webHidden/>
          </w:rPr>
          <w:fldChar w:fldCharType="begin"/>
        </w:r>
        <w:r>
          <w:rPr>
            <w:noProof/>
            <w:webHidden/>
          </w:rPr>
          <w:instrText xml:space="preserve"> PAGEREF _Toc448306042 \h </w:instrText>
        </w:r>
      </w:ins>
      <w:r>
        <w:rPr>
          <w:noProof/>
          <w:webHidden/>
        </w:rPr>
      </w:r>
      <w:r>
        <w:rPr>
          <w:noProof/>
          <w:webHidden/>
        </w:rPr>
        <w:fldChar w:fldCharType="separate"/>
      </w:r>
      <w:ins w:id="174" w:author="Peter Dobson" w:date="2016-04-13T10:17:00Z">
        <w:r>
          <w:rPr>
            <w:noProof/>
            <w:webHidden/>
          </w:rPr>
          <w:t>22</w:t>
        </w:r>
        <w:r>
          <w:rPr>
            <w:noProof/>
            <w:webHidden/>
          </w:rPr>
          <w:fldChar w:fldCharType="end"/>
        </w:r>
        <w:r w:rsidRPr="003F3875">
          <w:rPr>
            <w:rStyle w:val="Hyperlink"/>
            <w:noProof/>
          </w:rPr>
          <w:fldChar w:fldCharType="end"/>
        </w:r>
      </w:ins>
    </w:p>
    <w:p w14:paraId="551C92BB" w14:textId="77777777" w:rsidR="009B67EB" w:rsidRDefault="009B67EB">
      <w:pPr>
        <w:pStyle w:val="TOC1"/>
        <w:rPr>
          <w:ins w:id="175" w:author="Peter Dobson" w:date="2016-04-13T10:17:00Z"/>
          <w:rFonts w:asciiTheme="minorHAnsi" w:eastAsiaTheme="minorEastAsia" w:hAnsiTheme="minorHAnsi" w:cstheme="minorBidi"/>
          <w:b w:val="0"/>
          <w:bCs w:val="0"/>
          <w:caps w:val="0"/>
          <w:noProof/>
          <w:szCs w:val="22"/>
          <w:lang w:eastAsia="en-GB"/>
        </w:rPr>
      </w:pPr>
      <w:ins w:id="176" w:author="Peter Dobson" w:date="2016-04-13T10:17:00Z">
        <w:r w:rsidRPr="003F3875">
          <w:rPr>
            <w:rStyle w:val="Hyperlink"/>
            <w:noProof/>
          </w:rPr>
          <w:fldChar w:fldCharType="begin"/>
        </w:r>
        <w:r w:rsidRPr="003F3875">
          <w:rPr>
            <w:rStyle w:val="Hyperlink"/>
            <w:noProof/>
          </w:rPr>
          <w:instrText xml:space="preserve"> </w:instrText>
        </w:r>
        <w:r>
          <w:rPr>
            <w:noProof/>
          </w:rPr>
          <w:instrText>HYPERLINK \l "_Toc448306043"</w:instrText>
        </w:r>
        <w:r w:rsidRPr="003F3875">
          <w:rPr>
            <w:rStyle w:val="Hyperlink"/>
            <w:noProof/>
          </w:rPr>
          <w:instrText xml:space="preserve"> </w:instrText>
        </w:r>
        <w:r w:rsidRPr="003F3875">
          <w:rPr>
            <w:rStyle w:val="Hyperlink"/>
            <w:noProof/>
          </w:rPr>
          <w:fldChar w:fldCharType="separate"/>
        </w:r>
        <w:r w:rsidRPr="003F3875">
          <w:rPr>
            <w:rStyle w:val="Hyperlink"/>
            <w:noProof/>
          </w:rPr>
          <w:t>10</w:t>
        </w:r>
        <w:r>
          <w:rPr>
            <w:rFonts w:asciiTheme="minorHAnsi" w:eastAsiaTheme="minorEastAsia" w:hAnsiTheme="minorHAnsi" w:cstheme="minorBidi"/>
            <w:b w:val="0"/>
            <w:bCs w:val="0"/>
            <w:caps w:val="0"/>
            <w:noProof/>
            <w:szCs w:val="22"/>
            <w:lang w:eastAsia="en-GB"/>
          </w:rPr>
          <w:tab/>
        </w:r>
        <w:r w:rsidRPr="003F3875">
          <w:rPr>
            <w:rStyle w:val="Hyperlink"/>
            <w:noProof/>
          </w:rPr>
          <w:t>ABBREVIATIONS</w:t>
        </w:r>
        <w:r>
          <w:rPr>
            <w:noProof/>
            <w:webHidden/>
          </w:rPr>
          <w:tab/>
        </w:r>
        <w:r>
          <w:rPr>
            <w:noProof/>
            <w:webHidden/>
          </w:rPr>
          <w:fldChar w:fldCharType="begin"/>
        </w:r>
        <w:r>
          <w:rPr>
            <w:noProof/>
            <w:webHidden/>
          </w:rPr>
          <w:instrText xml:space="preserve"> PAGEREF _Toc448306043 \h </w:instrText>
        </w:r>
      </w:ins>
      <w:r>
        <w:rPr>
          <w:noProof/>
          <w:webHidden/>
        </w:rPr>
      </w:r>
      <w:r>
        <w:rPr>
          <w:noProof/>
          <w:webHidden/>
        </w:rPr>
        <w:fldChar w:fldCharType="separate"/>
      </w:r>
      <w:ins w:id="177" w:author="Peter Dobson" w:date="2016-04-13T10:17:00Z">
        <w:r>
          <w:rPr>
            <w:noProof/>
            <w:webHidden/>
          </w:rPr>
          <w:t>23</w:t>
        </w:r>
        <w:r>
          <w:rPr>
            <w:noProof/>
            <w:webHidden/>
          </w:rPr>
          <w:fldChar w:fldCharType="end"/>
        </w:r>
        <w:r w:rsidRPr="003F3875">
          <w:rPr>
            <w:rStyle w:val="Hyperlink"/>
            <w:noProof/>
          </w:rPr>
          <w:fldChar w:fldCharType="end"/>
        </w:r>
      </w:ins>
    </w:p>
    <w:p w14:paraId="4435E940" w14:textId="77777777" w:rsidR="009B67EB" w:rsidRDefault="009B67EB">
      <w:pPr>
        <w:pStyle w:val="TOC4"/>
        <w:rPr>
          <w:ins w:id="178" w:author="Peter Dobson" w:date="2016-04-13T10:17:00Z"/>
          <w:rFonts w:asciiTheme="minorHAnsi" w:eastAsiaTheme="minorEastAsia" w:hAnsiTheme="minorHAnsi" w:cstheme="minorBidi"/>
          <w:b w:val="0"/>
        </w:rPr>
      </w:pPr>
      <w:ins w:id="179" w:author="Peter Dobson" w:date="2016-04-13T10:17:00Z">
        <w:r w:rsidRPr="003F3875">
          <w:rPr>
            <w:rStyle w:val="Hyperlink"/>
          </w:rPr>
          <w:fldChar w:fldCharType="begin"/>
        </w:r>
        <w:r w:rsidRPr="003F3875">
          <w:rPr>
            <w:rStyle w:val="Hyperlink"/>
          </w:rPr>
          <w:instrText xml:space="preserve"> </w:instrText>
        </w:r>
        <w:r>
          <w:instrText>HYPERLINK \l "_Toc448306044"</w:instrText>
        </w:r>
        <w:r w:rsidRPr="003F3875">
          <w:rPr>
            <w:rStyle w:val="Hyperlink"/>
          </w:rPr>
          <w:instrText xml:space="preserve"> </w:instrText>
        </w:r>
        <w:r w:rsidRPr="003F3875">
          <w:rPr>
            <w:rStyle w:val="Hyperlink"/>
          </w:rPr>
          <w:fldChar w:fldCharType="separate"/>
        </w:r>
        <w:r w:rsidRPr="003F3875">
          <w:rPr>
            <w:rStyle w:val="Hyperlink"/>
          </w:rPr>
          <w:t>ANNEX 1</w:t>
        </w:r>
        <w:r>
          <w:rPr>
            <w:rFonts w:asciiTheme="minorHAnsi" w:eastAsiaTheme="minorEastAsia" w:hAnsiTheme="minorHAnsi" w:cstheme="minorBidi"/>
            <w:b w:val="0"/>
          </w:rPr>
          <w:tab/>
        </w:r>
        <w:r w:rsidRPr="003F3875">
          <w:rPr>
            <w:rStyle w:val="Hyperlink"/>
          </w:rPr>
          <w:t>Further explanation of the H</w:t>
        </w:r>
        <w:r w:rsidRPr="003F3875">
          <w:rPr>
            <w:rStyle w:val="Hyperlink"/>
            <w:position w:val="-6"/>
          </w:rPr>
          <w:t>daylight</w:t>
        </w:r>
        <w:r w:rsidRPr="003F3875">
          <w:rPr>
            <w:rStyle w:val="Hyperlink"/>
          </w:rPr>
          <w:t xml:space="preserve"> equation</w:t>
        </w:r>
        <w:r>
          <w:rPr>
            <w:webHidden/>
          </w:rPr>
          <w:tab/>
        </w:r>
        <w:r>
          <w:rPr>
            <w:webHidden/>
          </w:rPr>
          <w:fldChar w:fldCharType="begin"/>
        </w:r>
        <w:r>
          <w:rPr>
            <w:webHidden/>
          </w:rPr>
          <w:instrText xml:space="preserve"> PAGEREF _Toc448306044 \h </w:instrText>
        </w:r>
      </w:ins>
      <w:r>
        <w:rPr>
          <w:webHidden/>
        </w:rPr>
      </w:r>
      <w:r>
        <w:rPr>
          <w:webHidden/>
        </w:rPr>
        <w:fldChar w:fldCharType="separate"/>
      </w:r>
      <w:ins w:id="180" w:author="Peter Dobson" w:date="2016-04-13T10:17:00Z">
        <w:r>
          <w:rPr>
            <w:webHidden/>
          </w:rPr>
          <w:t>24</w:t>
        </w:r>
        <w:r>
          <w:rPr>
            <w:webHidden/>
          </w:rPr>
          <w:fldChar w:fldCharType="end"/>
        </w:r>
        <w:r w:rsidRPr="003F3875">
          <w:rPr>
            <w:rStyle w:val="Hyperlink"/>
          </w:rPr>
          <w:fldChar w:fldCharType="end"/>
        </w:r>
      </w:ins>
    </w:p>
    <w:p w14:paraId="63420381" w14:textId="77777777" w:rsidR="009B67EB" w:rsidDel="009B67EB" w:rsidRDefault="009B67EB">
      <w:pPr>
        <w:pStyle w:val="TOC1"/>
        <w:rPr>
          <w:del w:id="181" w:author="Peter Dobson" w:date="2016-04-13T10:17:00Z"/>
          <w:rFonts w:asciiTheme="minorHAnsi" w:eastAsiaTheme="minorEastAsia" w:hAnsiTheme="minorHAnsi" w:cstheme="minorBidi"/>
          <w:b w:val="0"/>
          <w:bCs w:val="0"/>
          <w:caps w:val="0"/>
          <w:noProof/>
          <w:szCs w:val="22"/>
          <w:lang w:eastAsia="en-GB"/>
        </w:rPr>
      </w:pPr>
      <w:del w:id="182" w:author="Peter Dobson" w:date="2016-04-13T10:17:00Z">
        <w:r w:rsidRPr="009B67EB" w:rsidDel="009B67EB">
          <w:rPr>
            <w:rStyle w:val="Hyperlink"/>
            <w:b w:val="0"/>
            <w:bCs w:val="0"/>
            <w:caps w:val="0"/>
            <w:noProof/>
          </w:rPr>
          <w:delText>Document Revisions</w:delText>
        </w:r>
        <w:r w:rsidDel="009B67EB">
          <w:rPr>
            <w:noProof/>
            <w:webHidden/>
          </w:rPr>
          <w:tab/>
          <w:delText>1</w:delText>
        </w:r>
      </w:del>
    </w:p>
    <w:p w14:paraId="768D6219" w14:textId="77777777" w:rsidR="009B67EB" w:rsidDel="009B67EB" w:rsidRDefault="009B67EB">
      <w:pPr>
        <w:pStyle w:val="TOC1"/>
        <w:rPr>
          <w:del w:id="183" w:author="Peter Dobson" w:date="2016-04-13T10:17:00Z"/>
          <w:rFonts w:asciiTheme="minorHAnsi" w:eastAsiaTheme="minorEastAsia" w:hAnsiTheme="minorHAnsi" w:cstheme="minorBidi"/>
          <w:b w:val="0"/>
          <w:bCs w:val="0"/>
          <w:caps w:val="0"/>
          <w:noProof/>
          <w:szCs w:val="22"/>
          <w:lang w:eastAsia="en-GB"/>
        </w:rPr>
      </w:pPr>
      <w:del w:id="184" w:author="Peter Dobson" w:date="2016-04-13T10:17:00Z">
        <w:r w:rsidRPr="009B67EB" w:rsidDel="009B67EB">
          <w:rPr>
            <w:rStyle w:val="Hyperlink"/>
            <w:b w:val="0"/>
            <w:bCs w:val="0"/>
            <w:caps w:val="0"/>
            <w:noProof/>
          </w:rPr>
          <w:delText>Table of Contents</w:delText>
        </w:r>
        <w:r w:rsidDel="009B67EB">
          <w:rPr>
            <w:noProof/>
            <w:webHidden/>
          </w:rPr>
          <w:tab/>
          <w:delText>3</w:delText>
        </w:r>
      </w:del>
    </w:p>
    <w:p w14:paraId="28F94B0D" w14:textId="77777777" w:rsidR="009B67EB" w:rsidDel="009B67EB" w:rsidRDefault="009B67EB">
      <w:pPr>
        <w:pStyle w:val="TOC1"/>
        <w:rPr>
          <w:del w:id="185" w:author="Peter Dobson" w:date="2016-04-13T10:17:00Z"/>
          <w:rFonts w:asciiTheme="minorHAnsi" w:eastAsiaTheme="minorEastAsia" w:hAnsiTheme="minorHAnsi" w:cstheme="minorBidi"/>
          <w:b w:val="0"/>
          <w:bCs w:val="0"/>
          <w:caps w:val="0"/>
          <w:noProof/>
          <w:szCs w:val="22"/>
          <w:lang w:eastAsia="en-GB"/>
        </w:rPr>
      </w:pPr>
      <w:del w:id="186" w:author="Peter Dobson" w:date="2016-04-13T10:17:00Z">
        <w:r w:rsidRPr="009B67EB" w:rsidDel="009B67EB">
          <w:rPr>
            <w:rStyle w:val="Hyperlink"/>
            <w:b w:val="0"/>
            <w:bCs w:val="0"/>
            <w:caps w:val="0"/>
            <w:noProof/>
          </w:rPr>
          <w:delText>Index of Tables</w:delText>
        </w:r>
        <w:r w:rsidDel="009B67EB">
          <w:rPr>
            <w:noProof/>
            <w:webHidden/>
          </w:rPr>
          <w:tab/>
          <w:delText>4</w:delText>
        </w:r>
      </w:del>
    </w:p>
    <w:p w14:paraId="7EC0EFD6" w14:textId="77777777" w:rsidR="009B67EB" w:rsidDel="009B67EB" w:rsidRDefault="009B67EB">
      <w:pPr>
        <w:pStyle w:val="TOC1"/>
        <w:rPr>
          <w:del w:id="187" w:author="Peter Dobson" w:date="2016-04-13T10:17:00Z"/>
          <w:rFonts w:asciiTheme="minorHAnsi" w:eastAsiaTheme="minorEastAsia" w:hAnsiTheme="minorHAnsi" w:cstheme="minorBidi"/>
          <w:b w:val="0"/>
          <w:bCs w:val="0"/>
          <w:caps w:val="0"/>
          <w:noProof/>
          <w:szCs w:val="22"/>
          <w:lang w:eastAsia="en-GB"/>
        </w:rPr>
      </w:pPr>
      <w:del w:id="188" w:author="Peter Dobson" w:date="2016-04-13T10:17:00Z">
        <w:r w:rsidRPr="009B67EB" w:rsidDel="009B67EB">
          <w:rPr>
            <w:rStyle w:val="Hyperlink"/>
            <w:b w:val="0"/>
            <w:bCs w:val="0"/>
            <w:caps w:val="0"/>
            <w:noProof/>
          </w:rPr>
          <w:delText>Index of Figures</w:delText>
        </w:r>
        <w:r w:rsidDel="009B67EB">
          <w:rPr>
            <w:noProof/>
            <w:webHidden/>
          </w:rPr>
          <w:tab/>
          <w:delText>4</w:delText>
        </w:r>
      </w:del>
    </w:p>
    <w:p w14:paraId="4ABDD4D6" w14:textId="77777777" w:rsidR="009B67EB" w:rsidDel="009B67EB" w:rsidRDefault="009B67EB">
      <w:pPr>
        <w:pStyle w:val="TOC1"/>
        <w:rPr>
          <w:del w:id="189" w:author="Peter Dobson" w:date="2016-04-13T10:17:00Z"/>
          <w:rFonts w:asciiTheme="minorHAnsi" w:eastAsiaTheme="minorEastAsia" w:hAnsiTheme="minorHAnsi" w:cstheme="minorBidi"/>
          <w:b w:val="0"/>
          <w:bCs w:val="0"/>
          <w:caps w:val="0"/>
          <w:noProof/>
          <w:szCs w:val="22"/>
          <w:lang w:eastAsia="en-GB"/>
        </w:rPr>
      </w:pPr>
      <w:del w:id="190" w:author="Peter Dobson" w:date="2016-04-13T10:17:00Z">
        <w:r w:rsidRPr="009B67EB" w:rsidDel="009B67EB">
          <w:rPr>
            <w:rStyle w:val="Hyperlink"/>
            <w:b w:val="0"/>
            <w:bCs w:val="0"/>
            <w:caps w:val="0"/>
            <w:noProof/>
          </w:rPr>
          <w:delText>1</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Introduction</w:delText>
        </w:r>
        <w:r w:rsidDel="009B67EB">
          <w:rPr>
            <w:noProof/>
            <w:webHidden/>
          </w:rPr>
          <w:tab/>
          <w:delText>5</w:delText>
        </w:r>
      </w:del>
    </w:p>
    <w:p w14:paraId="6F9AE563" w14:textId="77777777" w:rsidR="009B67EB" w:rsidDel="009B67EB" w:rsidRDefault="009B67EB">
      <w:pPr>
        <w:pStyle w:val="TOC1"/>
        <w:rPr>
          <w:del w:id="191" w:author="Peter Dobson" w:date="2016-04-13T10:17:00Z"/>
          <w:rFonts w:asciiTheme="minorHAnsi" w:eastAsiaTheme="minorEastAsia" w:hAnsiTheme="minorHAnsi" w:cstheme="minorBidi"/>
          <w:b w:val="0"/>
          <w:bCs w:val="0"/>
          <w:caps w:val="0"/>
          <w:noProof/>
          <w:szCs w:val="22"/>
          <w:lang w:eastAsia="en-GB"/>
        </w:rPr>
      </w:pPr>
      <w:del w:id="192" w:author="Peter Dobson" w:date="2016-04-13T10:17:00Z">
        <w:r w:rsidRPr="009B67EB" w:rsidDel="009B67EB">
          <w:rPr>
            <w:rStyle w:val="Hyperlink"/>
            <w:b w:val="0"/>
            <w:bCs w:val="0"/>
            <w:caps w:val="0"/>
            <w:noProof/>
          </w:rPr>
          <w:delText>2</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How to use this guideline</w:delText>
        </w:r>
        <w:r w:rsidDel="009B67EB">
          <w:rPr>
            <w:noProof/>
            <w:webHidden/>
          </w:rPr>
          <w:tab/>
          <w:delText>5</w:delText>
        </w:r>
      </w:del>
    </w:p>
    <w:p w14:paraId="245F0A64" w14:textId="77777777" w:rsidR="009B67EB" w:rsidDel="009B67EB" w:rsidRDefault="009B67EB">
      <w:pPr>
        <w:pStyle w:val="TOC1"/>
        <w:rPr>
          <w:del w:id="193" w:author="Peter Dobson" w:date="2016-04-13T10:17:00Z"/>
          <w:rFonts w:asciiTheme="minorHAnsi" w:eastAsiaTheme="minorEastAsia" w:hAnsiTheme="minorHAnsi" w:cstheme="minorBidi"/>
          <w:b w:val="0"/>
          <w:bCs w:val="0"/>
          <w:caps w:val="0"/>
          <w:noProof/>
          <w:szCs w:val="22"/>
          <w:lang w:eastAsia="en-GB"/>
        </w:rPr>
      </w:pPr>
      <w:del w:id="194" w:author="Peter Dobson" w:date="2016-04-13T10:17:00Z">
        <w:r w:rsidRPr="009B67EB" w:rsidDel="009B67EB">
          <w:rPr>
            <w:rStyle w:val="Hyperlink"/>
            <w:b w:val="0"/>
            <w:bCs w:val="0"/>
            <w:caps w:val="0"/>
            <w:noProof/>
          </w:rPr>
          <w:delText>3</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AtoN Load Overview</w:delText>
        </w:r>
        <w:r w:rsidDel="009B67EB">
          <w:rPr>
            <w:noProof/>
            <w:webHidden/>
          </w:rPr>
          <w:tab/>
          <w:delText>5</w:delText>
        </w:r>
      </w:del>
    </w:p>
    <w:p w14:paraId="6D1E68E1" w14:textId="77777777" w:rsidR="009B67EB" w:rsidDel="009B67EB" w:rsidRDefault="009B67EB">
      <w:pPr>
        <w:pStyle w:val="TOC2"/>
        <w:rPr>
          <w:del w:id="195" w:author="Peter Dobson" w:date="2016-04-13T10:17:00Z"/>
          <w:rFonts w:asciiTheme="minorHAnsi" w:eastAsiaTheme="minorEastAsia" w:hAnsiTheme="minorHAnsi" w:cstheme="minorBidi"/>
          <w:bCs w:val="0"/>
          <w:noProof/>
          <w:szCs w:val="22"/>
          <w:lang w:eastAsia="en-GB"/>
        </w:rPr>
      </w:pPr>
      <w:del w:id="196" w:author="Peter Dobson" w:date="2016-04-13T10:17:00Z">
        <w:r w:rsidRPr="009B67EB" w:rsidDel="009B67EB">
          <w:rPr>
            <w:rStyle w:val="Hyperlink"/>
            <w:bCs w:val="0"/>
            <w:noProof/>
          </w:rPr>
          <w:delText>3.1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Quiescent load</w:delText>
        </w:r>
        <w:r w:rsidDel="009B67EB">
          <w:rPr>
            <w:noProof/>
            <w:webHidden/>
          </w:rPr>
          <w:tab/>
          <w:delText>5</w:delText>
        </w:r>
      </w:del>
    </w:p>
    <w:p w14:paraId="42AA75AD" w14:textId="77777777" w:rsidR="009B67EB" w:rsidDel="009B67EB" w:rsidRDefault="009B67EB">
      <w:pPr>
        <w:pStyle w:val="TOC2"/>
        <w:rPr>
          <w:del w:id="197" w:author="Peter Dobson" w:date="2016-04-13T10:17:00Z"/>
          <w:rFonts w:asciiTheme="minorHAnsi" w:eastAsiaTheme="minorEastAsia" w:hAnsiTheme="minorHAnsi" w:cstheme="minorBidi"/>
          <w:bCs w:val="0"/>
          <w:noProof/>
          <w:szCs w:val="22"/>
          <w:lang w:eastAsia="en-GB"/>
        </w:rPr>
      </w:pPr>
      <w:del w:id="198" w:author="Peter Dobson" w:date="2016-04-13T10:17:00Z">
        <w:r w:rsidRPr="009B67EB" w:rsidDel="009B67EB">
          <w:rPr>
            <w:rStyle w:val="Hyperlink"/>
            <w:bCs w:val="0"/>
            <w:noProof/>
          </w:rPr>
          <w:delText>3.2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Day/Night loads</w:delText>
        </w:r>
        <w:r w:rsidDel="009B67EB">
          <w:rPr>
            <w:noProof/>
            <w:webHidden/>
          </w:rPr>
          <w:tab/>
          <w:delText>5</w:delText>
        </w:r>
      </w:del>
    </w:p>
    <w:p w14:paraId="20714418" w14:textId="77777777" w:rsidR="009B67EB" w:rsidDel="009B67EB" w:rsidRDefault="009B67EB">
      <w:pPr>
        <w:pStyle w:val="TOC2"/>
        <w:rPr>
          <w:del w:id="199" w:author="Peter Dobson" w:date="2016-04-13T10:17:00Z"/>
          <w:rFonts w:asciiTheme="minorHAnsi" w:eastAsiaTheme="minorEastAsia" w:hAnsiTheme="minorHAnsi" w:cstheme="minorBidi"/>
          <w:bCs w:val="0"/>
          <w:noProof/>
          <w:szCs w:val="22"/>
          <w:lang w:eastAsia="en-GB"/>
        </w:rPr>
      </w:pPr>
      <w:del w:id="200" w:author="Peter Dobson" w:date="2016-04-13T10:17:00Z">
        <w:r w:rsidRPr="009B67EB" w:rsidDel="009B67EB">
          <w:rPr>
            <w:rStyle w:val="Hyperlink"/>
            <w:bCs w:val="0"/>
            <w:noProof/>
          </w:rPr>
          <w:delText>3.3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Power demand variation</w:delText>
        </w:r>
        <w:r w:rsidDel="009B67EB">
          <w:rPr>
            <w:noProof/>
            <w:webHidden/>
          </w:rPr>
          <w:tab/>
          <w:delText>6</w:delText>
        </w:r>
      </w:del>
    </w:p>
    <w:p w14:paraId="344E02D1" w14:textId="77777777" w:rsidR="009B67EB" w:rsidDel="009B67EB" w:rsidRDefault="009B67EB">
      <w:pPr>
        <w:pStyle w:val="TOC1"/>
        <w:rPr>
          <w:del w:id="201" w:author="Peter Dobson" w:date="2016-04-13T10:17:00Z"/>
          <w:rFonts w:asciiTheme="minorHAnsi" w:eastAsiaTheme="minorEastAsia" w:hAnsiTheme="minorHAnsi" w:cstheme="minorBidi"/>
          <w:b w:val="0"/>
          <w:bCs w:val="0"/>
          <w:caps w:val="0"/>
          <w:noProof/>
          <w:szCs w:val="22"/>
          <w:lang w:eastAsia="en-GB"/>
        </w:rPr>
      </w:pPr>
      <w:del w:id="202" w:author="Peter Dobson" w:date="2016-04-13T10:17:00Z">
        <w:r w:rsidRPr="009B67EB" w:rsidDel="009B67EB">
          <w:rPr>
            <w:rStyle w:val="Hyperlink"/>
            <w:b w:val="0"/>
            <w:bCs w:val="0"/>
            <w:caps w:val="0"/>
            <w:noProof/>
          </w:rPr>
          <w:delText>4</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Daily Loads including Seasonal Variations</w:delText>
        </w:r>
        <w:r w:rsidDel="009B67EB">
          <w:rPr>
            <w:noProof/>
            <w:webHidden/>
          </w:rPr>
          <w:tab/>
          <w:delText>6</w:delText>
        </w:r>
      </w:del>
    </w:p>
    <w:p w14:paraId="2FCEEB50" w14:textId="77777777" w:rsidR="009B67EB" w:rsidDel="009B67EB" w:rsidRDefault="009B67EB">
      <w:pPr>
        <w:pStyle w:val="TOC2"/>
        <w:rPr>
          <w:del w:id="203" w:author="Peter Dobson" w:date="2016-04-13T10:17:00Z"/>
          <w:rFonts w:asciiTheme="minorHAnsi" w:eastAsiaTheme="minorEastAsia" w:hAnsiTheme="minorHAnsi" w:cstheme="minorBidi"/>
          <w:bCs w:val="0"/>
          <w:noProof/>
          <w:szCs w:val="22"/>
          <w:lang w:eastAsia="en-GB"/>
        </w:rPr>
      </w:pPr>
      <w:del w:id="204" w:author="Peter Dobson" w:date="2016-04-13T10:17:00Z">
        <w:r w:rsidRPr="009B67EB" w:rsidDel="009B67EB">
          <w:rPr>
            <w:rStyle w:val="Hyperlink"/>
            <w:bCs w:val="0"/>
            <w:noProof/>
          </w:rPr>
          <w:delText>4.1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Computation of Daily Loads</w:delText>
        </w:r>
        <w:r w:rsidDel="009B67EB">
          <w:rPr>
            <w:noProof/>
            <w:webHidden/>
          </w:rPr>
          <w:tab/>
          <w:delText>6</w:delText>
        </w:r>
      </w:del>
    </w:p>
    <w:p w14:paraId="3026184E" w14:textId="77777777" w:rsidR="009B67EB" w:rsidDel="009B67EB" w:rsidRDefault="009B67EB">
      <w:pPr>
        <w:pStyle w:val="TOC3"/>
        <w:rPr>
          <w:del w:id="205" w:author="Peter Dobson" w:date="2016-04-13T10:17:00Z"/>
          <w:rFonts w:asciiTheme="minorHAnsi" w:eastAsiaTheme="minorEastAsia" w:hAnsiTheme="minorHAnsi" w:cstheme="minorBidi"/>
          <w:noProof/>
          <w:sz w:val="22"/>
          <w:szCs w:val="22"/>
          <w:lang w:eastAsia="en-GB"/>
        </w:rPr>
      </w:pPr>
      <w:del w:id="206" w:author="Peter Dobson" w:date="2016-04-13T10:17:00Z">
        <w:r w:rsidRPr="009B67EB" w:rsidDel="009B67EB">
          <w:rPr>
            <w:rStyle w:val="Hyperlink"/>
            <w:noProof/>
          </w:rPr>
          <w:delText>4.1.1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Duty cycle</w:delText>
        </w:r>
        <w:r w:rsidDel="009B67EB">
          <w:rPr>
            <w:noProof/>
            <w:webHidden/>
          </w:rPr>
          <w:tab/>
          <w:delText>6</w:delText>
        </w:r>
      </w:del>
    </w:p>
    <w:p w14:paraId="407F43AC" w14:textId="77777777" w:rsidR="009B67EB" w:rsidDel="009B67EB" w:rsidRDefault="009B67EB">
      <w:pPr>
        <w:pStyle w:val="TOC2"/>
        <w:rPr>
          <w:del w:id="207" w:author="Peter Dobson" w:date="2016-04-13T10:17:00Z"/>
          <w:rFonts w:asciiTheme="minorHAnsi" w:eastAsiaTheme="minorEastAsia" w:hAnsiTheme="minorHAnsi" w:cstheme="minorBidi"/>
          <w:bCs w:val="0"/>
          <w:noProof/>
          <w:szCs w:val="22"/>
          <w:lang w:eastAsia="en-GB"/>
        </w:rPr>
      </w:pPr>
      <w:del w:id="208" w:author="Peter Dobson" w:date="2016-04-13T10:17:00Z">
        <w:r w:rsidRPr="009B67EB" w:rsidDel="009B67EB">
          <w:rPr>
            <w:rStyle w:val="Hyperlink"/>
            <w:bCs w:val="0"/>
            <w:noProof/>
          </w:rPr>
          <w:delText>4.2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Variation of Daily Loads</w:delText>
        </w:r>
        <w:r w:rsidDel="009B67EB">
          <w:rPr>
            <w:noProof/>
            <w:webHidden/>
          </w:rPr>
          <w:tab/>
          <w:delText>7</w:delText>
        </w:r>
      </w:del>
    </w:p>
    <w:p w14:paraId="6D54076E" w14:textId="77777777" w:rsidR="009B67EB" w:rsidDel="009B67EB" w:rsidRDefault="009B67EB">
      <w:pPr>
        <w:pStyle w:val="TOC1"/>
        <w:rPr>
          <w:del w:id="209" w:author="Peter Dobson" w:date="2016-04-13T10:17:00Z"/>
          <w:rFonts w:asciiTheme="minorHAnsi" w:eastAsiaTheme="minorEastAsia" w:hAnsiTheme="minorHAnsi" w:cstheme="minorBidi"/>
          <w:b w:val="0"/>
          <w:bCs w:val="0"/>
          <w:caps w:val="0"/>
          <w:noProof/>
          <w:szCs w:val="22"/>
          <w:lang w:eastAsia="en-GB"/>
        </w:rPr>
      </w:pPr>
      <w:del w:id="210" w:author="Peter Dobson" w:date="2016-04-13T10:17:00Z">
        <w:r w:rsidRPr="009B67EB" w:rsidDel="009B67EB">
          <w:rPr>
            <w:rStyle w:val="Hyperlink"/>
            <w:b w:val="0"/>
            <w:bCs w:val="0"/>
            <w:caps w:val="0"/>
            <w:noProof/>
          </w:rPr>
          <w:delText>5</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Actual Loads</w:delText>
        </w:r>
        <w:r w:rsidDel="009B67EB">
          <w:rPr>
            <w:noProof/>
            <w:webHidden/>
          </w:rPr>
          <w:tab/>
          <w:delText>9</w:delText>
        </w:r>
      </w:del>
    </w:p>
    <w:p w14:paraId="4BAE0105" w14:textId="77777777" w:rsidR="009B67EB" w:rsidDel="009B67EB" w:rsidRDefault="009B67EB">
      <w:pPr>
        <w:pStyle w:val="TOC2"/>
        <w:rPr>
          <w:del w:id="211" w:author="Peter Dobson" w:date="2016-04-13T10:17:00Z"/>
          <w:rFonts w:asciiTheme="minorHAnsi" w:eastAsiaTheme="minorEastAsia" w:hAnsiTheme="minorHAnsi" w:cstheme="minorBidi"/>
          <w:bCs w:val="0"/>
          <w:noProof/>
          <w:szCs w:val="22"/>
          <w:lang w:eastAsia="en-GB"/>
        </w:rPr>
      </w:pPr>
      <w:del w:id="212" w:author="Peter Dobson" w:date="2016-04-13T10:17:00Z">
        <w:r w:rsidRPr="009B67EB" w:rsidDel="009B67EB">
          <w:rPr>
            <w:rStyle w:val="Hyperlink"/>
            <w:bCs w:val="0"/>
            <w:noProof/>
          </w:rPr>
          <w:delText>5.1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Incandescent Light Sources</w:delText>
        </w:r>
        <w:r w:rsidDel="009B67EB">
          <w:rPr>
            <w:noProof/>
            <w:webHidden/>
          </w:rPr>
          <w:tab/>
          <w:delText>9</w:delText>
        </w:r>
      </w:del>
    </w:p>
    <w:p w14:paraId="6D69F29B" w14:textId="77777777" w:rsidR="009B67EB" w:rsidDel="009B67EB" w:rsidRDefault="009B67EB">
      <w:pPr>
        <w:pStyle w:val="TOC2"/>
        <w:rPr>
          <w:del w:id="213" w:author="Peter Dobson" w:date="2016-04-13T10:17:00Z"/>
          <w:rFonts w:asciiTheme="minorHAnsi" w:eastAsiaTheme="minorEastAsia" w:hAnsiTheme="minorHAnsi" w:cstheme="minorBidi"/>
          <w:bCs w:val="0"/>
          <w:noProof/>
          <w:szCs w:val="22"/>
          <w:lang w:eastAsia="en-GB"/>
        </w:rPr>
      </w:pPr>
      <w:del w:id="214" w:author="Peter Dobson" w:date="2016-04-13T10:17:00Z">
        <w:r w:rsidRPr="009B67EB" w:rsidDel="009B67EB">
          <w:rPr>
            <w:rStyle w:val="Hyperlink"/>
            <w:bCs w:val="0"/>
            <w:noProof/>
          </w:rPr>
          <w:delText>5.2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LED Light Sources</w:delText>
        </w:r>
        <w:r w:rsidDel="009B67EB">
          <w:rPr>
            <w:noProof/>
            <w:webHidden/>
          </w:rPr>
          <w:tab/>
          <w:delText>12</w:delText>
        </w:r>
      </w:del>
    </w:p>
    <w:p w14:paraId="148D23B1" w14:textId="77777777" w:rsidR="009B67EB" w:rsidDel="009B67EB" w:rsidRDefault="009B67EB">
      <w:pPr>
        <w:pStyle w:val="TOC3"/>
        <w:rPr>
          <w:del w:id="215" w:author="Peter Dobson" w:date="2016-04-13T10:17:00Z"/>
          <w:rFonts w:asciiTheme="minorHAnsi" w:eastAsiaTheme="minorEastAsia" w:hAnsiTheme="minorHAnsi" w:cstheme="minorBidi"/>
          <w:noProof/>
          <w:sz w:val="22"/>
          <w:szCs w:val="22"/>
          <w:lang w:eastAsia="en-GB"/>
        </w:rPr>
      </w:pPr>
      <w:del w:id="216" w:author="Peter Dobson" w:date="2016-04-13T10:17:00Z">
        <w:r w:rsidRPr="009B67EB" w:rsidDel="009B67EB">
          <w:rPr>
            <w:rStyle w:val="Hyperlink"/>
            <w:noProof/>
          </w:rPr>
          <w:delText>5.2.1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Passive Power Supply Circuitry</w:delText>
        </w:r>
        <w:r w:rsidDel="009B67EB">
          <w:rPr>
            <w:noProof/>
            <w:webHidden/>
          </w:rPr>
          <w:tab/>
          <w:delText>12</w:delText>
        </w:r>
      </w:del>
    </w:p>
    <w:p w14:paraId="059EE8B0" w14:textId="77777777" w:rsidR="009B67EB" w:rsidDel="009B67EB" w:rsidRDefault="009B67EB">
      <w:pPr>
        <w:pStyle w:val="TOC3"/>
        <w:rPr>
          <w:del w:id="217" w:author="Peter Dobson" w:date="2016-04-13T10:17:00Z"/>
          <w:rFonts w:asciiTheme="minorHAnsi" w:eastAsiaTheme="minorEastAsia" w:hAnsiTheme="minorHAnsi" w:cstheme="minorBidi"/>
          <w:noProof/>
          <w:sz w:val="22"/>
          <w:szCs w:val="22"/>
          <w:lang w:eastAsia="en-GB"/>
        </w:rPr>
      </w:pPr>
      <w:del w:id="218" w:author="Peter Dobson" w:date="2016-04-13T10:17:00Z">
        <w:r w:rsidRPr="009B67EB" w:rsidDel="009B67EB">
          <w:rPr>
            <w:rStyle w:val="Hyperlink"/>
            <w:noProof/>
          </w:rPr>
          <w:delText>5.2.2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Active Linear Power Supply Circuitry</w:delText>
        </w:r>
        <w:r w:rsidDel="009B67EB">
          <w:rPr>
            <w:noProof/>
            <w:webHidden/>
          </w:rPr>
          <w:tab/>
          <w:delText>12</w:delText>
        </w:r>
      </w:del>
    </w:p>
    <w:p w14:paraId="3C5161EF" w14:textId="77777777" w:rsidR="009B67EB" w:rsidDel="009B67EB" w:rsidRDefault="009B67EB">
      <w:pPr>
        <w:pStyle w:val="TOC3"/>
        <w:rPr>
          <w:del w:id="219" w:author="Peter Dobson" w:date="2016-04-13T10:17:00Z"/>
          <w:rFonts w:asciiTheme="minorHAnsi" w:eastAsiaTheme="minorEastAsia" w:hAnsiTheme="minorHAnsi" w:cstheme="minorBidi"/>
          <w:noProof/>
          <w:sz w:val="22"/>
          <w:szCs w:val="22"/>
          <w:lang w:eastAsia="en-GB"/>
        </w:rPr>
      </w:pPr>
      <w:del w:id="220" w:author="Peter Dobson" w:date="2016-04-13T10:17:00Z">
        <w:r w:rsidRPr="009B67EB" w:rsidDel="009B67EB">
          <w:rPr>
            <w:rStyle w:val="Hyperlink"/>
            <w:noProof/>
          </w:rPr>
          <w:delText>5.2.3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Switching Power Supply Circuitry</w:delText>
        </w:r>
        <w:r w:rsidDel="009B67EB">
          <w:rPr>
            <w:noProof/>
            <w:webHidden/>
          </w:rPr>
          <w:tab/>
          <w:delText>12</w:delText>
        </w:r>
      </w:del>
    </w:p>
    <w:p w14:paraId="1926D7EE" w14:textId="77777777" w:rsidR="009B67EB" w:rsidDel="009B67EB" w:rsidRDefault="009B67EB">
      <w:pPr>
        <w:pStyle w:val="TOC3"/>
        <w:rPr>
          <w:del w:id="221" w:author="Peter Dobson" w:date="2016-04-13T10:17:00Z"/>
          <w:rFonts w:asciiTheme="minorHAnsi" w:eastAsiaTheme="minorEastAsia" w:hAnsiTheme="minorHAnsi" w:cstheme="minorBidi"/>
          <w:noProof/>
          <w:sz w:val="22"/>
          <w:szCs w:val="22"/>
          <w:lang w:eastAsia="en-GB"/>
        </w:rPr>
      </w:pPr>
      <w:del w:id="222" w:author="Peter Dobson" w:date="2016-04-13T10:17:00Z">
        <w:r w:rsidRPr="009B67EB" w:rsidDel="009B67EB">
          <w:rPr>
            <w:rStyle w:val="Hyperlink"/>
            <w:noProof/>
          </w:rPr>
          <w:delText>5.2.4</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Complex LED Light Sources</w:delText>
        </w:r>
        <w:r w:rsidDel="009B67EB">
          <w:rPr>
            <w:noProof/>
            <w:webHidden/>
          </w:rPr>
          <w:tab/>
          <w:delText>13</w:delText>
        </w:r>
      </w:del>
    </w:p>
    <w:p w14:paraId="02369198" w14:textId="77777777" w:rsidR="009B67EB" w:rsidDel="009B67EB" w:rsidRDefault="009B67EB">
      <w:pPr>
        <w:pStyle w:val="TOC2"/>
        <w:rPr>
          <w:del w:id="223" w:author="Peter Dobson" w:date="2016-04-13T10:17:00Z"/>
          <w:rFonts w:asciiTheme="minorHAnsi" w:eastAsiaTheme="minorEastAsia" w:hAnsiTheme="minorHAnsi" w:cstheme="minorBidi"/>
          <w:bCs w:val="0"/>
          <w:noProof/>
          <w:szCs w:val="22"/>
          <w:lang w:eastAsia="en-GB"/>
        </w:rPr>
      </w:pPr>
      <w:del w:id="224" w:author="Peter Dobson" w:date="2016-04-13T10:17:00Z">
        <w:r w:rsidRPr="009B67EB" w:rsidDel="009B67EB">
          <w:rPr>
            <w:rStyle w:val="Hyperlink"/>
            <w:bCs w:val="0"/>
            <w:noProof/>
            <w:lang w:val="en-US"/>
          </w:rPr>
          <w:delText>5.3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lang w:val="en-US"/>
          </w:rPr>
          <w:delText>Metal Halide</w:delText>
        </w:r>
        <w:r w:rsidDel="009B67EB">
          <w:rPr>
            <w:noProof/>
            <w:webHidden/>
          </w:rPr>
          <w:tab/>
          <w:delText>14</w:delText>
        </w:r>
      </w:del>
    </w:p>
    <w:p w14:paraId="027C1651" w14:textId="77777777" w:rsidR="009B67EB" w:rsidDel="009B67EB" w:rsidRDefault="009B67EB">
      <w:pPr>
        <w:pStyle w:val="TOC2"/>
        <w:rPr>
          <w:del w:id="225" w:author="Peter Dobson" w:date="2016-04-13T10:17:00Z"/>
          <w:rFonts w:asciiTheme="minorHAnsi" w:eastAsiaTheme="minorEastAsia" w:hAnsiTheme="minorHAnsi" w:cstheme="minorBidi"/>
          <w:bCs w:val="0"/>
          <w:noProof/>
          <w:szCs w:val="22"/>
          <w:lang w:eastAsia="en-GB"/>
        </w:rPr>
      </w:pPr>
      <w:del w:id="226" w:author="Peter Dobson" w:date="2016-04-13T10:17:00Z">
        <w:r w:rsidRPr="009B67EB" w:rsidDel="009B67EB">
          <w:rPr>
            <w:rStyle w:val="Hyperlink"/>
            <w:bCs w:val="0"/>
            <w:noProof/>
          </w:rPr>
          <w:delText>5.4</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Flasher / Control</w:delText>
        </w:r>
        <w:r w:rsidDel="009B67EB">
          <w:rPr>
            <w:noProof/>
            <w:webHidden/>
          </w:rPr>
          <w:tab/>
          <w:delText>14</w:delText>
        </w:r>
      </w:del>
    </w:p>
    <w:p w14:paraId="6D70C757" w14:textId="77777777" w:rsidR="009B67EB" w:rsidDel="009B67EB" w:rsidRDefault="009B67EB">
      <w:pPr>
        <w:pStyle w:val="TOC2"/>
        <w:rPr>
          <w:del w:id="227" w:author="Peter Dobson" w:date="2016-04-13T10:17:00Z"/>
          <w:rFonts w:asciiTheme="minorHAnsi" w:eastAsiaTheme="minorEastAsia" w:hAnsiTheme="minorHAnsi" w:cstheme="minorBidi"/>
          <w:bCs w:val="0"/>
          <w:noProof/>
          <w:szCs w:val="22"/>
          <w:lang w:eastAsia="en-GB"/>
        </w:rPr>
      </w:pPr>
      <w:del w:id="228" w:author="Peter Dobson" w:date="2016-04-13T10:17:00Z">
        <w:r w:rsidRPr="009B67EB" w:rsidDel="009B67EB">
          <w:rPr>
            <w:rStyle w:val="Hyperlink"/>
            <w:bCs w:val="0"/>
            <w:noProof/>
          </w:rPr>
          <w:delText>5.5</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Self-contained Lanterns</w:delText>
        </w:r>
        <w:r w:rsidDel="009B67EB">
          <w:rPr>
            <w:noProof/>
            <w:webHidden/>
          </w:rPr>
          <w:tab/>
          <w:delText>15</w:delText>
        </w:r>
      </w:del>
    </w:p>
    <w:p w14:paraId="1A9C4200" w14:textId="77777777" w:rsidR="009B67EB" w:rsidDel="009B67EB" w:rsidRDefault="009B67EB">
      <w:pPr>
        <w:pStyle w:val="TOC2"/>
        <w:rPr>
          <w:del w:id="229" w:author="Peter Dobson" w:date="2016-04-13T10:17:00Z"/>
          <w:rFonts w:asciiTheme="minorHAnsi" w:eastAsiaTheme="minorEastAsia" w:hAnsiTheme="minorHAnsi" w:cstheme="minorBidi"/>
          <w:bCs w:val="0"/>
          <w:noProof/>
          <w:szCs w:val="22"/>
          <w:lang w:eastAsia="en-GB"/>
        </w:rPr>
      </w:pPr>
      <w:del w:id="230" w:author="Peter Dobson" w:date="2016-04-13T10:17:00Z">
        <w:r w:rsidRPr="009B67EB" w:rsidDel="009B67EB">
          <w:rPr>
            <w:rStyle w:val="Hyperlink"/>
            <w:bCs w:val="0"/>
            <w:noProof/>
          </w:rPr>
          <w:delText>5.6</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Optic Rotation</w:delText>
        </w:r>
        <w:r w:rsidDel="009B67EB">
          <w:rPr>
            <w:noProof/>
            <w:webHidden/>
          </w:rPr>
          <w:tab/>
          <w:delText>15</w:delText>
        </w:r>
      </w:del>
    </w:p>
    <w:p w14:paraId="779CAD79" w14:textId="77777777" w:rsidR="009B67EB" w:rsidDel="009B67EB" w:rsidRDefault="009B67EB">
      <w:pPr>
        <w:pStyle w:val="TOC3"/>
        <w:rPr>
          <w:del w:id="231" w:author="Peter Dobson" w:date="2016-04-13T10:17:00Z"/>
          <w:rFonts w:asciiTheme="minorHAnsi" w:eastAsiaTheme="minorEastAsia" w:hAnsiTheme="minorHAnsi" w:cstheme="minorBidi"/>
          <w:noProof/>
          <w:sz w:val="22"/>
          <w:szCs w:val="22"/>
          <w:lang w:eastAsia="en-GB"/>
        </w:rPr>
      </w:pPr>
      <w:del w:id="232" w:author="Peter Dobson" w:date="2016-04-13T10:17:00Z">
        <w:r w:rsidRPr="009B67EB" w:rsidDel="009B67EB">
          <w:rPr>
            <w:rStyle w:val="Hyperlink"/>
            <w:noProof/>
          </w:rPr>
          <w:delText>5.6.1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Optic Rotation Control</w:delText>
        </w:r>
        <w:r w:rsidDel="009B67EB">
          <w:rPr>
            <w:noProof/>
            <w:webHidden/>
          </w:rPr>
          <w:tab/>
          <w:delText>15</w:delText>
        </w:r>
      </w:del>
    </w:p>
    <w:p w14:paraId="50B7F2FE" w14:textId="77777777" w:rsidR="009B67EB" w:rsidDel="009B67EB" w:rsidRDefault="009B67EB">
      <w:pPr>
        <w:pStyle w:val="TOC2"/>
        <w:rPr>
          <w:del w:id="233" w:author="Peter Dobson" w:date="2016-04-13T10:17:00Z"/>
          <w:rFonts w:asciiTheme="minorHAnsi" w:eastAsiaTheme="minorEastAsia" w:hAnsiTheme="minorHAnsi" w:cstheme="minorBidi"/>
          <w:bCs w:val="0"/>
          <w:noProof/>
          <w:szCs w:val="22"/>
          <w:lang w:eastAsia="en-GB"/>
        </w:rPr>
      </w:pPr>
      <w:del w:id="234" w:author="Peter Dobson" w:date="2016-04-13T10:17:00Z">
        <w:r w:rsidRPr="009B67EB" w:rsidDel="009B67EB">
          <w:rPr>
            <w:rStyle w:val="Hyperlink"/>
            <w:bCs w:val="0"/>
            <w:noProof/>
          </w:rPr>
          <w:delText>5.7</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Sound Signal</w:delText>
        </w:r>
        <w:r w:rsidDel="009B67EB">
          <w:rPr>
            <w:noProof/>
            <w:webHidden/>
          </w:rPr>
          <w:tab/>
          <w:delText>15</w:delText>
        </w:r>
      </w:del>
    </w:p>
    <w:p w14:paraId="3BF1D3D0" w14:textId="77777777" w:rsidR="009B67EB" w:rsidDel="009B67EB" w:rsidRDefault="009B67EB">
      <w:pPr>
        <w:pStyle w:val="TOC3"/>
        <w:rPr>
          <w:del w:id="235" w:author="Peter Dobson" w:date="2016-04-13T10:17:00Z"/>
          <w:rFonts w:asciiTheme="minorHAnsi" w:eastAsiaTheme="minorEastAsia" w:hAnsiTheme="minorHAnsi" w:cstheme="minorBidi"/>
          <w:noProof/>
          <w:sz w:val="22"/>
          <w:szCs w:val="22"/>
          <w:lang w:eastAsia="en-GB"/>
        </w:rPr>
      </w:pPr>
      <w:del w:id="236" w:author="Peter Dobson" w:date="2016-04-13T10:17:00Z">
        <w:r w:rsidRPr="009B67EB" w:rsidDel="009B67EB">
          <w:rPr>
            <w:rStyle w:val="Hyperlink"/>
            <w:noProof/>
          </w:rPr>
          <w:lastRenderedPageBreak/>
          <w:delText>5.7.1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Sound Signal Control</w:delText>
        </w:r>
        <w:r w:rsidDel="009B67EB">
          <w:rPr>
            <w:noProof/>
            <w:webHidden/>
          </w:rPr>
          <w:tab/>
          <w:delText>16</w:delText>
        </w:r>
      </w:del>
    </w:p>
    <w:p w14:paraId="4757AEB9" w14:textId="77777777" w:rsidR="009B67EB" w:rsidDel="009B67EB" w:rsidRDefault="009B67EB">
      <w:pPr>
        <w:pStyle w:val="TOC2"/>
        <w:rPr>
          <w:del w:id="237" w:author="Peter Dobson" w:date="2016-04-13T10:17:00Z"/>
          <w:rFonts w:asciiTheme="minorHAnsi" w:eastAsiaTheme="minorEastAsia" w:hAnsiTheme="minorHAnsi" w:cstheme="minorBidi"/>
          <w:bCs w:val="0"/>
          <w:noProof/>
          <w:szCs w:val="22"/>
          <w:lang w:eastAsia="en-GB"/>
        </w:rPr>
      </w:pPr>
      <w:del w:id="238" w:author="Peter Dobson" w:date="2016-04-13T10:17:00Z">
        <w:r w:rsidRPr="009B67EB" w:rsidDel="009B67EB">
          <w:rPr>
            <w:rStyle w:val="Hyperlink"/>
            <w:bCs w:val="0"/>
            <w:noProof/>
          </w:rPr>
          <w:delText>5.8</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Visibility Detector</w:delText>
        </w:r>
        <w:r w:rsidDel="009B67EB">
          <w:rPr>
            <w:noProof/>
            <w:webHidden/>
          </w:rPr>
          <w:tab/>
          <w:delText>16</w:delText>
        </w:r>
      </w:del>
    </w:p>
    <w:p w14:paraId="09D6D916" w14:textId="77777777" w:rsidR="009B67EB" w:rsidDel="009B67EB" w:rsidRDefault="009B67EB">
      <w:pPr>
        <w:pStyle w:val="TOC2"/>
        <w:rPr>
          <w:del w:id="239" w:author="Peter Dobson" w:date="2016-04-13T10:17:00Z"/>
          <w:rFonts w:asciiTheme="minorHAnsi" w:eastAsiaTheme="minorEastAsia" w:hAnsiTheme="minorHAnsi" w:cstheme="minorBidi"/>
          <w:bCs w:val="0"/>
          <w:noProof/>
          <w:szCs w:val="22"/>
          <w:lang w:eastAsia="en-GB"/>
        </w:rPr>
      </w:pPr>
      <w:del w:id="240" w:author="Peter Dobson" w:date="2016-04-13T10:17:00Z">
        <w:r w:rsidRPr="009B67EB" w:rsidDel="009B67EB">
          <w:rPr>
            <w:rStyle w:val="Hyperlink"/>
            <w:bCs w:val="0"/>
            <w:noProof/>
          </w:rPr>
          <w:delText>5.9</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Control and Monitoring Systems</w:delText>
        </w:r>
        <w:r w:rsidDel="009B67EB">
          <w:rPr>
            <w:noProof/>
            <w:webHidden/>
          </w:rPr>
          <w:tab/>
          <w:delText>16</w:delText>
        </w:r>
      </w:del>
    </w:p>
    <w:p w14:paraId="1252C75C" w14:textId="77777777" w:rsidR="009B67EB" w:rsidDel="009B67EB" w:rsidRDefault="009B67EB">
      <w:pPr>
        <w:pStyle w:val="TOC3"/>
        <w:rPr>
          <w:del w:id="241" w:author="Peter Dobson" w:date="2016-04-13T10:17:00Z"/>
          <w:rFonts w:asciiTheme="minorHAnsi" w:eastAsiaTheme="minorEastAsia" w:hAnsiTheme="minorHAnsi" w:cstheme="minorBidi"/>
          <w:noProof/>
          <w:sz w:val="22"/>
          <w:szCs w:val="22"/>
          <w:lang w:eastAsia="en-GB"/>
        </w:rPr>
      </w:pPr>
      <w:del w:id="242" w:author="Peter Dobson" w:date="2016-04-13T10:17:00Z">
        <w:r w:rsidRPr="009B67EB" w:rsidDel="009B67EB">
          <w:rPr>
            <w:rStyle w:val="Hyperlink"/>
            <w:noProof/>
          </w:rPr>
          <w:delText>5.9.1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Control Equipment</w:delText>
        </w:r>
        <w:r w:rsidDel="009B67EB">
          <w:rPr>
            <w:noProof/>
            <w:webHidden/>
          </w:rPr>
          <w:tab/>
          <w:delText>16</w:delText>
        </w:r>
      </w:del>
    </w:p>
    <w:p w14:paraId="0CB6C7E7" w14:textId="77777777" w:rsidR="009B67EB" w:rsidDel="009B67EB" w:rsidRDefault="009B67EB">
      <w:pPr>
        <w:pStyle w:val="TOC3"/>
        <w:rPr>
          <w:del w:id="243" w:author="Peter Dobson" w:date="2016-04-13T10:17:00Z"/>
          <w:rFonts w:asciiTheme="minorHAnsi" w:eastAsiaTheme="minorEastAsia" w:hAnsiTheme="minorHAnsi" w:cstheme="minorBidi"/>
          <w:noProof/>
          <w:sz w:val="22"/>
          <w:szCs w:val="22"/>
          <w:lang w:eastAsia="en-GB"/>
        </w:rPr>
      </w:pPr>
      <w:del w:id="244" w:author="Peter Dobson" w:date="2016-04-13T10:17:00Z">
        <w:r w:rsidRPr="009B67EB" w:rsidDel="009B67EB">
          <w:rPr>
            <w:rStyle w:val="Hyperlink"/>
            <w:noProof/>
          </w:rPr>
          <w:delText>5.9.2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Monitor Systems</w:delText>
        </w:r>
        <w:r w:rsidDel="009B67EB">
          <w:rPr>
            <w:noProof/>
            <w:webHidden/>
          </w:rPr>
          <w:tab/>
          <w:delText>17</w:delText>
        </w:r>
      </w:del>
    </w:p>
    <w:p w14:paraId="5B1F943A" w14:textId="77777777" w:rsidR="009B67EB" w:rsidDel="009B67EB" w:rsidRDefault="009B67EB">
      <w:pPr>
        <w:pStyle w:val="TOC2"/>
        <w:rPr>
          <w:del w:id="245" w:author="Peter Dobson" w:date="2016-04-13T10:17:00Z"/>
          <w:rFonts w:asciiTheme="minorHAnsi" w:eastAsiaTheme="minorEastAsia" w:hAnsiTheme="minorHAnsi" w:cstheme="minorBidi"/>
          <w:bCs w:val="0"/>
          <w:noProof/>
          <w:szCs w:val="22"/>
          <w:lang w:eastAsia="en-GB"/>
        </w:rPr>
      </w:pPr>
      <w:del w:id="246" w:author="Peter Dobson" w:date="2016-04-13T10:17:00Z">
        <w:r w:rsidRPr="009B67EB" w:rsidDel="009B67EB">
          <w:rPr>
            <w:rStyle w:val="Hyperlink"/>
            <w:bCs w:val="0"/>
            <w:noProof/>
          </w:rPr>
          <w:delText>5.10</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Charge Controller</w:delText>
        </w:r>
        <w:r w:rsidDel="009B67EB">
          <w:rPr>
            <w:noProof/>
            <w:webHidden/>
          </w:rPr>
          <w:tab/>
          <w:delText>17</w:delText>
        </w:r>
      </w:del>
    </w:p>
    <w:p w14:paraId="65864E75" w14:textId="77777777" w:rsidR="009B67EB" w:rsidDel="009B67EB" w:rsidRDefault="009B67EB">
      <w:pPr>
        <w:pStyle w:val="TOC2"/>
        <w:rPr>
          <w:del w:id="247" w:author="Peter Dobson" w:date="2016-04-13T10:17:00Z"/>
          <w:rFonts w:asciiTheme="minorHAnsi" w:eastAsiaTheme="minorEastAsia" w:hAnsiTheme="minorHAnsi" w:cstheme="minorBidi"/>
          <w:bCs w:val="0"/>
          <w:noProof/>
          <w:szCs w:val="22"/>
          <w:lang w:eastAsia="en-GB"/>
        </w:rPr>
      </w:pPr>
      <w:del w:id="248" w:author="Peter Dobson" w:date="2016-04-13T10:17:00Z">
        <w:r w:rsidRPr="009B67EB" w:rsidDel="009B67EB">
          <w:rPr>
            <w:rStyle w:val="Hyperlink"/>
            <w:bCs w:val="0"/>
            <w:noProof/>
          </w:rPr>
          <w:delText>5.11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AIS</w:delText>
        </w:r>
        <w:r w:rsidDel="009B67EB">
          <w:rPr>
            <w:noProof/>
            <w:webHidden/>
          </w:rPr>
          <w:tab/>
          <w:delText>18</w:delText>
        </w:r>
      </w:del>
    </w:p>
    <w:p w14:paraId="6C7CD317" w14:textId="77777777" w:rsidR="009B67EB" w:rsidDel="009B67EB" w:rsidRDefault="009B67EB">
      <w:pPr>
        <w:pStyle w:val="TOC3"/>
        <w:rPr>
          <w:del w:id="249" w:author="Peter Dobson" w:date="2016-04-13T10:17:00Z"/>
          <w:rFonts w:asciiTheme="minorHAnsi" w:eastAsiaTheme="minorEastAsia" w:hAnsiTheme="minorHAnsi" w:cstheme="minorBidi"/>
          <w:noProof/>
          <w:sz w:val="22"/>
          <w:szCs w:val="22"/>
          <w:lang w:eastAsia="en-GB"/>
        </w:rPr>
      </w:pPr>
      <w:del w:id="250" w:author="Peter Dobson" w:date="2016-04-13T10:17:00Z">
        <w:r w:rsidRPr="009B67EB" w:rsidDel="009B67EB">
          <w:rPr>
            <w:rStyle w:val="Hyperlink"/>
            <w:noProof/>
          </w:rPr>
          <w:delText>5.11.1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General</w:delText>
        </w:r>
        <w:r w:rsidDel="009B67EB">
          <w:rPr>
            <w:noProof/>
            <w:webHidden/>
          </w:rPr>
          <w:tab/>
          <w:delText>18</w:delText>
        </w:r>
      </w:del>
    </w:p>
    <w:p w14:paraId="0BBB0B7A" w14:textId="77777777" w:rsidR="009B67EB" w:rsidDel="009B67EB" w:rsidRDefault="009B67EB">
      <w:pPr>
        <w:pStyle w:val="TOC3"/>
        <w:rPr>
          <w:del w:id="251" w:author="Peter Dobson" w:date="2016-04-13T10:17:00Z"/>
          <w:rFonts w:asciiTheme="minorHAnsi" w:eastAsiaTheme="minorEastAsia" w:hAnsiTheme="minorHAnsi" w:cstheme="minorBidi"/>
          <w:noProof/>
          <w:sz w:val="22"/>
          <w:szCs w:val="22"/>
          <w:lang w:eastAsia="en-GB"/>
        </w:rPr>
      </w:pPr>
      <w:del w:id="252" w:author="Peter Dobson" w:date="2016-04-13T10:17:00Z">
        <w:r w:rsidRPr="009B67EB" w:rsidDel="009B67EB">
          <w:rPr>
            <w:rStyle w:val="Hyperlink"/>
            <w:noProof/>
          </w:rPr>
          <w:delText>5.11.2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Calculation of the power requirements</w:delText>
        </w:r>
        <w:r w:rsidDel="009B67EB">
          <w:rPr>
            <w:noProof/>
            <w:webHidden/>
          </w:rPr>
          <w:tab/>
          <w:delText>18</w:delText>
        </w:r>
      </w:del>
    </w:p>
    <w:p w14:paraId="21B3ED03" w14:textId="77777777" w:rsidR="009B67EB" w:rsidDel="009B67EB" w:rsidRDefault="009B67EB">
      <w:pPr>
        <w:pStyle w:val="TOC3"/>
        <w:rPr>
          <w:del w:id="253" w:author="Peter Dobson" w:date="2016-04-13T10:17:00Z"/>
          <w:rFonts w:asciiTheme="minorHAnsi" w:eastAsiaTheme="minorEastAsia" w:hAnsiTheme="minorHAnsi" w:cstheme="minorBidi"/>
          <w:noProof/>
          <w:sz w:val="22"/>
          <w:szCs w:val="22"/>
          <w:lang w:eastAsia="en-GB"/>
        </w:rPr>
      </w:pPr>
      <w:del w:id="254" w:author="Peter Dobson" w:date="2016-04-13T10:17:00Z">
        <w:r w:rsidRPr="009B67EB" w:rsidDel="009B67EB">
          <w:rPr>
            <w:rStyle w:val="Hyperlink"/>
            <w:noProof/>
          </w:rPr>
          <w:delText>5.11.3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FATDMA Operation</w:delText>
        </w:r>
        <w:r w:rsidDel="009B67EB">
          <w:rPr>
            <w:noProof/>
            <w:webHidden/>
          </w:rPr>
          <w:tab/>
          <w:delText>19</w:delText>
        </w:r>
      </w:del>
    </w:p>
    <w:p w14:paraId="0E984D95" w14:textId="77777777" w:rsidR="009B67EB" w:rsidDel="009B67EB" w:rsidRDefault="009B67EB">
      <w:pPr>
        <w:pStyle w:val="TOC2"/>
        <w:rPr>
          <w:del w:id="255" w:author="Peter Dobson" w:date="2016-04-13T10:17:00Z"/>
          <w:rFonts w:asciiTheme="minorHAnsi" w:eastAsiaTheme="minorEastAsia" w:hAnsiTheme="minorHAnsi" w:cstheme="minorBidi"/>
          <w:bCs w:val="0"/>
          <w:noProof/>
          <w:szCs w:val="22"/>
          <w:lang w:eastAsia="en-GB"/>
        </w:rPr>
      </w:pPr>
      <w:del w:id="256" w:author="Peter Dobson" w:date="2016-04-13T10:17:00Z">
        <w:r w:rsidRPr="009B67EB" w:rsidDel="009B67EB">
          <w:rPr>
            <w:rStyle w:val="Hyperlink"/>
            <w:bCs w:val="0"/>
            <w:noProof/>
          </w:rPr>
          <w:delText>5.12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RACON</w:delText>
        </w:r>
        <w:r w:rsidDel="009B67EB">
          <w:rPr>
            <w:noProof/>
            <w:webHidden/>
          </w:rPr>
          <w:tab/>
          <w:delText>19</w:delText>
        </w:r>
      </w:del>
    </w:p>
    <w:p w14:paraId="03E4F72B" w14:textId="77777777" w:rsidR="009B67EB" w:rsidDel="009B67EB" w:rsidRDefault="009B67EB">
      <w:pPr>
        <w:pStyle w:val="TOC2"/>
        <w:rPr>
          <w:del w:id="257" w:author="Peter Dobson" w:date="2016-04-13T10:17:00Z"/>
          <w:rFonts w:asciiTheme="minorHAnsi" w:eastAsiaTheme="minorEastAsia" w:hAnsiTheme="minorHAnsi" w:cstheme="minorBidi"/>
          <w:bCs w:val="0"/>
          <w:noProof/>
          <w:szCs w:val="22"/>
          <w:lang w:eastAsia="en-GB"/>
        </w:rPr>
      </w:pPr>
      <w:del w:id="258" w:author="Peter Dobson" w:date="2016-04-13T10:17:00Z">
        <w:r w:rsidRPr="009B67EB" w:rsidDel="009B67EB">
          <w:rPr>
            <w:rStyle w:val="Hyperlink"/>
            <w:bCs w:val="0"/>
            <w:noProof/>
          </w:rPr>
          <w:delText>5.13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DGPS</w:delText>
        </w:r>
        <w:r w:rsidDel="009B67EB">
          <w:rPr>
            <w:noProof/>
            <w:webHidden/>
          </w:rPr>
          <w:tab/>
          <w:delText>19</w:delText>
        </w:r>
      </w:del>
    </w:p>
    <w:p w14:paraId="01EADC48" w14:textId="77777777" w:rsidR="009B67EB" w:rsidDel="009B67EB" w:rsidRDefault="009B67EB">
      <w:pPr>
        <w:pStyle w:val="TOC1"/>
        <w:rPr>
          <w:del w:id="259" w:author="Peter Dobson" w:date="2016-04-13T10:17:00Z"/>
          <w:rFonts w:asciiTheme="minorHAnsi" w:eastAsiaTheme="minorEastAsia" w:hAnsiTheme="minorHAnsi" w:cstheme="minorBidi"/>
          <w:b w:val="0"/>
          <w:bCs w:val="0"/>
          <w:caps w:val="0"/>
          <w:noProof/>
          <w:szCs w:val="22"/>
          <w:lang w:eastAsia="en-GB"/>
        </w:rPr>
      </w:pPr>
      <w:del w:id="260" w:author="Peter Dobson" w:date="2016-04-13T10:17:00Z">
        <w:r w:rsidRPr="009B67EB" w:rsidDel="009B67EB">
          <w:rPr>
            <w:rStyle w:val="Hyperlink"/>
            <w:b w:val="0"/>
            <w:bCs w:val="0"/>
            <w:caps w:val="0"/>
            <w:noProof/>
          </w:rPr>
          <w:delText>6</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Other Loads</w:delText>
        </w:r>
        <w:r w:rsidDel="009B67EB">
          <w:rPr>
            <w:noProof/>
            <w:webHidden/>
          </w:rPr>
          <w:tab/>
          <w:delText>19</w:delText>
        </w:r>
      </w:del>
    </w:p>
    <w:p w14:paraId="2A11575A" w14:textId="77777777" w:rsidR="009B67EB" w:rsidDel="009B67EB" w:rsidRDefault="009B67EB">
      <w:pPr>
        <w:pStyle w:val="TOC2"/>
        <w:rPr>
          <w:del w:id="261" w:author="Peter Dobson" w:date="2016-04-13T10:17:00Z"/>
          <w:rFonts w:asciiTheme="minorHAnsi" w:eastAsiaTheme="minorEastAsia" w:hAnsiTheme="minorHAnsi" w:cstheme="minorBidi"/>
          <w:bCs w:val="0"/>
          <w:noProof/>
          <w:szCs w:val="22"/>
          <w:lang w:eastAsia="en-GB"/>
        </w:rPr>
      </w:pPr>
      <w:del w:id="262" w:author="Peter Dobson" w:date="2016-04-13T10:17:00Z">
        <w:r w:rsidRPr="009B67EB" w:rsidDel="009B67EB">
          <w:rPr>
            <w:rStyle w:val="Hyperlink"/>
            <w:bCs w:val="0"/>
            <w:noProof/>
          </w:rPr>
          <w:delText>6.1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Complementary Loads</w:delText>
        </w:r>
        <w:r w:rsidDel="009B67EB">
          <w:rPr>
            <w:noProof/>
            <w:webHidden/>
          </w:rPr>
          <w:tab/>
          <w:delText>19</w:delText>
        </w:r>
      </w:del>
    </w:p>
    <w:p w14:paraId="7650DD14" w14:textId="77777777" w:rsidR="009B67EB" w:rsidDel="009B67EB" w:rsidRDefault="009B67EB">
      <w:pPr>
        <w:pStyle w:val="TOC3"/>
        <w:rPr>
          <w:del w:id="263" w:author="Peter Dobson" w:date="2016-04-13T10:17:00Z"/>
          <w:rFonts w:asciiTheme="minorHAnsi" w:eastAsiaTheme="minorEastAsia" w:hAnsiTheme="minorHAnsi" w:cstheme="minorBidi"/>
          <w:noProof/>
          <w:sz w:val="22"/>
          <w:szCs w:val="22"/>
          <w:lang w:eastAsia="en-GB"/>
        </w:rPr>
      </w:pPr>
      <w:del w:id="264" w:author="Peter Dobson" w:date="2016-04-13T10:17:00Z">
        <w:r w:rsidRPr="009B67EB" w:rsidDel="009B67EB">
          <w:rPr>
            <w:rStyle w:val="Hyperlink"/>
            <w:noProof/>
          </w:rPr>
          <w:delText>6.1.1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Illumination of Structures</w:delText>
        </w:r>
        <w:r w:rsidDel="009B67EB">
          <w:rPr>
            <w:noProof/>
            <w:webHidden/>
          </w:rPr>
          <w:tab/>
          <w:delText>19</w:delText>
        </w:r>
      </w:del>
    </w:p>
    <w:p w14:paraId="173E40C1" w14:textId="77777777" w:rsidR="009B67EB" w:rsidDel="009B67EB" w:rsidRDefault="009B67EB">
      <w:pPr>
        <w:pStyle w:val="TOC2"/>
        <w:rPr>
          <w:del w:id="265" w:author="Peter Dobson" w:date="2016-04-13T10:17:00Z"/>
          <w:rFonts w:asciiTheme="minorHAnsi" w:eastAsiaTheme="minorEastAsia" w:hAnsiTheme="minorHAnsi" w:cstheme="minorBidi"/>
          <w:bCs w:val="0"/>
          <w:noProof/>
          <w:szCs w:val="22"/>
          <w:lang w:eastAsia="en-GB"/>
        </w:rPr>
      </w:pPr>
      <w:del w:id="266" w:author="Peter Dobson" w:date="2016-04-13T10:17:00Z">
        <w:r w:rsidRPr="009B67EB" w:rsidDel="009B67EB">
          <w:rPr>
            <w:rStyle w:val="Hyperlink"/>
            <w:bCs w:val="0"/>
            <w:noProof/>
          </w:rPr>
          <w:delText>6.2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Non-essential Loads</w:delText>
        </w:r>
        <w:r w:rsidDel="009B67EB">
          <w:rPr>
            <w:noProof/>
            <w:webHidden/>
          </w:rPr>
          <w:tab/>
          <w:delText>19</w:delText>
        </w:r>
      </w:del>
    </w:p>
    <w:p w14:paraId="4A46E296" w14:textId="77777777" w:rsidR="009B67EB" w:rsidDel="009B67EB" w:rsidRDefault="009B67EB">
      <w:pPr>
        <w:pStyle w:val="TOC2"/>
        <w:rPr>
          <w:del w:id="267" w:author="Peter Dobson" w:date="2016-04-13T10:17:00Z"/>
          <w:rFonts w:asciiTheme="minorHAnsi" w:eastAsiaTheme="minorEastAsia" w:hAnsiTheme="minorHAnsi" w:cstheme="minorBidi"/>
          <w:bCs w:val="0"/>
          <w:noProof/>
          <w:szCs w:val="22"/>
          <w:lang w:eastAsia="en-GB"/>
        </w:rPr>
      </w:pPr>
      <w:del w:id="268" w:author="Peter Dobson" w:date="2016-04-13T10:17:00Z">
        <w:r w:rsidRPr="009B67EB" w:rsidDel="009B67EB">
          <w:rPr>
            <w:rStyle w:val="Hyperlink"/>
            <w:bCs w:val="0"/>
            <w:noProof/>
          </w:rPr>
          <w:delText>6.3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Aids</w:delText>
        </w:r>
        <w:r w:rsidDel="009B67EB">
          <w:rPr>
            <w:noProof/>
            <w:webHidden/>
          </w:rPr>
          <w:tab/>
          <w:delText>19</w:delText>
        </w:r>
      </w:del>
    </w:p>
    <w:p w14:paraId="1C6F705B" w14:textId="77777777" w:rsidR="009B67EB" w:rsidDel="009B67EB" w:rsidRDefault="009B67EB">
      <w:pPr>
        <w:pStyle w:val="TOC3"/>
        <w:rPr>
          <w:del w:id="269" w:author="Peter Dobson" w:date="2016-04-13T10:17:00Z"/>
          <w:rFonts w:asciiTheme="minorHAnsi" w:eastAsiaTheme="minorEastAsia" w:hAnsiTheme="minorHAnsi" w:cstheme="minorBidi"/>
          <w:noProof/>
          <w:sz w:val="22"/>
          <w:szCs w:val="22"/>
          <w:lang w:eastAsia="en-GB"/>
        </w:rPr>
      </w:pPr>
      <w:del w:id="270" w:author="Peter Dobson" w:date="2016-04-13T10:17:00Z">
        <w:r w:rsidRPr="009B67EB" w:rsidDel="009B67EB">
          <w:rPr>
            <w:rStyle w:val="Hyperlink"/>
            <w:noProof/>
          </w:rPr>
          <w:delText>6.3.1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Battery Heating</w:delText>
        </w:r>
        <w:r w:rsidDel="009B67EB">
          <w:rPr>
            <w:noProof/>
            <w:webHidden/>
          </w:rPr>
          <w:tab/>
          <w:delText>20</w:delText>
        </w:r>
      </w:del>
    </w:p>
    <w:p w14:paraId="7A36210E" w14:textId="77777777" w:rsidR="009B67EB" w:rsidDel="009B67EB" w:rsidRDefault="009B67EB">
      <w:pPr>
        <w:pStyle w:val="TOC1"/>
        <w:rPr>
          <w:del w:id="271" w:author="Peter Dobson" w:date="2016-04-13T10:17:00Z"/>
          <w:rFonts w:asciiTheme="minorHAnsi" w:eastAsiaTheme="minorEastAsia" w:hAnsiTheme="minorHAnsi" w:cstheme="minorBidi"/>
          <w:b w:val="0"/>
          <w:bCs w:val="0"/>
          <w:caps w:val="0"/>
          <w:noProof/>
          <w:szCs w:val="22"/>
          <w:lang w:eastAsia="en-GB"/>
        </w:rPr>
      </w:pPr>
      <w:del w:id="272" w:author="Peter Dobson" w:date="2016-04-13T10:17:00Z">
        <w:r w:rsidRPr="009B67EB" w:rsidDel="009B67EB">
          <w:rPr>
            <w:rStyle w:val="Hyperlink"/>
            <w:b w:val="0"/>
            <w:bCs w:val="0"/>
            <w:caps w:val="0"/>
            <w:noProof/>
          </w:rPr>
          <w:delText>7</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Typical Load Levels</w:delText>
        </w:r>
        <w:r w:rsidDel="009B67EB">
          <w:rPr>
            <w:noProof/>
            <w:webHidden/>
          </w:rPr>
          <w:tab/>
          <w:delText>21</w:delText>
        </w:r>
      </w:del>
    </w:p>
    <w:p w14:paraId="099F19AA" w14:textId="77777777" w:rsidR="009B67EB" w:rsidDel="009B67EB" w:rsidRDefault="009B67EB">
      <w:pPr>
        <w:pStyle w:val="TOC1"/>
        <w:rPr>
          <w:del w:id="273" w:author="Peter Dobson" w:date="2016-04-13T10:17:00Z"/>
          <w:rFonts w:asciiTheme="minorHAnsi" w:eastAsiaTheme="minorEastAsia" w:hAnsiTheme="minorHAnsi" w:cstheme="minorBidi"/>
          <w:b w:val="0"/>
          <w:bCs w:val="0"/>
          <w:caps w:val="0"/>
          <w:noProof/>
          <w:szCs w:val="22"/>
          <w:lang w:eastAsia="en-GB"/>
        </w:rPr>
      </w:pPr>
      <w:del w:id="274" w:author="Peter Dobson" w:date="2016-04-13T10:17:00Z">
        <w:r w:rsidRPr="009B67EB" w:rsidDel="009B67EB">
          <w:rPr>
            <w:rStyle w:val="Hyperlink"/>
            <w:b w:val="0"/>
            <w:bCs w:val="0"/>
            <w:caps w:val="0"/>
            <w:noProof/>
          </w:rPr>
          <w:delText>8</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Conclusions</w:delText>
        </w:r>
        <w:r w:rsidDel="009B67EB">
          <w:rPr>
            <w:noProof/>
            <w:webHidden/>
          </w:rPr>
          <w:tab/>
          <w:delText>22</w:delText>
        </w:r>
      </w:del>
    </w:p>
    <w:p w14:paraId="37A840BC" w14:textId="77777777" w:rsidR="009B67EB" w:rsidDel="009B67EB" w:rsidRDefault="009B67EB">
      <w:pPr>
        <w:pStyle w:val="TOC1"/>
        <w:rPr>
          <w:del w:id="275" w:author="Peter Dobson" w:date="2016-04-13T10:17:00Z"/>
          <w:rFonts w:asciiTheme="minorHAnsi" w:eastAsiaTheme="minorEastAsia" w:hAnsiTheme="minorHAnsi" w:cstheme="minorBidi"/>
          <w:b w:val="0"/>
          <w:bCs w:val="0"/>
          <w:caps w:val="0"/>
          <w:noProof/>
          <w:szCs w:val="22"/>
          <w:lang w:eastAsia="en-GB"/>
        </w:rPr>
      </w:pPr>
      <w:del w:id="276" w:author="Peter Dobson" w:date="2016-04-13T10:17:00Z">
        <w:r w:rsidRPr="009B67EB" w:rsidDel="009B67EB">
          <w:rPr>
            <w:rStyle w:val="Hyperlink"/>
            <w:b w:val="0"/>
            <w:bCs w:val="0"/>
            <w:caps w:val="0"/>
            <w:noProof/>
          </w:rPr>
          <w:delText>9</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Reference documents</w:delText>
        </w:r>
        <w:r w:rsidDel="009B67EB">
          <w:rPr>
            <w:noProof/>
            <w:webHidden/>
          </w:rPr>
          <w:tab/>
          <w:delText>22</w:delText>
        </w:r>
      </w:del>
    </w:p>
    <w:p w14:paraId="4CC84C0E" w14:textId="77777777" w:rsidR="009B67EB" w:rsidDel="009B67EB" w:rsidRDefault="009B67EB">
      <w:pPr>
        <w:pStyle w:val="TOC1"/>
        <w:rPr>
          <w:del w:id="277" w:author="Peter Dobson" w:date="2016-04-13T10:17:00Z"/>
          <w:rFonts w:asciiTheme="minorHAnsi" w:eastAsiaTheme="minorEastAsia" w:hAnsiTheme="minorHAnsi" w:cstheme="minorBidi"/>
          <w:b w:val="0"/>
          <w:bCs w:val="0"/>
          <w:caps w:val="0"/>
          <w:noProof/>
          <w:szCs w:val="22"/>
          <w:lang w:eastAsia="en-GB"/>
        </w:rPr>
      </w:pPr>
      <w:del w:id="278" w:author="Peter Dobson" w:date="2016-04-13T10:17:00Z">
        <w:r w:rsidRPr="009B67EB" w:rsidDel="009B67EB">
          <w:rPr>
            <w:rStyle w:val="Hyperlink"/>
            <w:b w:val="0"/>
            <w:bCs w:val="0"/>
            <w:caps w:val="0"/>
            <w:noProof/>
          </w:rPr>
          <w:delText>10</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ABBREVIATIONS</w:delText>
        </w:r>
        <w:r w:rsidDel="009B67EB">
          <w:rPr>
            <w:noProof/>
            <w:webHidden/>
          </w:rPr>
          <w:tab/>
          <w:delText>23</w:delText>
        </w:r>
      </w:del>
    </w:p>
    <w:p w14:paraId="3B1A942C" w14:textId="77777777" w:rsidR="009B67EB" w:rsidDel="009B67EB" w:rsidRDefault="009B67EB">
      <w:pPr>
        <w:pStyle w:val="TOC4"/>
        <w:rPr>
          <w:del w:id="279" w:author="Peter Dobson" w:date="2016-04-13T10:17:00Z"/>
          <w:rFonts w:asciiTheme="minorHAnsi" w:eastAsiaTheme="minorEastAsia" w:hAnsiTheme="minorHAnsi" w:cstheme="minorBidi"/>
          <w:b w:val="0"/>
        </w:rPr>
      </w:pPr>
      <w:del w:id="280" w:author="Peter Dobson" w:date="2016-04-13T10:17:00Z">
        <w:r w:rsidRPr="009B67EB" w:rsidDel="009B67EB">
          <w:rPr>
            <w:rStyle w:val="Hyperlink"/>
            <w:b w:val="0"/>
          </w:rPr>
          <w:delText>ANNEX 1</w:delText>
        </w:r>
        <w:r w:rsidDel="009B67EB">
          <w:rPr>
            <w:rFonts w:asciiTheme="minorHAnsi" w:eastAsiaTheme="minorEastAsia" w:hAnsiTheme="minorHAnsi" w:cstheme="minorBidi"/>
            <w:b w:val="0"/>
          </w:rPr>
          <w:tab/>
        </w:r>
        <w:r w:rsidRPr="009B67EB" w:rsidDel="009B67EB">
          <w:rPr>
            <w:rStyle w:val="Hyperlink"/>
            <w:b w:val="0"/>
          </w:rPr>
          <w:delText>Further explanation of the H</w:delText>
        </w:r>
        <w:r w:rsidRPr="009B67EB" w:rsidDel="009B67EB">
          <w:rPr>
            <w:rStyle w:val="Hyperlink"/>
            <w:b w:val="0"/>
            <w:position w:val="-6"/>
          </w:rPr>
          <w:delText>daylight</w:delText>
        </w:r>
        <w:r w:rsidRPr="009B67EB" w:rsidDel="009B67EB">
          <w:rPr>
            <w:rStyle w:val="Hyperlink"/>
            <w:b w:val="0"/>
          </w:rPr>
          <w:delText xml:space="preserve"> equation</w:delText>
        </w:r>
        <w:r w:rsidDel="009B67EB">
          <w:rPr>
            <w:webHidden/>
          </w:rPr>
          <w:tab/>
          <w:delText>24</w:delText>
        </w:r>
      </w:del>
    </w:p>
    <w:p w14:paraId="05B322B8" w14:textId="77777777" w:rsidR="009B67EB" w:rsidDel="009B67EB" w:rsidRDefault="009B67EB">
      <w:pPr>
        <w:pStyle w:val="TOC1"/>
        <w:rPr>
          <w:del w:id="281" w:author="Peter Dobson" w:date="2016-04-13T10:14:00Z"/>
          <w:rFonts w:asciiTheme="minorHAnsi" w:eastAsiaTheme="minorEastAsia" w:hAnsiTheme="minorHAnsi" w:cstheme="minorBidi"/>
          <w:b w:val="0"/>
          <w:bCs w:val="0"/>
          <w:caps w:val="0"/>
          <w:noProof/>
          <w:szCs w:val="22"/>
          <w:lang w:eastAsia="en-GB"/>
        </w:rPr>
      </w:pPr>
      <w:del w:id="282" w:author="Peter Dobson" w:date="2016-04-13T10:14:00Z">
        <w:r w:rsidRPr="009B67EB" w:rsidDel="009B67EB">
          <w:rPr>
            <w:rStyle w:val="Hyperlink"/>
            <w:b w:val="0"/>
            <w:bCs w:val="0"/>
            <w:caps w:val="0"/>
            <w:noProof/>
          </w:rPr>
          <w:delText>Document Revisions</w:delText>
        </w:r>
        <w:r w:rsidDel="009B67EB">
          <w:rPr>
            <w:noProof/>
            <w:webHidden/>
          </w:rPr>
          <w:tab/>
          <w:delText>1</w:delText>
        </w:r>
      </w:del>
    </w:p>
    <w:p w14:paraId="4447B24D" w14:textId="77777777" w:rsidR="009B67EB" w:rsidDel="009B67EB" w:rsidRDefault="009B67EB">
      <w:pPr>
        <w:pStyle w:val="TOC1"/>
        <w:rPr>
          <w:del w:id="283" w:author="Peter Dobson" w:date="2016-04-13T10:14:00Z"/>
          <w:rFonts w:asciiTheme="minorHAnsi" w:eastAsiaTheme="minorEastAsia" w:hAnsiTheme="minorHAnsi" w:cstheme="minorBidi"/>
          <w:b w:val="0"/>
          <w:bCs w:val="0"/>
          <w:caps w:val="0"/>
          <w:noProof/>
          <w:szCs w:val="22"/>
          <w:lang w:eastAsia="en-GB"/>
        </w:rPr>
      </w:pPr>
      <w:del w:id="284" w:author="Peter Dobson" w:date="2016-04-13T10:14:00Z">
        <w:r w:rsidRPr="009B67EB" w:rsidDel="009B67EB">
          <w:rPr>
            <w:rStyle w:val="Hyperlink"/>
            <w:b w:val="0"/>
            <w:bCs w:val="0"/>
            <w:caps w:val="0"/>
            <w:noProof/>
          </w:rPr>
          <w:delText>Table of Contents</w:delText>
        </w:r>
        <w:r w:rsidDel="009B67EB">
          <w:rPr>
            <w:noProof/>
            <w:webHidden/>
          </w:rPr>
          <w:tab/>
          <w:delText>3</w:delText>
        </w:r>
      </w:del>
    </w:p>
    <w:p w14:paraId="0D901C6D" w14:textId="77777777" w:rsidR="009B67EB" w:rsidDel="009B67EB" w:rsidRDefault="009B67EB">
      <w:pPr>
        <w:pStyle w:val="TOC1"/>
        <w:rPr>
          <w:del w:id="285" w:author="Peter Dobson" w:date="2016-04-13T10:14:00Z"/>
          <w:rFonts w:asciiTheme="minorHAnsi" w:eastAsiaTheme="minorEastAsia" w:hAnsiTheme="minorHAnsi" w:cstheme="minorBidi"/>
          <w:b w:val="0"/>
          <w:bCs w:val="0"/>
          <w:caps w:val="0"/>
          <w:noProof/>
          <w:szCs w:val="22"/>
          <w:lang w:eastAsia="en-GB"/>
        </w:rPr>
      </w:pPr>
      <w:del w:id="286" w:author="Peter Dobson" w:date="2016-04-13T10:14:00Z">
        <w:r w:rsidRPr="009B67EB" w:rsidDel="009B67EB">
          <w:rPr>
            <w:rStyle w:val="Hyperlink"/>
            <w:b w:val="0"/>
            <w:bCs w:val="0"/>
            <w:caps w:val="0"/>
            <w:noProof/>
          </w:rPr>
          <w:delText>Index of Tables</w:delText>
        </w:r>
        <w:r w:rsidDel="009B67EB">
          <w:rPr>
            <w:noProof/>
            <w:webHidden/>
          </w:rPr>
          <w:tab/>
          <w:delText>4</w:delText>
        </w:r>
      </w:del>
    </w:p>
    <w:p w14:paraId="6C9F3D03" w14:textId="77777777" w:rsidR="009B67EB" w:rsidDel="009B67EB" w:rsidRDefault="009B67EB">
      <w:pPr>
        <w:pStyle w:val="TOC1"/>
        <w:rPr>
          <w:del w:id="287" w:author="Peter Dobson" w:date="2016-04-13T10:14:00Z"/>
          <w:rFonts w:asciiTheme="minorHAnsi" w:eastAsiaTheme="minorEastAsia" w:hAnsiTheme="minorHAnsi" w:cstheme="minorBidi"/>
          <w:b w:val="0"/>
          <w:bCs w:val="0"/>
          <w:caps w:val="0"/>
          <w:noProof/>
          <w:szCs w:val="22"/>
          <w:lang w:eastAsia="en-GB"/>
        </w:rPr>
      </w:pPr>
      <w:del w:id="288" w:author="Peter Dobson" w:date="2016-04-13T10:14:00Z">
        <w:r w:rsidRPr="009B67EB" w:rsidDel="009B67EB">
          <w:rPr>
            <w:rStyle w:val="Hyperlink"/>
            <w:b w:val="0"/>
            <w:bCs w:val="0"/>
            <w:caps w:val="0"/>
            <w:noProof/>
          </w:rPr>
          <w:delText>Index of Figures</w:delText>
        </w:r>
        <w:r w:rsidDel="009B67EB">
          <w:rPr>
            <w:noProof/>
            <w:webHidden/>
          </w:rPr>
          <w:tab/>
          <w:delText>4</w:delText>
        </w:r>
      </w:del>
    </w:p>
    <w:p w14:paraId="33F49DDE" w14:textId="77777777" w:rsidR="009B67EB" w:rsidDel="009B67EB" w:rsidRDefault="009B67EB">
      <w:pPr>
        <w:pStyle w:val="TOC1"/>
        <w:rPr>
          <w:del w:id="289" w:author="Peter Dobson" w:date="2016-04-13T10:14:00Z"/>
          <w:rFonts w:asciiTheme="minorHAnsi" w:eastAsiaTheme="minorEastAsia" w:hAnsiTheme="minorHAnsi" w:cstheme="minorBidi"/>
          <w:b w:val="0"/>
          <w:bCs w:val="0"/>
          <w:caps w:val="0"/>
          <w:noProof/>
          <w:szCs w:val="22"/>
          <w:lang w:eastAsia="en-GB"/>
        </w:rPr>
      </w:pPr>
      <w:del w:id="290" w:author="Peter Dobson" w:date="2016-04-13T10:14:00Z">
        <w:r w:rsidRPr="009B67EB" w:rsidDel="009B67EB">
          <w:rPr>
            <w:rStyle w:val="Hyperlink"/>
            <w:b w:val="0"/>
            <w:bCs w:val="0"/>
            <w:caps w:val="0"/>
            <w:noProof/>
          </w:rPr>
          <w:delText>1</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Introduction</w:delText>
        </w:r>
        <w:r w:rsidDel="009B67EB">
          <w:rPr>
            <w:noProof/>
            <w:webHidden/>
          </w:rPr>
          <w:tab/>
          <w:delText>5</w:delText>
        </w:r>
      </w:del>
    </w:p>
    <w:p w14:paraId="4A591834" w14:textId="77777777" w:rsidR="009B67EB" w:rsidDel="009B67EB" w:rsidRDefault="009B67EB">
      <w:pPr>
        <w:pStyle w:val="TOC1"/>
        <w:rPr>
          <w:del w:id="291" w:author="Peter Dobson" w:date="2016-04-13T10:14:00Z"/>
          <w:rFonts w:asciiTheme="minorHAnsi" w:eastAsiaTheme="minorEastAsia" w:hAnsiTheme="minorHAnsi" w:cstheme="minorBidi"/>
          <w:b w:val="0"/>
          <w:bCs w:val="0"/>
          <w:caps w:val="0"/>
          <w:noProof/>
          <w:szCs w:val="22"/>
          <w:lang w:eastAsia="en-GB"/>
        </w:rPr>
      </w:pPr>
      <w:del w:id="292" w:author="Peter Dobson" w:date="2016-04-13T10:14:00Z">
        <w:r w:rsidRPr="009B67EB" w:rsidDel="009B67EB">
          <w:rPr>
            <w:rStyle w:val="Hyperlink"/>
            <w:b w:val="0"/>
            <w:bCs w:val="0"/>
            <w:caps w:val="0"/>
            <w:noProof/>
          </w:rPr>
          <w:delText>2</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How to use this guideline</w:delText>
        </w:r>
        <w:r w:rsidDel="009B67EB">
          <w:rPr>
            <w:noProof/>
            <w:webHidden/>
          </w:rPr>
          <w:tab/>
          <w:delText>5</w:delText>
        </w:r>
      </w:del>
    </w:p>
    <w:p w14:paraId="57025277" w14:textId="77777777" w:rsidR="009B67EB" w:rsidDel="009B67EB" w:rsidRDefault="009B67EB">
      <w:pPr>
        <w:pStyle w:val="TOC1"/>
        <w:rPr>
          <w:del w:id="293" w:author="Peter Dobson" w:date="2016-04-13T10:14:00Z"/>
          <w:rFonts w:asciiTheme="minorHAnsi" w:eastAsiaTheme="minorEastAsia" w:hAnsiTheme="minorHAnsi" w:cstheme="minorBidi"/>
          <w:b w:val="0"/>
          <w:bCs w:val="0"/>
          <w:caps w:val="0"/>
          <w:noProof/>
          <w:szCs w:val="22"/>
          <w:lang w:eastAsia="en-GB"/>
        </w:rPr>
      </w:pPr>
      <w:del w:id="294" w:author="Peter Dobson" w:date="2016-04-13T10:14:00Z">
        <w:r w:rsidRPr="009B67EB" w:rsidDel="009B67EB">
          <w:rPr>
            <w:rStyle w:val="Hyperlink"/>
            <w:b w:val="0"/>
            <w:bCs w:val="0"/>
            <w:caps w:val="0"/>
            <w:noProof/>
          </w:rPr>
          <w:delText>3</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AtoN Load Overview</w:delText>
        </w:r>
        <w:r w:rsidDel="009B67EB">
          <w:rPr>
            <w:noProof/>
            <w:webHidden/>
          </w:rPr>
          <w:tab/>
          <w:delText>5</w:delText>
        </w:r>
      </w:del>
    </w:p>
    <w:p w14:paraId="0F227554" w14:textId="77777777" w:rsidR="009B67EB" w:rsidDel="009B67EB" w:rsidRDefault="009B67EB">
      <w:pPr>
        <w:pStyle w:val="TOC2"/>
        <w:rPr>
          <w:del w:id="295" w:author="Peter Dobson" w:date="2016-04-13T10:14:00Z"/>
          <w:rFonts w:asciiTheme="minorHAnsi" w:eastAsiaTheme="minorEastAsia" w:hAnsiTheme="minorHAnsi" w:cstheme="minorBidi"/>
          <w:bCs w:val="0"/>
          <w:noProof/>
          <w:szCs w:val="22"/>
          <w:lang w:eastAsia="en-GB"/>
        </w:rPr>
      </w:pPr>
      <w:del w:id="296" w:author="Peter Dobson" w:date="2016-04-13T10:14:00Z">
        <w:r w:rsidRPr="009B67EB" w:rsidDel="009B67EB">
          <w:rPr>
            <w:rStyle w:val="Hyperlink"/>
            <w:bCs w:val="0"/>
            <w:noProof/>
          </w:rPr>
          <w:delText>3.1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Quiescent load</w:delText>
        </w:r>
        <w:r w:rsidDel="009B67EB">
          <w:rPr>
            <w:noProof/>
            <w:webHidden/>
          </w:rPr>
          <w:tab/>
          <w:delText>5</w:delText>
        </w:r>
      </w:del>
    </w:p>
    <w:p w14:paraId="37FBBFAE" w14:textId="77777777" w:rsidR="009B67EB" w:rsidDel="009B67EB" w:rsidRDefault="009B67EB">
      <w:pPr>
        <w:pStyle w:val="TOC2"/>
        <w:rPr>
          <w:del w:id="297" w:author="Peter Dobson" w:date="2016-04-13T10:14:00Z"/>
          <w:rFonts w:asciiTheme="minorHAnsi" w:eastAsiaTheme="minorEastAsia" w:hAnsiTheme="minorHAnsi" w:cstheme="minorBidi"/>
          <w:bCs w:val="0"/>
          <w:noProof/>
          <w:szCs w:val="22"/>
          <w:lang w:eastAsia="en-GB"/>
        </w:rPr>
      </w:pPr>
      <w:del w:id="298" w:author="Peter Dobson" w:date="2016-04-13T10:14:00Z">
        <w:r w:rsidRPr="009B67EB" w:rsidDel="009B67EB">
          <w:rPr>
            <w:rStyle w:val="Hyperlink"/>
            <w:bCs w:val="0"/>
            <w:noProof/>
          </w:rPr>
          <w:delText>3.2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Day/Night loads</w:delText>
        </w:r>
        <w:r w:rsidDel="009B67EB">
          <w:rPr>
            <w:noProof/>
            <w:webHidden/>
          </w:rPr>
          <w:tab/>
          <w:delText>5</w:delText>
        </w:r>
      </w:del>
    </w:p>
    <w:p w14:paraId="4FF53779" w14:textId="77777777" w:rsidR="009B67EB" w:rsidDel="009B67EB" w:rsidRDefault="009B67EB">
      <w:pPr>
        <w:pStyle w:val="TOC2"/>
        <w:rPr>
          <w:del w:id="299" w:author="Peter Dobson" w:date="2016-04-13T10:14:00Z"/>
          <w:rFonts w:asciiTheme="minorHAnsi" w:eastAsiaTheme="minorEastAsia" w:hAnsiTheme="minorHAnsi" w:cstheme="minorBidi"/>
          <w:bCs w:val="0"/>
          <w:noProof/>
          <w:szCs w:val="22"/>
          <w:lang w:eastAsia="en-GB"/>
        </w:rPr>
      </w:pPr>
      <w:del w:id="300" w:author="Peter Dobson" w:date="2016-04-13T10:14:00Z">
        <w:r w:rsidRPr="009B67EB" w:rsidDel="009B67EB">
          <w:rPr>
            <w:rStyle w:val="Hyperlink"/>
            <w:bCs w:val="0"/>
            <w:noProof/>
          </w:rPr>
          <w:delText>3.3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Power demand variation</w:delText>
        </w:r>
        <w:r w:rsidDel="009B67EB">
          <w:rPr>
            <w:noProof/>
            <w:webHidden/>
          </w:rPr>
          <w:tab/>
          <w:delText>6</w:delText>
        </w:r>
      </w:del>
    </w:p>
    <w:p w14:paraId="0D5DFED1" w14:textId="77777777" w:rsidR="009B67EB" w:rsidDel="009B67EB" w:rsidRDefault="009B67EB">
      <w:pPr>
        <w:pStyle w:val="TOC1"/>
        <w:rPr>
          <w:del w:id="301" w:author="Peter Dobson" w:date="2016-04-13T10:14:00Z"/>
          <w:rFonts w:asciiTheme="minorHAnsi" w:eastAsiaTheme="minorEastAsia" w:hAnsiTheme="minorHAnsi" w:cstheme="minorBidi"/>
          <w:b w:val="0"/>
          <w:bCs w:val="0"/>
          <w:caps w:val="0"/>
          <w:noProof/>
          <w:szCs w:val="22"/>
          <w:lang w:eastAsia="en-GB"/>
        </w:rPr>
      </w:pPr>
      <w:del w:id="302" w:author="Peter Dobson" w:date="2016-04-13T10:14:00Z">
        <w:r w:rsidRPr="009B67EB" w:rsidDel="009B67EB">
          <w:rPr>
            <w:rStyle w:val="Hyperlink"/>
            <w:b w:val="0"/>
            <w:bCs w:val="0"/>
            <w:caps w:val="0"/>
            <w:noProof/>
          </w:rPr>
          <w:delText>4</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Daily Loads including Seasonal Variations</w:delText>
        </w:r>
        <w:r w:rsidDel="009B67EB">
          <w:rPr>
            <w:noProof/>
            <w:webHidden/>
          </w:rPr>
          <w:tab/>
          <w:delText>6</w:delText>
        </w:r>
      </w:del>
    </w:p>
    <w:p w14:paraId="6A0553F1" w14:textId="77777777" w:rsidR="009B67EB" w:rsidDel="009B67EB" w:rsidRDefault="009B67EB">
      <w:pPr>
        <w:pStyle w:val="TOC2"/>
        <w:rPr>
          <w:del w:id="303" w:author="Peter Dobson" w:date="2016-04-13T10:14:00Z"/>
          <w:rFonts w:asciiTheme="minorHAnsi" w:eastAsiaTheme="minorEastAsia" w:hAnsiTheme="minorHAnsi" w:cstheme="minorBidi"/>
          <w:bCs w:val="0"/>
          <w:noProof/>
          <w:szCs w:val="22"/>
          <w:lang w:eastAsia="en-GB"/>
        </w:rPr>
      </w:pPr>
      <w:del w:id="304" w:author="Peter Dobson" w:date="2016-04-13T10:14:00Z">
        <w:r w:rsidRPr="009B67EB" w:rsidDel="009B67EB">
          <w:rPr>
            <w:rStyle w:val="Hyperlink"/>
            <w:bCs w:val="0"/>
            <w:noProof/>
          </w:rPr>
          <w:delText>4.1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Computation of Daily Loads</w:delText>
        </w:r>
        <w:r w:rsidDel="009B67EB">
          <w:rPr>
            <w:noProof/>
            <w:webHidden/>
          </w:rPr>
          <w:tab/>
          <w:delText>6</w:delText>
        </w:r>
      </w:del>
    </w:p>
    <w:p w14:paraId="69723158" w14:textId="77777777" w:rsidR="009B67EB" w:rsidDel="009B67EB" w:rsidRDefault="009B67EB">
      <w:pPr>
        <w:pStyle w:val="TOC3"/>
        <w:rPr>
          <w:del w:id="305" w:author="Peter Dobson" w:date="2016-04-13T10:14:00Z"/>
          <w:rFonts w:asciiTheme="minorHAnsi" w:eastAsiaTheme="minorEastAsia" w:hAnsiTheme="minorHAnsi" w:cstheme="minorBidi"/>
          <w:noProof/>
          <w:sz w:val="22"/>
          <w:szCs w:val="22"/>
          <w:lang w:eastAsia="en-GB"/>
        </w:rPr>
      </w:pPr>
      <w:del w:id="306" w:author="Peter Dobson" w:date="2016-04-13T10:14:00Z">
        <w:r w:rsidRPr="009B67EB" w:rsidDel="009B67EB">
          <w:rPr>
            <w:rStyle w:val="Hyperlink"/>
            <w:noProof/>
          </w:rPr>
          <w:delText>4.1.1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Duty cycle</w:delText>
        </w:r>
        <w:r w:rsidDel="009B67EB">
          <w:rPr>
            <w:noProof/>
            <w:webHidden/>
          </w:rPr>
          <w:tab/>
          <w:delText>6</w:delText>
        </w:r>
      </w:del>
    </w:p>
    <w:p w14:paraId="5CDBF347" w14:textId="77777777" w:rsidR="009B67EB" w:rsidDel="009B67EB" w:rsidRDefault="009B67EB">
      <w:pPr>
        <w:pStyle w:val="TOC2"/>
        <w:rPr>
          <w:del w:id="307" w:author="Peter Dobson" w:date="2016-04-13T10:14:00Z"/>
          <w:rFonts w:asciiTheme="minorHAnsi" w:eastAsiaTheme="minorEastAsia" w:hAnsiTheme="minorHAnsi" w:cstheme="minorBidi"/>
          <w:bCs w:val="0"/>
          <w:noProof/>
          <w:szCs w:val="22"/>
          <w:lang w:eastAsia="en-GB"/>
        </w:rPr>
      </w:pPr>
      <w:del w:id="308" w:author="Peter Dobson" w:date="2016-04-13T10:14:00Z">
        <w:r w:rsidRPr="009B67EB" w:rsidDel="009B67EB">
          <w:rPr>
            <w:rStyle w:val="Hyperlink"/>
            <w:bCs w:val="0"/>
            <w:noProof/>
          </w:rPr>
          <w:delText>4.2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Variation of Daily Loads</w:delText>
        </w:r>
        <w:r w:rsidDel="009B67EB">
          <w:rPr>
            <w:noProof/>
            <w:webHidden/>
          </w:rPr>
          <w:tab/>
          <w:delText>7</w:delText>
        </w:r>
      </w:del>
    </w:p>
    <w:p w14:paraId="7D10E3B9" w14:textId="77777777" w:rsidR="009B67EB" w:rsidDel="009B67EB" w:rsidRDefault="009B67EB">
      <w:pPr>
        <w:pStyle w:val="TOC1"/>
        <w:rPr>
          <w:del w:id="309" w:author="Peter Dobson" w:date="2016-04-13T10:14:00Z"/>
          <w:rFonts w:asciiTheme="minorHAnsi" w:eastAsiaTheme="minorEastAsia" w:hAnsiTheme="minorHAnsi" w:cstheme="minorBidi"/>
          <w:b w:val="0"/>
          <w:bCs w:val="0"/>
          <w:caps w:val="0"/>
          <w:noProof/>
          <w:szCs w:val="22"/>
          <w:lang w:eastAsia="en-GB"/>
        </w:rPr>
      </w:pPr>
      <w:del w:id="310" w:author="Peter Dobson" w:date="2016-04-13T10:14:00Z">
        <w:r w:rsidRPr="009B67EB" w:rsidDel="009B67EB">
          <w:rPr>
            <w:rStyle w:val="Hyperlink"/>
            <w:b w:val="0"/>
            <w:bCs w:val="0"/>
            <w:caps w:val="0"/>
            <w:noProof/>
          </w:rPr>
          <w:delText>5</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Actual Loads</w:delText>
        </w:r>
        <w:r w:rsidDel="009B67EB">
          <w:rPr>
            <w:noProof/>
            <w:webHidden/>
          </w:rPr>
          <w:tab/>
          <w:delText>9</w:delText>
        </w:r>
      </w:del>
    </w:p>
    <w:p w14:paraId="0BFD36DB" w14:textId="77777777" w:rsidR="009B67EB" w:rsidDel="009B67EB" w:rsidRDefault="009B67EB">
      <w:pPr>
        <w:pStyle w:val="TOC2"/>
        <w:rPr>
          <w:del w:id="311" w:author="Peter Dobson" w:date="2016-04-13T10:14:00Z"/>
          <w:rFonts w:asciiTheme="minorHAnsi" w:eastAsiaTheme="minorEastAsia" w:hAnsiTheme="minorHAnsi" w:cstheme="minorBidi"/>
          <w:bCs w:val="0"/>
          <w:noProof/>
          <w:szCs w:val="22"/>
          <w:lang w:eastAsia="en-GB"/>
        </w:rPr>
      </w:pPr>
      <w:del w:id="312" w:author="Peter Dobson" w:date="2016-04-13T10:14:00Z">
        <w:r w:rsidRPr="009B67EB" w:rsidDel="009B67EB">
          <w:rPr>
            <w:rStyle w:val="Hyperlink"/>
            <w:bCs w:val="0"/>
            <w:noProof/>
          </w:rPr>
          <w:delText>5.1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Incandescent Light Sources</w:delText>
        </w:r>
        <w:r w:rsidDel="009B67EB">
          <w:rPr>
            <w:noProof/>
            <w:webHidden/>
          </w:rPr>
          <w:tab/>
          <w:delText>9</w:delText>
        </w:r>
      </w:del>
    </w:p>
    <w:p w14:paraId="0C2E32C6" w14:textId="77777777" w:rsidR="009B67EB" w:rsidDel="009B67EB" w:rsidRDefault="009B67EB">
      <w:pPr>
        <w:pStyle w:val="TOC2"/>
        <w:rPr>
          <w:del w:id="313" w:author="Peter Dobson" w:date="2016-04-13T10:14:00Z"/>
          <w:rFonts w:asciiTheme="minorHAnsi" w:eastAsiaTheme="minorEastAsia" w:hAnsiTheme="minorHAnsi" w:cstheme="minorBidi"/>
          <w:bCs w:val="0"/>
          <w:noProof/>
          <w:szCs w:val="22"/>
          <w:lang w:eastAsia="en-GB"/>
        </w:rPr>
      </w:pPr>
      <w:del w:id="314" w:author="Peter Dobson" w:date="2016-04-13T10:14:00Z">
        <w:r w:rsidRPr="009B67EB" w:rsidDel="009B67EB">
          <w:rPr>
            <w:rStyle w:val="Hyperlink"/>
            <w:bCs w:val="0"/>
            <w:noProof/>
          </w:rPr>
          <w:lastRenderedPageBreak/>
          <w:delText>5.2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LED Light Sources</w:delText>
        </w:r>
        <w:r w:rsidDel="009B67EB">
          <w:rPr>
            <w:noProof/>
            <w:webHidden/>
          </w:rPr>
          <w:tab/>
          <w:delText>12</w:delText>
        </w:r>
      </w:del>
    </w:p>
    <w:p w14:paraId="635E86C8" w14:textId="77777777" w:rsidR="009B67EB" w:rsidDel="009B67EB" w:rsidRDefault="009B67EB">
      <w:pPr>
        <w:pStyle w:val="TOC3"/>
        <w:rPr>
          <w:del w:id="315" w:author="Peter Dobson" w:date="2016-04-13T10:14:00Z"/>
          <w:rFonts w:asciiTheme="minorHAnsi" w:eastAsiaTheme="minorEastAsia" w:hAnsiTheme="minorHAnsi" w:cstheme="minorBidi"/>
          <w:noProof/>
          <w:sz w:val="22"/>
          <w:szCs w:val="22"/>
          <w:lang w:eastAsia="en-GB"/>
        </w:rPr>
      </w:pPr>
      <w:del w:id="316" w:author="Peter Dobson" w:date="2016-04-13T10:14:00Z">
        <w:r w:rsidRPr="009B67EB" w:rsidDel="009B67EB">
          <w:rPr>
            <w:rStyle w:val="Hyperlink"/>
            <w:noProof/>
          </w:rPr>
          <w:delText>5.2.1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Passive Power Supply Circuitry</w:delText>
        </w:r>
        <w:r w:rsidDel="009B67EB">
          <w:rPr>
            <w:noProof/>
            <w:webHidden/>
          </w:rPr>
          <w:tab/>
          <w:delText>12</w:delText>
        </w:r>
      </w:del>
    </w:p>
    <w:p w14:paraId="3C6590FB" w14:textId="77777777" w:rsidR="009B67EB" w:rsidDel="009B67EB" w:rsidRDefault="009B67EB">
      <w:pPr>
        <w:pStyle w:val="TOC3"/>
        <w:rPr>
          <w:del w:id="317" w:author="Peter Dobson" w:date="2016-04-13T10:14:00Z"/>
          <w:rFonts w:asciiTheme="minorHAnsi" w:eastAsiaTheme="minorEastAsia" w:hAnsiTheme="minorHAnsi" w:cstheme="minorBidi"/>
          <w:noProof/>
          <w:sz w:val="22"/>
          <w:szCs w:val="22"/>
          <w:lang w:eastAsia="en-GB"/>
        </w:rPr>
      </w:pPr>
      <w:del w:id="318" w:author="Peter Dobson" w:date="2016-04-13T10:14:00Z">
        <w:r w:rsidRPr="009B67EB" w:rsidDel="009B67EB">
          <w:rPr>
            <w:rStyle w:val="Hyperlink"/>
            <w:noProof/>
          </w:rPr>
          <w:delText>5.2.2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Active Linear Power Supply Circuitry</w:delText>
        </w:r>
        <w:r w:rsidDel="009B67EB">
          <w:rPr>
            <w:noProof/>
            <w:webHidden/>
          </w:rPr>
          <w:tab/>
          <w:delText>12</w:delText>
        </w:r>
      </w:del>
    </w:p>
    <w:p w14:paraId="1F77BD5C" w14:textId="77777777" w:rsidR="009B67EB" w:rsidDel="009B67EB" w:rsidRDefault="009B67EB">
      <w:pPr>
        <w:pStyle w:val="TOC3"/>
        <w:rPr>
          <w:del w:id="319" w:author="Peter Dobson" w:date="2016-04-13T10:14:00Z"/>
          <w:rFonts w:asciiTheme="minorHAnsi" w:eastAsiaTheme="minorEastAsia" w:hAnsiTheme="minorHAnsi" w:cstheme="minorBidi"/>
          <w:noProof/>
          <w:sz w:val="22"/>
          <w:szCs w:val="22"/>
          <w:lang w:eastAsia="en-GB"/>
        </w:rPr>
      </w:pPr>
      <w:del w:id="320" w:author="Peter Dobson" w:date="2016-04-13T10:14:00Z">
        <w:r w:rsidRPr="009B67EB" w:rsidDel="009B67EB">
          <w:rPr>
            <w:rStyle w:val="Hyperlink"/>
            <w:noProof/>
          </w:rPr>
          <w:delText>5.2.3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Switching Power Supply Circuitry</w:delText>
        </w:r>
        <w:r w:rsidDel="009B67EB">
          <w:rPr>
            <w:noProof/>
            <w:webHidden/>
          </w:rPr>
          <w:tab/>
          <w:delText>12</w:delText>
        </w:r>
      </w:del>
    </w:p>
    <w:p w14:paraId="4FA83389" w14:textId="77777777" w:rsidR="009B67EB" w:rsidDel="009B67EB" w:rsidRDefault="009B67EB">
      <w:pPr>
        <w:pStyle w:val="TOC3"/>
        <w:rPr>
          <w:del w:id="321" w:author="Peter Dobson" w:date="2016-04-13T10:14:00Z"/>
          <w:rFonts w:asciiTheme="minorHAnsi" w:eastAsiaTheme="minorEastAsia" w:hAnsiTheme="minorHAnsi" w:cstheme="minorBidi"/>
          <w:noProof/>
          <w:sz w:val="22"/>
          <w:szCs w:val="22"/>
          <w:lang w:eastAsia="en-GB"/>
        </w:rPr>
      </w:pPr>
      <w:del w:id="322" w:author="Peter Dobson" w:date="2016-04-13T10:14:00Z">
        <w:r w:rsidRPr="009B67EB" w:rsidDel="009B67EB">
          <w:rPr>
            <w:rStyle w:val="Hyperlink"/>
            <w:noProof/>
          </w:rPr>
          <w:delText>5.2.4</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Complex LED Light Sources</w:delText>
        </w:r>
        <w:r w:rsidDel="009B67EB">
          <w:rPr>
            <w:noProof/>
            <w:webHidden/>
          </w:rPr>
          <w:tab/>
          <w:delText>13</w:delText>
        </w:r>
      </w:del>
    </w:p>
    <w:p w14:paraId="02CDE2B1" w14:textId="77777777" w:rsidR="009B67EB" w:rsidDel="009B67EB" w:rsidRDefault="009B67EB">
      <w:pPr>
        <w:pStyle w:val="TOC2"/>
        <w:rPr>
          <w:del w:id="323" w:author="Peter Dobson" w:date="2016-04-13T10:14:00Z"/>
          <w:rFonts w:asciiTheme="minorHAnsi" w:eastAsiaTheme="minorEastAsia" w:hAnsiTheme="minorHAnsi" w:cstheme="minorBidi"/>
          <w:bCs w:val="0"/>
          <w:noProof/>
          <w:szCs w:val="22"/>
          <w:lang w:eastAsia="en-GB"/>
        </w:rPr>
      </w:pPr>
      <w:del w:id="324" w:author="Peter Dobson" w:date="2016-04-13T10:14:00Z">
        <w:r w:rsidRPr="009B67EB" w:rsidDel="009B67EB">
          <w:rPr>
            <w:rStyle w:val="Hyperlink"/>
            <w:bCs w:val="0"/>
            <w:noProof/>
            <w:lang w:val="en-US"/>
          </w:rPr>
          <w:delText>5.3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lang w:val="en-US"/>
          </w:rPr>
          <w:delText>Metal Halide</w:delText>
        </w:r>
        <w:r w:rsidDel="009B67EB">
          <w:rPr>
            <w:noProof/>
            <w:webHidden/>
          </w:rPr>
          <w:tab/>
          <w:delText>14</w:delText>
        </w:r>
      </w:del>
    </w:p>
    <w:p w14:paraId="2F7E6490" w14:textId="77777777" w:rsidR="009B67EB" w:rsidDel="009B67EB" w:rsidRDefault="009B67EB">
      <w:pPr>
        <w:pStyle w:val="TOC2"/>
        <w:rPr>
          <w:del w:id="325" w:author="Peter Dobson" w:date="2016-04-13T10:14:00Z"/>
          <w:rFonts w:asciiTheme="minorHAnsi" w:eastAsiaTheme="minorEastAsia" w:hAnsiTheme="minorHAnsi" w:cstheme="minorBidi"/>
          <w:bCs w:val="0"/>
          <w:noProof/>
          <w:szCs w:val="22"/>
          <w:lang w:eastAsia="en-GB"/>
        </w:rPr>
      </w:pPr>
      <w:del w:id="326" w:author="Peter Dobson" w:date="2016-04-13T10:14:00Z">
        <w:r w:rsidRPr="009B67EB" w:rsidDel="009B67EB">
          <w:rPr>
            <w:rStyle w:val="Hyperlink"/>
            <w:bCs w:val="0"/>
            <w:noProof/>
          </w:rPr>
          <w:delText>5.4</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Flasher / Control</w:delText>
        </w:r>
        <w:r w:rsidDel="009B67EB">
          <w:rPr>
            <w:noProof/>
            <w:webHidden/>
          </w:rPr>
          <w:tab/>
          <w:delText>14</w:delText>
        </w:r>
      </w:del>
    </w:p>
    <w:p w14:paraId="1EE4AE00" w14:textId="77777777" w:rsidR="009B67EB" w:rsidDel="009B67EB" w:rsidRDefault="009B67EB">
      <w:pPr>
        <w:pStyle w:val="TOC2"/>
        <w:rPr>
          <w:del w:id="327" w:author="Peter Dobson" w:date="2016-04-13T10:14:00Z"/>
          <w:rFonts w:asciiTheme="minorHAnsi" w:eastAsiaTheme="minorEastAsia" w:hAnsiTheme="minorHAnsi" w:cstheme="minorBidi"/>
          <w:bCs w:val="0"/>
          <w:noProof/>
          <w:szCs w:val="22"/>
          <w:lang w:eastAsia="en-GB"/>
        </w:rPr>
      </w:pPr>
      <w:del w:id="328" w:author="Peter Dobson" w:date="2016-04-13T10:14:00Z">
        <w:r w:rsidRPr="009B67EB" w:rsidDel="009B67EB">
          <w:rPr>
            <w:rStyle w:val="Hyperlink"/>
            <w:bCs w:val="0"/>
            <w:noProof/>
          </w:rPr>
          <w:delText>5.5</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Self-contained Lanterns</w:delText>
        </w:r>
        <w:r w:rsidDel="009B67EB">
          <w:rPr>
            <w:noProof/>
            <w:webHidden/>
          </w:rPr>
          <w:tab/>
          <w:delText>15</w:delText>
        </w:r>
      </w:del>
    </w:p>
    <w:p w14:paraId="45F3FDA2" w14:textId="77777777" w:rsidR="009B67EB" w:rsidDel="009B67EB" w:rsidRDefault="009B67EB">
      <w:pPr>
        <w:pStyle w:val="TOC2"/>
        <w:rPr>
          <w:del w:id="329" w:author="Peter Dobson" w:date="2016-04-13T10:14:00Z"/>
          <w:rFonts w:asciiTheme="minorHAnsi" w:eastAsiaTheme="minorEastAsia" w:hAnsiTheme="minorHAnsi" w:cstheme="minorBidi"/>
          <w:bCs w:val="0"/>
          <w:noProof/>
          <w:szCs w:val="22"/>
          <w:lang w:eastAsia="en-GB"/>
        </w:rPr>
      </w:pPr>
      <w:del w:id="330" w:author="Peter Dobson" w:date="2016-04-13T10:14:00Z">
        <w:r w:rsidRPr="009B67EB" w:rsidDel="009B67EB">
          <w:rPr>
            <w:rStyle w:val="Hyperlink"/>
            <w:bCs w:val="0"/>
            <w:noProof/>
          </w:rPr>
          <w:delText>5.6</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Optic Rotation</w:delText>
        </w:r>
        <w:r w:rsidDel="009B67EB">
          <w:rPr>
            <w:noProof/>
            <w:webHidden/>
          </w:rPr>
          <w:tab/>
          <w:delText>15</w:delText>
        </w:r>
      </w:del>
    </w:p>
    <w:p w14:paraId="3C55FC34" w14:textId="77777777" w:rsidR="009B67EB" w:rsidDel="009B67EB" w:rsidRDefault="009B67EB">
      <w:pPr>
        <w:pStyle w:val="TOC3"/>
        <w:rPr>
          <w:del w:id="331" w:author="Peter Dobson" w:date="2016-04-13T10:14:00Z"/>
          <w:rFonts w:asciiTheme="minorHAnsi" w:eastAsiaTheme="minorEastAsia" w:hAnsiTheme="minorHAnsi" w:cstheme="minorBidi"/>
          <w:noProof/>
          <w:sz w:val="22"/>
          <w:szCs w:val="22"/>
          <w:lang w:eastAsia="en-GB"/>
        </w:rPr>
      </w:pPr>
      <w:del w:id="332" w:author="Peter Dobson" w:date="2016-04-13T10:14:00Z">
        <w:r w:rsidRPr="009B67EB" w:rsidDel="009B67EB">
          <w:rPr>
            <w:rStyle w:val="Hyperlink"/>
            <w:noProof/>
          </w:rPr>
          <w:delText>5.6.1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Optic Rotation Control</w:delText>
        </w:r>
        <w:r w:rsidDel="009B67EB">
          <w:rPr>
            <w:noProof/>
            <w:webHidden/>
          </w:rPr>
          <w:tab/>
          <w:delText>15</w:delText>
        </w:r>
      </w:del>
    </w:p>
    <w:p w14:paraId="49B93440" w14:textId="77777777" w:rsidR="009B67EB" w:rsidDel="009B67EB" w:rsidRDefault="009B67EB">
      <w:pPr>
        <w:pStyle w:val="TOC2"/>
        <w:rPr>
          <w:del w:id="333" w:author="Peter Dobson" w:date="2016-04-13T10:14:00Z"/>
          <w:rFonts w:asciiTheme="minorHAnsi" w:eastAsiaTheme="minorEastAsia" w:hAnsiTheme="minorHAnsi" w:cstheme="minorBidi"/>
          <w:bCs w:val="0"/>
          <w:noProof/>
          <w:szCs w:val="22"/>
          <w:lang w:eastAsia="en-GB"/>
        </w:rPr>
      </w:pPr>
      <w:del w:id="334" w:author="Peter Dobson" w:date="2016-04-13T10:14:00Z">
        <w:r w:rsidRPr="009B67EB" w:rsidDel="009B67EB">
          <w:rPr>
            <w:rStyle w:val="Hyperlink"/>
            <w:bCs w:val="0"/>
            <w:noProof/>
          </w:rPr>
          <w:delText>5.7</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Sound Signal</w:delText>
        </w:r>
        <w:r w:rsidDel="009B67EB">
          <w:rPr>
            <w:noProof/>
            <w:webHidden/>
          </w:rPr>
          <w:tab/>
          <w:delText>15</w:delText>
        </w:r>
      </w:del>
    </w:p>
    <w:p w14:paraId="61166187" w14:textId="77777777" w:rsidR="009B67EB" w:rsidDel="009B67EB" w:rsidRDefault="009B67EB">
      <w:pPr>
        <w:pStyle w:val="TOC3"/>
        <w:rPr>
          <w:del w:id="335" w:author="Peter Dobson" w:date="2016-04-13T10:14:00Z"/>
          <w:rFonts w:asciiTheme="minorHAnsi" w:eastAsiaTheme="minorEastAsia" w:hAnsiTheme="minorHAnsi" w:cstheme="minorBidi"/>
          <w:noProof/>
          <w:sz w:val="22"/>
          <w:szCs w:val="22"/>
          <w:lang w:eastAsia="en-GB"/>
        </w:rPr>
      </w:pPr>
      <w:del w:id="336" w:author="Peter Dobson" w:date="2016-04-13T10:14:00Z">
        <w:r w:rsidRPr="009B67EB" w:rsidDel="009B67EB">
          <w:rPr>
            <w:rStyle w:val="Hyperlink"/>
            <w:noProof/>
          </w:rPr>
          <w:delText>5.7.1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Sound Signal Control</w:delText>
        </w:r>
        <w:r w:rsidDel="009B67EB">
          <w:rPr>
            <w:noProof/>
            <w:webHidden/>
          </w:rPr>
          <w:tab/>
          <w:delText>16</w:delText>
        </w:r>
      </w:del>
    </w:p>
    <w:p w14:paraId="32A84F8F" w14:textId="77777777" w:rsidR="009B67EB" w:rsidDel="009B67EB" w:rsidRDefault="009B67EB">
      <w:pPr>
        <w:pStyle w:val="TOC2"/>
        <w:rPr>
          <w:del w:id="337" w:author="Peter Dobson" w:date="2016-04-13T10:14:00Z"/>
          <w:rFonts w:asciiTheme="minorHAnsi" w:eastAsiaTheme="minorEastAsia" w:hAnsiTheme="minorHAnsi" w:cstheme="minorBidi"/>
          <w:bCs w:val="0"/>
          <w:noProof/>
          <w:szCs w:val="22"/>
          <w:lang w:eastAsia="en-GB"/>
        </w:rPr>
      </w:pPr>
      <w:del w:id="338" w:author="Peter Dobson" w:date="2016-04-13T10:14:00Z">
        <w:r w:rsidRPr="009B67EB" w:rsidDel="009B67EB">
          <w:rPr>
            <w:rStyle w:val="Hyperlink"/>
            <w:bCs w:val="0"/>
            <w:noProof/>
          </w:rPr>
          <w:delText>5.8</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Visibility Detector</w:delText>
        </w:r>
        <w:r w:rsidDel="009B67EB">
          <w:rPr>
            <w:noProof/>
            <w:webHidden/>
          </w:rPr>
          <w:tab/>
          <w:delText>16</w:delText>
        </w:r>
      </w:del>
    </w:p>
    <w:p w14:paraId="7E0100C7" w14:textId="77777777" w:rsidR="009B67EB" w:rsidDel="009B67EB" w:rsidRDefault="009B67EB">
      <w:pPr>
        <w:pStyle w:val="TOC2"/>
        <w:rPr>
          <w:del w:id="339" w:author="Peter Dobson" w:date="2016-04-13T10:14:00Z"/>
          <w:rFonts w:asciiTheme="minorHAnsi" w:eastAsiaTheme="minorEastAsia" w:hAnsiTheme="minorHAnsi" w:cstheme="minorBidi"/>
          <w:bCs w:val="0"/>
          <w:noProof/>
          <w:szCs w:val="22"/>
          <w:lang w:eastAsia="en-GB"/>
        </w:rPr>
      </w:pPr>
      <w:del w:id="340" w:author="Peter Dobson" w:date="2016-04-13T10:14:00Z">
        <w:r w:rsidRPr="009B67EB" w:rsidDel="009B67EB">
          <w:rPr>
            <w:rStyle w:val="Hyperlink"/>
            <w:bCs w:val="0"/>
            <w:noProof/>
          </w:rPr>
          <w:delText>5.9</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Control and Monitoring Systems</w:delText>
        </w:r>
        <w:r w:rsidDel="009B67EB">
          <w:rPr>
            <w:noProof/>
            <w:webHidden/>
          </w:rPr>
          <w:tab/>
          <w:delText>16</w:delText>
        </w:r>
      </w:del>
    </w:p>
    <w:p w14:paraId="0787DEB6" w14:textId="77777777" w:rsidR="009B67EB" w:rsidDel="009B67EB" w:rsidRDefault="009B67EB">
      <w:pPr>
        <w:pStyle w:val="TOC3"/>
        <w:rPr>
          <w:del w:id="341" w:author="Peter Dobson" w:date="2016-04-13T10:14:00Z"/>
          <w:rFonts w:asciiTheme="minorHAnsi" w:eastAsiaTheme="minorEastAsia" w:hAnsiTheme="minorHAnsi" w:cstheme="minorBidi"/>
          <w:noProof/>
          <w:sz w:val="22"/>
          <w:szCs w:val="22"/>
          <w:lang w:eastAsia="en-GB"/>
        </w:rPr>
      </w:pPr>
      <w:del w:id="342" w:author="Peter Dobson" w:date="2016-04-13T10:14:00Z">
        <w:r w:rsidRPr="009B67EB" w:rsidDel="009B67EB">
          <w:rPr>
            <w:rStyle w:val="Hyperlink"/>
            <w:noProof/>
          </w:rPr>
          <w:delText>5.9.1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Control Equipment</w:delText>
        </w:r>
        <w:r w:rsidDel="009B67EB">
          <w:rPr>
            <w:noProof/>
            <w:webHidden/>
          </w:rPr>
          <w:tab/>
          <w:delText>16</w:delText>
        </w:r>
      </w:del>
    </w:p>
    <w:p w14:paraId="0277AEE2" w14:textId="77777777" w:rsidR="009B67EB" w:rsidDel="009B67EB" w:rsidRDefault="009B67EB">
      <w:pPr>
        <w:pStyle w:val="TOC3"/>
        <w:rPr>
          <w:del w:id="343" w:author="Peter Dobson" w:date="2016-04-13T10:14:00Z"/>
          <w:rFonts w:asciiTheme="minorHAnsi" w:eastAsiaTheme="minorEastAsia" w:hAnsiTheme="minorHAnsi" w:cstheme="minorBidi"/>
          <w:noProof/>
          <w:sz w:val="22"/>
          <w:szCs w:val="22"/>
          <w:lang w:eastAsia="en-GB"/>
        </w:rPr>
      </w:pPr>
      <w:del w:id="344" w:author="Peter Dobson" w:date="2016-04-13T10:14:00Z">
        <w:r w:rsidRPr="009B67EB" w:rsidDel="009B67EB">
          <w:rPr>
            <w:rStyle w:val="Hyperlink"/>
            <w:noProof/>
          </w:rPr>
          <w:delText>5.9.2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Monitor Systems</w:delText>
        </w:r>
        <w:r w:rsidDel="009B67EB">
          <w:rPr>
            <w:noProof/>
            <w:webHidden/>
          </w:rPr>
          <w:tab/>
          <w:delText>17</w:delText>
        </w:r>
      </w:del>
    </w:p>
    <w:p w14:paraId="447CC182" w14:textId="77777777" w:rsidR="009B67EB" w:rsidDel="009B67EB" w:rsidRDefault="009B67EB">
      <w:pPr>
        <w:pStyle w:val="TOC2"/>
        <w:rPr>
          <w:del w:id="345" w:author="Peter Dobson" w:date="2016-04-13T10:14:00Z"/>
          <w:rFonts w:asciiTheme="minorHAnsi" w:eastAsiaTheme="minorEastAsia" w:hAnsiTheme="minorHAnsi" w:cstheme="minorBidi"/>
          <w:bCs w:val="0"/>
          <w:noProof/>
          <w:szCs w:val="22"/>
          <w:lang w:eastAsia="en-GB"/>
        </w:rPr>
      </w:pPr>
      <w:del w:id="346" w:author="Peter Dobson" w:date="2016-04-13T10:14:00Z">
        <w:r w:rsidRPr="009B67EB" w:rsidDel="009B67EB">
          <w:rPr>
            <w:rStyle w:val="Hyperlink"/>
            <w:bCs w:val="0"/>
            <w:noProof/>
          </w:rPr>
          <w:delText>5.10</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Charge Controller</w:delText>
        </w:r>
        <w:r w:rsidDel="009B67EB">
          <w:rPr>
            <w:noProof/>
            <w:webHidden/>
          </w:rPr>
          <w:tab/>
          <w:delText>17</w:delText>
        </w:r>
      </w:del>
    </w:p>
    <w:p w14:paraId="011874EB" w14:textId="77777777" w:rsidR="009B67EB" w:rsidDel="009B67EB" w:rsidRDefault="009B67EB">
      <w:pPr>
        <w:pStyle w:val="TOC2"/>
        <w:rPr>
          <w:del w:id="347" w:author="Peter Dobson" w:date="2016-04-13T10:14:00Z"/>
          <w:rFonts w:asciiTheme="minorHAnsi" w:eastAsiaTheme="minorEastAsia" w:hAnsiTheme="minorHAnsi" w:cstheme="minorBidi"/>
          <w:bCs w:val="0"/>
          <w:noProof/>
          <w:szCs w:val="22"/>
          <w:lang w:eastAsia="en-GB"/>
        </w:rPr>
      </w:pPr>
      <w:del w:id="348" w:author="Peter Dobson" w:date="2016-04-13T10:14:00Z">
        <w:r w:rsidRPr="009B67EB" w:rsidDel="009B67EB">
          <w:rPr>
            <w:rStyle w:val="Hyperlink"/>
            <w:bCs w:val="0"/>
            <w:noProof/>
          </w:rPr>
          <w:delText>5.11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AIS</w:delText>
        </w:r>
        <w:r w:rsidDel="009B67EB">
          <w:rPr>
            <w:noProof/>
            <w:webHidden/>
          </w:rPr>
          <w:tab/>
          <w:delText>18</w:delText>
        </w:r>
      </w:del>
    </w:p>
    <w:p w14:paraId="224A19F0" w14:textId="77777777" w:rsidR="009B67EB" w:rsidDel="009B67EB" w:rsidRDefault="009B67EB">
      <w:pPr>
        <w:pStyle w:val="TOC3"/>
        <w:rPr>
          <w:del w:id="349" w:author="Peter Dobson" w:date="2016-04-13T10:14:00Z"/>
          <w:rFonts w:asciiTheme="minorHAnsi" w:eastAsiaTheme="minorEastAsia" w:hAnsiTheme="minorHAnsi" w:cstheme="minorBidi"/>
          <w:noProof/>
          <w:sz w:val="22"/>
          <w:szCs w:val="22"/>
          <w:lang w:eastAsia="en-GB"/>
        </w:rPr>
      </w:pPr>
      <w:del w:id="350" w:author="Peter Dobson" w:date="2016-04-13T10:14:00Z">
        <w:r w:rsidRPr="009B67EB" w:rsidDel="009B67EB">
          <w:rPr>
            <w:rStyle w:val="Hyperlink"/>
            <w:noProof/>
          </w:rPr>
          <w:delText>5.11.1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General</w:delText>
        </w:r>
        <w:r w:rsidDel="009B67EB">
          <w:rPr>
            <w:noProof/>
            <w:webHidden/>
          </w:rPr>
          <w:tab/>
          <w:delText>18</w:delText>
        </w:r>
      </w:del>
    </w:p>
    <w:p w14:paraId="0FD1D95E" w14:textId="77777777" w:rsidR="009B67EB" w:rsidDel="009B67EB" w:rsidRDefault="009B67EB">
      <w:pPr>
        <w:pStyle w:val="TOC3"/>
        <w:rPr>
          <w:del w:id="351" w:author="Peter Dobson" w:date="2016-04-13T10:14:00Z"/>
          <w:rFonts w:asciiTheme="minorHAnsi" w:eastAsiaTheme="minorEastAsia" w:hAnsiTheme="minorHAnsi" w:cstheme="minorBidi"/>
          <w:noProof/>
          <w:sz w:val="22"/>
          <w:szCs w:val="22"/>
          <w:lang w:eastAsia="en-GB"/>
        </w:rPr>
      </w:pPr>
      <w:del w:id="352" w:author="Peter Dobson" w:date="2016-04-13T10:14:00Z">
        <w:r w:rsidRPr="009B67EB" w:rsidDel="009B67EB">
          <w:rPr>
            <w:rStyle w:val="Hyperlink"/>
            <w:noProof/>
          </w:rPr>
          <w:delText>5.11.2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Calculation of the power requirements</w:delText>
        </w:r>
        <w:r w:rsidDel="009B67EB">
          <w:rPr>
            <w:noProof/>
            <w:webHidden/>
          </w:rPr>
          <w:tab/>
          <w:delText>18</w:delText>
        </w:r>
      </w:del>
    </w:p>
    <w:p w14:paraId="008CAD94" w14:textId="77777777" w:rsidR="009B67EB" w:rsidDel="009B67EB" w:rsidRDefault="009B67EB">
      <w:pPr>
        <w:pStyle w:val="TOC3"/>
        <w:rPr>
          <w:del w:id="353" w:author="Peter Dobson" w:date="2016-04-13T10:14:00Z"/>
          <w:rFonts w:asciiTheme="minorHAnsi" w:eastAsiaTheme="minorEastAsia" w:hAnsiTheme="minorHAnsi" w:cstheme="minorBidi"/>
          <w:noProof/>
          <w:sz w:val="22"/>
          <w:szCs w:val="22"/>
          <w:lang w:eastAsia="en-GB"/>
        </w:rPr>
      </w:pPr>
      <w:del w:id="354" w:author="Peter Dobson" w:date="2016-04-13T10:14:00Z">
        <w:r w:rsidRPr="009B67EB" w:rsidDel="009B67EB">
          <w:rPr>
            <w:rStyle w:val="Hyperlink"/>
            <w:noProof/>
          </w:rPr>
          <w:delText>5.11.3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FATDMA Operation</w:delText>
        </w:r>
        <w:r w:rsidDel="009B67EB">
          <w:rPr>
            <w:noProof/>
            <w:webHidden/>
          </w:rPr>
          <w:tab/>
          <w:delText>19</w:delText>
        </w:r>
      </w:del>
    </w:p>
    <w:p w14:paraId="2FEBA7FF" w14:textId="77777777" w:rsidR="009B67EB" w:rsidDel="009B67EB" w:rsidRDefault="009B67EB">
      <w:pPr>
        <w:pStyle w:val="TOC2"/>
        <w:rPr>
          <w:del w:id="355" w:author="Peter Dobson" w:date="2016-04-13T10:14:00Z"/>
          <w:rFonts w:asciiTheme="minorHAnsi" w:eastAsiaTheme="minorEastAsia" w:hAnsiTheme="minorHAnsi" w:cstheme="minorBidi"/>
          <w:bCs w:val="0"/>
          <w:noProof/>
          <w:szCs w:val="22"/>
          <w:lang w:eastAsia="en-GB"/>
        </w:rPr>
      </w:pPr>
      <w:del w:id="356" w:author="Peter Dobson" w:date="2016-04-13T10:14:00Z">
        <w:r w:rsidRPr="009B67EB" w:rsidDel="009B67EB">
          <w:rPr>
            <w:rStyle w:val="Hyperlink"/>
            <w:bCs w:val="0"/>
            <w:noProof/>
          </w:rPr>
          <w:delText>5.12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RACON</w:delText>
        </w:r>
        <w:r w:rsidDel="009B67EB">
          <w:rPr>
            <w:noProof/>
            <w:webHidden/>
          </w:rPr>
          <w:tab/>
          <w:delText>19</w:delText>
        </w:r>
      </w:del>
    </w:p>
    <w:p w14:paraId="7E98BDAF" w14:textId="77777777" w:rsidR="009B67EB" w:rsidDel="009B67EB" w:rsidRDefault="009B67EB">
      <w:pPr>
        <w:pStyle w:val="TOC2"/>
        <w:rPr>
          <w:del w:id="357" w:author="Peter Dobson" w:date="2016-04-13T10:14:00Z"/>
          <w:rFonts w:asciiTheme="minorHAnsi" w:eastAsiaTheme="minorEastAsia" w:hAnsiTheme="minorHAnsi" w:cstheme="minorBidi"/>
          <w:bCs w:val="0"/>
          <w:noProof/>
          <w:szCs w:val="22"/>
          <w:lang w:eastAsia="en-GB"/>
        </w:rPr>
      </w:pPr>
      <w:del w:id="358" w:author="Peter Dobson" w:date="2016-04-13T10:14:00Z">
        <w:r w:rsidRPr="009B67EB" w:rsidDel="009B67EB">
          <w:rPr>
            <w:rStyle w:val="Hyperlink"/>
            <w:bCs w:val="0"/>
            <w:noProof/>
          </w:rPr>
          <w:delText>5.13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DGPS</w:delText>
        </w:r>
        <w:r w:rsidDel="009B67EB">
          <w:rPr>
            <w:noProof/>
            <w:webHidden/>
          </w:rPr>
          <w:tab/>
          <w:delText>19</w:delText>
        </w:r>
      </w:del>
    </w:p>
    <w:p w14:paraId="44B1E0AE" w14:textId="77777777" w:rsidR="009B67EB" w:rsidDel="009B67EB" w:rsidRDefault="009B67EB">
      <w:pPr>
        <w:pStyle w:val="TOC1"/>
        <w:rPr>
          <w:del w:id="359" w:author="Peter Dobson" w:date="2016-04-13T10:14:00Z"/>
          <w:rFonts w:asciiTheme="minorHAnsi" w:eastAsiaTheme="minorEastAsia" w:hAnsiTheme="minorHAnsi" w:cstheme="minorBidi"/>
          <w:b w:val="0"/>
          <w:bCs w:val="0"/>
          <w:caps w:val="0"/>
          <w:noProof/>
          <w:szCs w:val="22"/>
          <w:lang w:eastAsia="en-GB"/>
        </w:rPr>
      </w:pPr>
      <w:del w:id="360" w:author="Peter Dobson" w:date="2016-04-13T10:14:00Z">
        <w:r w:rsidRPr="009B67EB" w:rsidDel="009B67EB">
          <w:rPr>
            <w:rStyle w:val="Hyperlink"/>
            <w:b w:val="0"/>
            <w:bCs w:val="0"/>
            <w:caps w:val="0"/>
            <w:noProof/>
          </w:rPr>
          <w:delText>6</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Other Loads</w:delText>
        </w:r>
        <w:r w:rsidDel="009B67EB">
          <w:rPr>
            <w:noProof/>
            <w:webHidden/>
          </w:rPr>
          <w:tab/>
          <w:delText>19</w:delText>
        </w:r>
      </w:del>
    </w:p>
    <w:p w14:paraId="770541A8" w14:textId="77777777" w:rsidR="009B67EB" w:rsidDel="009B67EB" w:rsidRDefault="009B67EB">
      <w:pPr>
        <w:pStyle w:val="TOC2"/>
        <w:rPr>
          <w:del w:id="361" w:author="Peter Dobson" w:date="2016-04-13T10:14:00Z"/>
          <w:rFonts w:asciiTheme="minorHAnsi" w:eastAsiaTheme="minorEastAsia" w:hAnsiTheme="minorHAnsi" w:cstheme="minorBidi"/>
          <w:bCs w:val="0"/>
          <w:noProof/>
          <w:szCs w:val="22"/>
          <w:lang w:eastAsia="en-GB"/>
        </w:rPr>
      </w:pPr>
      <w:del w:id="362" w:author="Peter Dobson" w:date="2016-04-13T10:14:00Z">
        <w:r w:rsidRPr="009B67EB" w:rsidDel="009B67EB">
          <w:rPr>
            <w:rStyle w:val="Hyperlink"/>
            <w:bCs w:val="0"/>
            <w:noProof/>
          </w:rPr>
          <w:delText>6.1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Complementary Loads</w:delText>
        </w:r>
        <w:r w:rsidDel="009B67EB">
          <w:rPr>
            <w:noProof/>
            <w:webHidden/>
          </w:rPr>
          <w:tab/>
          <w:delText>19</w:delText>
        </w:r>
      </w:del>
    </w:p>
    <w:p w14:paraId="1FB4D10E" w14:textId="77777777" w:rsidR="009B67EB" w:rsidDel="009B67EB" w:rsidRDefault="009B67EB">
      <w:pPr>
        <w:pStyle w:val="TOC3"/>
        <w:rPr>
          <w:del w:id="363" w:author="Peter Dobson" w:date="2016-04-13T10:14:00Z"/>
          <w:rFonts w:asciiTheme="minorHAnsi" w:eastAsiaTheme="minorEastAsia" w:hAnsiTheme="minorHAnsi" w:cstheme="minorBidi"/>
          <w:noProof/>
          <w:sz w:val="22"/>
          <w:szCs w:val="22"/>
          <w:lang w:eastAsia="en-GB"/>
        </w:rPr>
      </w:pPr>
      <w:del w:id="364" w:author="Peter Dobson" w:date="2016-04-13T10:14:00Z">
        <w:r w:rsidRPr="009B67EB" w:rsidDel="009B67EB">
          <w:rPr>
            <w:rStyle w:val="Hyperlink"/>
            <w:noProof/>
          </w:rPr>
          <w:delText>6.1.1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Illumination of Structures</w:delText>
        </w:r>
        <w:r w:rsidDel="009B67EB">
          <w:rPr>
            <w:noProof/>
            <w:webHidden/>
          </w:rPr>
          <w:tab/>
          <w:delText>19</w:delText>
        </w:r>
      </w:del>
    </w:p>
    <w:p w14:paraId="76C4C5D9" w14:textId="77777777" w:rsidR="009B67EB" w:rsidDel="009B67EB" w:rsidRDefault="009B67EB">
      <w:pPr>
        <w:pStyle w:val="TOC2"/>
        <w:rPr>
          <w:del w:id="365" w:author="Peter Dobson" w:date="2016-04-13T10:14:00Z"/>
          <w:rFonts w:asciiTheme="minorHAnsi" w:eastAsiaTheme="minorEastAsia" w:hAnsiTheme="minorHAnsi" w:cstheme="minorBidi"/>
          <w:bCs w:val="0"/>
          <w:noProof/>
          <w:szCs w:val="22"/>
          <w:lang w:eastAsia="en-GB"/>
        </w:rPr>
      </w:pPr>
      <w:del w:id="366" w:author="Peter Dobson" w:date="2016-04-13T10:14:00Z">
        <w:r w:rsidRPr="009B67EB" w:rsidDel="009B67EB">
          <w:rPr>
            <w:rStyle w:val="Hyperlink"/>
            <w:bCs w:val="0"/>
            <w:noProof/>
          </w:rPr>
          <w:delText>6.2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Non-essential Loads</w:delText>
        </w:r>
        <w:r w:rsidDel="009B67EB">
          <w:rPr>
            <w:noProof/>
            <w:webHidden/>
          </w:rPr>
          <w:tab/>
          <w:delText>19</w:delText>
        </w:r>
      </w:del>
    </w:p>
    <w:p w14:paraId="75E705C6" w14:textId="77777777" w:rsidR="009B67EB" w:rsidDel="009B67EB" w:rsidRDefault="009B67EB">
      <w:pPr>
        <w:pStyle w:val="TOC2"/>
        <w:rPr>
          <w:del w:id="367" w:author="Peter Dobson" w:date="2016-04-13T10:14:00Z"/>
          <w:rFonts w:asciiTheme="minorHAnsi" w:eastAsiaTheme="minorEastAsia" w:hAnsiTheme="minorHAnsi" w:cstheme="minorBidi"/>
          <w:bCs w:val="0"/>
          <w:noProof/>
          <w:szCs w:val="22"/>
          <w:lang w:eastAsia="en-GB"/>
        </w:rPr>
      </w:pPr>
      <w:del w:id="368" w:author="Peter Dobson" w:date="2016-04-13T10:14:00Z">
        <w:r w:rsidRPr="009B67EB" w:rsidDel="009B67EB">
          <w:rPr>
            <w:rStyle w:val="Hyperlink"/>
            <w:bCs w:val="0"/>
            <w:noProof/>
          </w:rPr>
          <w:delText>6.3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Aids</w:delText>
        </w:r>
        <w:r w:rsidDel="009B67EB">
          <w:rPr>
            <w:noProof/>
            <w:webHidden/>
          </w:rPr>
          <w:tab/>
          <w:delText>19</w:delText>
        </w:r>
      </w:del>
    </w:p>
    <w:p w14:paraId="3AD56528" w14:textId="77777777" w:rsidR="009B67EB" w:rsidDel="009B67EB" w:rsidRDefault="009B67EB">
      <w:pPr>
        <w:pStyle w:val="TOC1"/>
        <w:rPr>
          <w:del w:id="369" w:author="Peter Dobson" w:date="2016-04-13T10:14:00Z"/>
          <w:rFonts w:asciiTheme="minorHAnsi" w:eastAsiaTheme="minorEastAsia" w:hAnsiTheme="minorHAnsi" w:cstheme="minorBidi"/>
          <w:b w:val="0"/>
          <w:bCs w:val="0"/>
          <w:caps w:val="0"/>
          <w:noProof/>
          <w:szCs w:val="22"/>
          <w:lang w:eastAsia="en-GB"/>
        </w:rPr>
      </w:pPr>
      <w:del w:id="370" w:author="Peter Dobson" w:date="2016-04-13T10:14:00Z">
        <w:r w:rsidRPr="009B67EB" w:rsidDel="009B67EB">
          <w:rPr>
            <w:rStyle w:val="Hyperlink"/>
            <w:b w:val="0"/>
            <w:bCs w:val="0"/>
            <w:caps w:val="0"/>
            <w:noProof/>
          </w:rPr>
          <w:delText>7</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Typical Load Levels</w:delText>
        </w:r>
        <w:r w:rsidDel="009B67EB">
          <w:rPr>
            <w:noProof/>
            <w:webHidden/>
          </w:rPr>
          <w:tab/>
          <w:delText>21</w:delText>
        </w:r>
      </w:del>
    </w:p>
    <w:p w14:paraId="27967C7C" w14:textId="77777777" w:rsidR="009B67EB" w:rsidDel="009B67EB" w:rsidRDefault="009B67EB">
      <w:pPr>
        <w:pStyle w:val="TOC1"/>
        <w:rPr>
          <w:del w:id="371" w:author="Peter Dobson" w:date="2016-04-13T10:14:00Z"/>
          <w:rFonts w:asciiTheme="minorHAnsi" w:eastAsiaTheme="minorEastAsia" w:hAnsiTheme="minorHAnsi" w:cstheme="minorBidi"/>
          <w:b w:val="0"/>
          <w:bCs w:val="0"/>
          <w:caps w:val="0"/>
          <w:noProof/>
          <w:szCs w:val="22"/>
          <w:lang w:eastAsia="en-GB"/>
        </w:rPr>
      </w:pPr>
      <w:del w:id="372" w:author="Peter Dobson" w:date="2016-04-13T10:14:00Z">
        <w:r w:rsidRPr="009B67EB" w:rsidDel="009B67EB">
          <w:rPr>
            <w:rStyle w:val="Hyperlink"/>
            <w:b w:val="0"/>
            <w:bCs w:val="0"/>
            <w:caps w:val="0"/>
            <w:noProof/>
          </w:rPr>
          <w:delText>8</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Conclusions</w:delText>
        </w:r>
        <w:r w:rsidDel="009B67EB">
          <w:rPr>
            <w:noProof/>
            <w:webHidden/>
          </w:rPr>
          <w:tab/>
          <w:delText>22</w:delText>
        </w:r>
      </w:del>
    </w:p>
    <w:p w14:paraId="5332696D" w14:textId="77777777" w:rsidR="009B67EB" w:rsidDel="009B67EB" w:rsidRDefault="009B67EB">
      <w:pPr>
        <w:pStyle w:val="TOC1"/>
        <w:rPr>
          <w:del w:id="373" w:author="Peter Dobson" w:date="2016-04-13T10:14:00Z"/>
          <w:rFonts w:asciiTheme="minorHAnsi" w:eastAsiaTheme="minorEastAsia" w:hAnsiTheme="minorHAnsi" w:cstheme="minorBidi"/>
          <w:b w:val="0"/>
          <w:bCs w:val="0"/>
          <w:caps w:val="0"/>
          <w:noProof/>
          <w:szCs w:val="22"/>
          <w:lang w:eastAsia="en-GB"/>
        </w:rPr>
      </w:pPr>
      <w:del w:id="374" w:author="Peter Dobson" w:date="2016-04-13T10:14:00Z">
        <w:r w:rsidRPr="009B67EB" w:rsidDel="009B67EB">
          <w:rPr>
            <w:rStyle w:val="Hyperlink"/>
            <w:b w:val="0"/>
            <w:bCs w:val="0"/>
            <w:caps w:val="0"/>
            <w:noProof/>
          </w:rPr>
          <w:delText>9</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Reference documents</w:delText>
        </w:r>
        <w:r w:rsidDel="009B67EB">
          <w:rPr>
            <w:noProof/>
            <w:webHidden/>
          </w:rPr>
          <w:tab/>
          <w:delText>22</w:delText>
        </w:r>
      </w:del>
    </w:p>
    <w:p w14:paraId="50036645" w14:textId="77777777" w:rsidR="009B67EB" w:rsidDel="009B67EB" w:rsidRDefault="009B67EB">
      <w:pPr>
        <w:pStyle w:val="TOC1"/>
        <w:rPr>
          <w:del w:id="375" w:author="Peter Dobson" w:date="2016-04-13T10:14:00Z"/>
          <w:rFonts w:asciiTheme="minorHAnsi" w:eastAsiaTheme="minorEastAsia" w:hAnsiTheme="minorHAnsi" w:cstheme="minorBidi"/>
          <w:b w:val="0"/>
          <w:bCs w:val="0"/>
          <w:caps w:val="0"/>
          <w:noProof/>
          <w:szCs w:val="22"/>
          <w:lang w:eastAsia="en-GB"/>
        </w:rPr>
      </w:pPr>
      <w:del w:id="376" w:author="Peter Dobson" w:date="2016-04-13T10:14:00Z">
        <w:r w:rsidRPr="009B67EB" w:rsidDel="009B67EB">
          <w:rPr>
            <w:rStyle w:val="Hyperlink"/>
            <w:b w:val="0"/>
            <w:bCs w:val="0"/>
            <w:caps w:val="0"/>
            <w:noProof/>
          </w:rPr>
          <w:delText>10</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ABBREVIATIONS</w:delText>
        </w:r>
        <w:r w:rsidDel="009B67EB">
          <w:rPr>
            <w:noProof/>
            <w:webHidden/>
          </w:rPr>
          <w:tab/>
          <w:delText>23</w:delText>
        </w:r>
      </w:del>
    </w:p>
    <w:p w14:paraId="2D773F95" w14:textId="77777777" w:rsidR="009B67EB" w:rsidDel="009B67EB" w:rsidRDefault="009B67EB">
      <w:pPr>
        <w:pStyle w:val="TOC4"/>
        <w:rPr>
          <w:del w:id="377" w:author="Peter Dobson" w:date="2016-04-13T10:14:00Z"/>
          <w:rFonts w:asciiTheme="minorHAnsi" w:eastAsiaTheme="minorEastAsia" w:hAnsiTheme="minorHAnsi" w:cstheme="minorBidi"/>
          <w:b w:val="0"/>
        </w:rPr>
      </w:pPr>
      <w:del w:id="378" w:author="Peter Dobson" w:date="2016-04-13T10:14:00Z">
        <w:r w:rsidRPr="009B67EB" w:rsidDel="009B67EB">
          <w:rPr>
            <w:rStyle w:val="Hyperlink"/>
            <w:b w:val="0"/>
          </w:rPr>
          <w:delText>ANNEX 1</w:delText>
        </w:r>
        <w:r w:rsidDel="009B67EB">
          <w:rPr>
            <w:rFonts w:asciiTheme="minorHAnsi" w:eastAsiaTheme="minorEastAsia" w:hAnsiTheme="minorHAnsi" w:cstheme="minorBidi"/>
            <w:b w:val="0"/>
          </w:rPr>
          <w:tab/>
        </w:r>
        <w:r w:rsidRPr="009B67EB" w:rsidDel="009B67EB">
          <w:rPr>
            <w:rStyle w:val="Hyperlink"/>
            <w:b w:val="0"/>
          </w:rPr>
          <w:delText>Further explanation of the H</w:delText>
        </w:r>
        <w:r w:rsidRPr="009B67EB" w:rsidDel="009B67EB">
          <w:rPr>
            <w:rStyle w:val="Hyperlink"/>
            <w:b w:val="0"/>
            <w:position w:val="-6"/>
          </w:rPr>
          <w:delText>daylight</w:delText>
        </w:r>
        <w:r w:rsidRPr="009B67EB" w:rsidDel="009B67EB">
          <w:rPr>
            <w:rStyle w:val="Hyperlink"/>
            <w:b w:val="0"/>
          </w:rPr>
          <w:delText xml:space="preserve"> equation</w:delText>
        </w:r>
        <w:r w:rsidDel="009B67EB">
          <w:rPr>
            <w:webHidden/>
          </w:rPr>
          <w:tab/>
          <w:delText>24</w:delText>
        </w:r>
      </w:del>
    </w:p>
    <w:p w14:paraId="52CEFACA" w14:textId="77777777" w:rsidR="00790018" w:rsidDel="009B67EB" w:rsidRDefault="00790018">
      <w:pPr>
        <w:pStyle w:val="TOC1"/>
        <w:rPr>
          <w:del w:id="379" w:author="Peter Dobson" w:date="2016-04-13T10:12:00Z"/>
          <w:rFonts w:asciiTheme="minorHAnsi" w:eastAsiaTheme="minorEastAsia" w:hAnsiTheme="minorHAnsi" w:cstheme="minorBidi"/>
          <w:b w:val="0"/>
          <w:bCs w:val="0"/>
          <w:caps w:val="0"/>
          <w:noProof/>
          <w:szCs w:val="22"/>
          <w:lang w:eastAsia="en-GB"/>
        </w:rPr>
      </w:pPr>
      <w:del w:id="380" w:author="Peter Dobson" w:date="2016-04-13T10:12:00Z">
        <w:r w:rsidRPr="009B67EB" w:rsidDel="009B67EB">
          <w:rPr>
            <w:rStyle w:val="Hyperlink"/>
            <w:b w:val="0"/>
            <w:bCs w:val="0"/>
            <w:caps w:val="0"/>
            <w:noProof/>
          </w:rPr>
          <w:delText>Document Revisions</w:delText>
        </w:r>
        <w:r w:rsidDel="009B67EB">
          <w:rPr>
            <w:noProof/>
            <w:webHidden/>
          </w:rPr>
          <w:tab/>
          <w:delText>1</w:delText>
        </w:r>
      </w:del>
    </w:p>
    <w:p w14:paraId="6977F20B" w14:textId="77777777" w:rsidR="00790018" w:rsidDel="009B67EB" w:rsidRDefault="00790018">
      <w:pPr>
        <w:pStyle w:val="TOC1"/>
        <w:rPr>
          <w:del w:id="381" w:author="Peter Dobson" w:date="2016-04-13T10:12:00Z"/>
          <w:rFonts w:asciiTheme="minorHAnsi" w:eastAsiaTheme="minorEastAsia" w:hAnsiTheme="minorHAnsi" w:cstheme="minorBidi"/>
          <w:b w:val="0"/>
          <w:bCs w:val="0"/>
          <w:caps w:val="0"/>
          <w:noProof/>
          <w:szCs w:val="22"/>
          <w:lang w:eastAsia="en-GB"/>
        </w:rPr>
      </w:pPr>
      <w:del w:id="382" w:author="Peter Dobson" w:date="2016-04-13T10:12:00Z">
        <w:r w:rsidRPr="009B67EB" w:rsidDel="009B67EB">
          <w:rPr>
            <w:rStyle w:val="Hyperlink"/>
            <w:b w:val="0"/>
            <w:bCs w:val="0"/>
            <w:caps w:val="0"/>
            <w:noProof/>
          </w:rPr>
          <w:delText>Table of Contents</w:delText>
        </w:r>
        <w:r w:rsidDel="009B67EB">
          <w:rPr>
            <w:noProof/>
            <w:webHidden/>
          </w:rPr>
          <w:tab/>
          <w:delText>3</w:delText>
        </w:r>
      </w:del>
    </w:p>
    <w:p w14:paraId="398D87F5" w14:textId="77777777" w:rsidR="00790018" w:rsidDel="009B67EB" w:rsidRDefault="00790018">
      <w:pPr>
        <w:pStyle w:val="TOC1"/>
        <w:rPr>
          <w:del w:id="383" w:author="Peter Dobson" w:date="2016-04-13T10:12:00Z"/>
          <w:rFonts w:asciiTheme="minorHAnsi" w:eastAsiaTheme="minorEastAsia" w:hAnsiTheme="minorHAnsi" w:cstheme="minorBidi"/>
          <w:b w:val="0"/>
          <w:bCs w:val="0"/>
          <w:caps w:val="0"/>
          <w:noProof/>
          <w:szCs w:val="22"/>
          <w:lang w:eastAsia="en-GB"/>
        </w:rPr>
      </w:pPr>
      <w:del w:id="384" w:author="Peter Dobson" w:date="2016-04-13T10:12:00Z">
        <w:r w:rsidRPr="009B67EB" w:rsidDel="009B67EB">
          <w:rPr>
            <w:rStyle w:val="Hyperlink"/>
            <w:b w:val="0"/>
            <w:bCs w:val="0"/>
            <w:caps w:val="0"/>
            <w:noProof/>
          </w:rPr>
          <w:delText>Index of Tables</w:delText>
        </w:r>
        <w:r w:rsidDel="009B67EB">
          <w:rPr>
            <w:noProof/>
            <w:webHidden/>
          </w:rPr>
          <w:tab/>
          <w:delText>4</w:delText>
        </w:r>
      </w:del>
    </w:p>
    <w:p w14:paraId="05A5946E" w14:textId="77777777" w:rsidR="00790018" w:rsidDel="009B67EB" w:rsidRDefault="00790018">
      <w:pPr>
        <w:pStyle w:val="TOC1"/>
        <w:rPr>
          <w:del w:id="385" w:author="Peter Dobson" w:date="2016-04-13T10:12:00Z"/>
          <w:rFonts w:asciiTheme="minorHAnsi" w:eastAsiaTheme="minorEastAsia" w:hAnsiTheme="minorHAnsi" w:cstheme="minorBidi"/>
          <w:b w:val="0"/>
          <w:bCs w:val="0"/>
          <w:caps w:val="0"/>
          <w:noProof/>
          <w:szCs w:val="22"/>
          <w:lang w:eastAsia="en-GB"/>
        </w:rPr>
      </w:pPr>
      <w:del w:id="386" w:author="Peter Dobson" w:date="2016-04-13T10:12:00Z">
        <w:r w:rsidRPr="009B67EB" w:rsidDel="009B67EB">
          <w:rPr>
            <w:rStyle w:val="Hyperlink"/>
            <w:b w:val="0"/>
            <w:bCs w:val="0"/>
            <w:caps w:val="0"/>
            <w:noProof/>
          </w:rPr>
          <w:delText>Index of Figures</w:delText>
        </w:r>
        <w:r w:rsidDel="009B67EB">
          <w:rPr>
            <w:noProof/>
            <w:webHidden/>
          </w:rPr>
          <w:tab/>
          <w:delText>4</w:delText>
        </w:r>
      </w:del>
    </w:p>
    <w:p w14:paraId="3C3BEBF2" w14:textId="77777777" w:rsidR="00790018" w:rsidDel="009B67EB" w:rsidRDefault="00790018">
      <w:pPr>
        <w:pStyle w:val="TOC1"/>
        <w:rPr>
          <w:del w:id="387" w:author="Peter Dobson" w:date="2016-04-13T10:12:00Z"/>
          <w:rFonts w:asciiTheme="minorHAnsi" w:eastAsiaTheme="minorEastAsia" w:hAnsiTheme="minorHAnsi" w:cstheme="minorBidi"/>
          <w:b w:val="0"/>
          <w:bCs w:val="0"/>
          <w:caps w:val="0"/>
          <w:noProof/>
          <w:szCs w:val="22"/>
          <w:lang w:eastAsia="en-GB"/>
        </w:rPr>
      </w:pPr>
      <w:del w:id="388" w:author="Peter Dobson" w:date="2016-04-13T10:12:00Z">
        <w:r w:rsidRPr="009B67EB" w:rsidDel="009B67EB">
          <w:rPr>
            <w:rStyle w:val="Hyperlink"/>
            <w:b w:val="0"/>
            <w:bCs w:val="0"/>
            <w:caps w:val="0"/>
            <w:noProof/>
          </w:rPr>
          <w:delText>1</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Introduction</w:delText>
        </w:r>
        <w:r w:rsidDel="009B67EB">
          <w:rPr>
            <w:noProof/>
            <w:webHidden/>
          </w:rPr>
          <w:tab/>
          <w:delText>5</w:delText>
        </w:r>
      </w:del>
    </w:p>
    <w:p w14:paraId="61D76E4A" w14:textId="77777777" w:rsidR="00790018" w:rsidDel="009B67EB" w:rsidRDefault="00790018">
      <w:pPr>
        <w:pStyle w:val="TOC1"/>
        <w:rPr>
          <w:del w:id="389" w:author="Peter Dobson" w:date="2016-04-13T10:12:00Z"/>
          <w:rFonts w:asciiTheme="minorHAnsi" w:eastAsiaTheme="minorEastAsia" w:hAnsiTheme="minorHAnsi" w:cstheme="minorBidi"/>
          <w:b w:val="0"/>
          <w:bCs w:val="0"/>
          <w:caps w:val="0"/>
          <w:noProof/>
          <w:szCs w:val="22"/>
          <w:lang w:eastAsia="en-GB"/>
        </w:rPr>
      </w:pPr>
      <w:del w:id="390" w:author="Peter Dobson" w:date="2016-04-13T10:12:00Z">
        <w:r w:rsidRPr="009B67EB" w:rsidDel="009B67EB">
          <w:rPr>
            <w:rStyle w:val="Hyperlink"/>
            <w:b w:val="0"/>
            <w:bCs w:val="0"/>
            <w:caps w:val="0"/>
            <w:noProof/>
          </w:rPr>
          <w:delText>2</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How to use this guideline</w:delText>
        </w:r>
        <w:r w:rsidDel="009B67EB">
          <w:rPr>
            <w:noProof/>
            <w:webHidden/>
          </w:rPr>
          <w:tab/>
          <w:delText>5</w:delText>
        </w:r>
      </w:del>
    </w:p>
    <w:p w14:paraId="20AF02BF" w14:textId="77777777" w:rsidR="00790018" w:rsidDel="009B67EB" w:rsidRDefault="00790018">
      <w:pPr>
        <w:pStyle w:val="TOC1"/>
        <w:rPr>
          <w:del w:id="391" w:author="Peter Dobson" w:date="2016-04-13T10:12:00Z"/>
          <w:rFonts w:asciiTheme="minorHAnsi" w:eastAsiaTheme="minorEastAsia" w:hAnsiTheme="minorHAnsi" w:cstheme="minorBidi"/>
          <w:b w:val="0"/>
          <w:bCs w:val="0"/>
          <w:caps w:val="0"/>
          <w:noProof/>
          <w:szCs w:val="22"/>
          <w:lang w:eastAsia="en-GB"/>
        </w:rPr>
      </w:pPr>
      <w:del w:id="392" w:author="Peter Dobson" w:date="2016-04-13T10:12:00Z">
        <w:r w:rsidRPr="009B67EB" w:rsidDel="009B67EB">
          <w:rPr>
            <w:rStyle w:val="Hyperlink"/>
            <w:b w:val="0"/>
            <w:bCs w:val="0"/>
            <w:caps w:val="0"/>
            <w:noProof/>
          </w:rPr>
          <w:delText>3</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AtoN Load Overview</w:delText>
        </w:r>
        <w:r w:rsidDel="009B67EB">
          <w:rPr>
            <w:noProof/>
            <w:webHidden/>
          </w:rPr>
          <w:tab/>
          <w:delText>5</w:delText>
        </w:r>
      </w:del>
    </w:p>
    <w:p w14:paraId="75092882" w14:textId="77777777" w:rsidR="00790018" w:rsidDel="009B67EB" w:rsidRDefault="00790018">
      <w:pPr>
        <w:pStyle w:val="TOC2"/>
        <w:rPr>
          <w:del w:id="393" w:author="Peter Dobson" w:date="2016-04-13T10:12:00Z"/>
          <w:rFonts w:asciiTheme="minorHAnsi" w:eastAsiaTheme="minorEastAsia" w:hAnsiTheme="minorHAnsi" w:cstheme="minorBidi"/>
          <w:bCs w:val="0"/>
          <w:noProof/>
          <w:szCs w:val="22"/>
          <w:lang w:eastAsia="en-GB"/>
        </w:rPr>
      </w:pPr>
      <w:del w:id="394" w:author="Peter Dobson" w:date="2016-04-13T10:12:00Z">
        <w:r w:rsidRPr="009B67EB" w:rsidDel="009B67EB">
          <w:rPr>
            <w:rStyle w:val="Hyperlink"/>
            <w:bCs w:val="0"/>
            <w:noProof/>
          </w:rPr>
          <w:lastRenderedPageBreak/>
          <w:delText>3.1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Quiescent load</w:delText>
        </w:r>
        <w:r w:rsidDel="009B67EB">
          <w:rPr>
            <w:noProof/>
            <w:webHidden/>
          </w:rPr>
          <w:tab/>
          <w:delText>5</w:delText>
        </w:r>
      </w:del>
    </w:p>
    <w:p w14:paraId="7B63FC3C" w14:textId="77777777" w:rsidR="00790018" w:rsidDel="009B67EB" w:rsidRDefault="00790018">
      <w:pPr>
        <w:pStyle w:val="TOC2"/>
        <w:rPr>
          <w:del w:id="395" w:author="Peter Dobson" w:date="2016-04-13T10:12:00Z"/>
          <w:rFonts w:asciiTheme="minorHAnsi" w:eastAsiaTheme="minorEastAsia" w:hAnsiTheme="minorHAnsi" w:cstheme="minorBidi"/>
          <w:bCs w:val="0"/>
          <w:noProof/>
          <w:szCs w:val="22"/>
          <w:lang w:eastAsia="en-GB"/>
        </w:rPr>
      </w:pPr>
      <w:del w:id="396" w:author="Peter Dobson" w:date="2016-04-13T10:12:00Z">
        <w:r w:rsidRPr="009B67EB" w:rsidDel="009B67EB">
          <w:rPr>
            <w:rStyle w:val="Hyperlink"/>
            <w:bCs w:val="0"/>
            <w:noProof/>
          </w:rPr>
          <w:delText>3.2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Day/Night loads</w:delText>
        </w:r>
        <w:r w:rsidDel="009B67EB">
          <w:rPr>
            <w:noProof/>
            <w:webHidden/>
          </w:rPr>
          <w:tab/>
          <w:delText>5</w:delText>
        </w:r>
      </w:del>
    </w:p>
    <w:p w14:paraId="45D0711F" w14:textId="77777777" w:rsidR="00790018" w:rsidDel="009B67EB" w:rsidRDefault="00790018">
      <w:pPr>
        <w:pStyle w:val="TOC2"/>
        <w:rPr>
          <w:del w:id="397" w:author="Peter Dobson" w:date="2016-04-13T10:12:00Z"/>
          <w:rFonts w:asciiTheme="minorHAnsi" w:eastAsiaTheme="minorEastAsia" w:hAnsiTheme="minorHAnsi" w:cstheme="minorBidi"/>
          <w:bCs w:val="0"/>
          <w:noProof/>
          <w:szCs w:val="22"/>
          <w:lang w:eastAsia="en-GB"/>
        </w:rPr>
      </w:pPr>
      <w:del w:id="398" w:author="Peter Dobson" w:date="2016-04-13T10:12:00Z">
        <w:r w:rsidRPr="009B67EB" w:rsidDel="009B67EB">
          <w:rPr>
            <w:rStyle w:val="Hyperlink"/>
            <w:bCs w:val="0"/>
            <w:noProof/>
          </w:rPr>
          <w:delText>3.3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Power demand variation</w:delText>
        </w:r>
        <w:r w:rsidDel="009B67EB">
          <w:rPr>
            <w:noProof/>
            <w:webHidden/>
          </w:rPr>
          <w:tab/>
          <w:delText>6</w:delText>
        </w:r>
      </w:del>
    </w:p>
    <w:p w14:paraId="68909EAE" w14:textId="77777777" w:rsidR="00790018" w:rsidDel="009B67EB" w:rsidRDefault="00790018">
      <w:pPr>
        <w:pStyle w:val="TOC1"/>
        <w:rPr>
          <w:del w:id="399" w:author="Peter Dobson" w:date="2016-04-13T10:12:00Z"/>
          <w:rFonts w:asciiTheme="minorHAnsi" w:eastAsiaTheme="minorEastAsia" w:hAnsiTheme="minorHAnsi" w:cstheme="minorBidi"/>
          <w:b w:val="0"/>
          <w:bCs w:val="0"/>
          <w:caps w:val="0"/>
          <w:noProof/>
          <w:szCs w:val="22"/>
          <w:lang w:eastAsia="en-GB"/>
        </w:rPr>
      </w:pPr>
      <w:del w:id="400" w:author="Peter Dobson" w:date="2016-04-13T10:12:00Z">
        <w:r w:rsidRPr="009B67EB" w:rsidDel="009B67EB">
          <w:rPr>
            <w:rStyle w:val="Hyperlink"/>
            <w:b w:val="0"/>
            <w:bCs w:val="0"/>
            <w:caps w:val="0"/>
            <w:noProof/>
          </w:rPr>
          <w:delText>4</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Daily Loads including Seasonal Variations</w:delText>
        </w:r>
        <w:r w:rsidDel="009B67EB">
          <w:rPr>
            <w:noProof/>
            <w:webHidden/>
          </w:rPr>
          <w:tab/>
          <w:delText>6</w:delText>
        </w:r>
      </w:del>
    </w:p>
    <w:p w14:paraId="0F24730C" w14:textId="77777777" w:rsidR="00790018" w:rsidDel="009B67EB" w:rsidRDefault="00790018">
      <w:pPr>
        <w:pStyle w:val="TOC2"/>
        <w:rPr>
          <w:del w:id="401" w:author="Peter Dobson" w:date="2016-04-13T10:12:00Z"/>
          <w:rFonts w:asciiTheme="minorHAnsi" w:eastAsiaTheme="minorEastAsia" w:hAnsiTheme="minorHAnsi" w:cstheme="minorBidi"/>
          <w:bCs w:val="0"/>
          <w:noProof/>
          <w:szCs w:val="22"/>
          <w:lang w:eastAsia="en-GB"/>
        </w:rPr>
      </w:pPr>
      <w:del w:id="402" w:author="Peter Dobson" w:date="2016-04-13T10:12:00Z">
        <w:r w:rsidRPr="009B67EB" w:rsidDel="009B67EB">
          <w:rPr>
            <w:rStyle w:val="Hyperlink"/>
            <w:bCs w:val="0"/>
            <w:noProof/>
          </w:rPr>
          <w:delText>4.1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Computation of Daily Loads</w:delText>
        </w:r>
        <w:r w:rsidDel="009B67EB">
          <w:rPr>
            <w:noProof/>
            <w:webHidden/>
          </w:rPr>
          <w:tab/>
          <w:delText>6</w:delText>
        </w:r>
      </w:del>
    </w:p>
    <w:p w14:paraId="045E542D" w14:textId="77777777" w:rsidR="00790018" w:rsidDel="009B67EB" w:rsidRDefault="00790018">
      <w:pPr>
        <w:pStyle w:val="TOC3"/>
        <w:rPr>
          <w:del w:id="403" w:author="Peter Dobson" w:date="2016-04-13T10:12:00Z"/>
          <w:rFonts w:asciiTheme="minorHAnsi" w:eastAsiaTheme="minorEastAsia" w:hAnsiTheme="minorHAnsi" w:cstheme="minorBidi"/>
          <w:noProof/>
          <w:sz w:val="22"/>
          <w:szCs w:val="22"/>
          <w:lang w:eastAsia="en-GB"/>
        </w:rPr>
      </w:pPr>
      <w:del w:id="404" w:author="Peter Dobson" w:date="2016-04-13T10:12:00Z">
        <w:r w:rsidRPr="009B67EB" w:rsidDel="009B67EB">
          <w:rPr>
            <w:rStyle w:val="Hyperlink"/>
            <w:noProof/>
          </w:rPr>
          <w:delText>4.1.1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Duty cycle</w:delText>
        </w:r>
        <w:r w:rsidDel="009B67EB">
          <w:rPr>
            <w:noProof/>
            <w:webHidden/>
          </w:rPr>
          <w:tab/>
          <w:delText>6</w:delText>
        </w:r>
      </w:del>
    </w:p>
    <w:p w14:paraId="31CFFA65" w14:textId="77777777" w:rsidR="00790018" w:rsidDel="009B67EB" w:rsidRDefault="00790018">
      <w:pPr>
        <w:pStyle w:val="TOC2"/>
        <w:rPr>
          <w:del w:id="405" w:author="Peter Dobson" w:date="2016-04-13T10:12:00Z"/>
          <w:rFonts w:asciiTheme="minorHAnsi" w:eastAsiaTheme="minorEastAsia" w:hAnsiTheme="minorHAnsi" w:cstheme="minorBidi"/>
          <w:bCs w:val="0"/>
          <w:noProof/>
          <w:szCs w:val="22"/>
          <w:lang w:eastAsia="en-GB"/>
        </w:rPr>
      </w:pPr>
      <w:del w:id="406" w:author="Peter Dobson" w:date="2016-04-13T10:12:00Z">
        <w:r w:rsidRPr="009B67EB" w:rsidDel="009B67EB">
          <w:rPr>
            <w:rStyle w:val="Hyperlink"/>
            <w:bCs w:val="0"/>
            <w:noProof/>
          </w:rPr>
          <w:delText>4.2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Variation of Daily Loads</w:delText>
        </w:r>
        <w:r w:rsidDel="009B67EB">
          <w:rPr>
            <w:noProof/>
            <w:webHidden/>
          </w:rPr>
          <w:tab/>
          <w:delText>7</w:delText>
        </w:r>
      </w:del>
    </w:p>
    <w:p w14:paraId="12C5C970" w14:textId="77777777" w:rsidR="00790018" w:rsidDel="009B67EB" w:rsidRDefault="00790018">
      <w:pPr>
        <w:pStyle w:val="TOC1"/>
        <w:rPr>
          <w:del w:id="407" w:author="Peter Dobson" w:date="2016-04-13T10:12:00Z"/>
          <w:rFonts w:asciiTheme="minorHAnsi" w:eastAsiaTheme="minorEastAsia" w:hAnsiTheme="minorHAnsi" w:cstheme="minorBidi"/>
          <w:b w:val="0"/>
          <w:bCs w:val="0"/>
          <w:caps w:val="0"/>
          <w:noProof/>
          <w:szCs w:val="22"/>
          <w:lang w:eastAsia="en-GB"/>
        </w:rPr>
      </w:pPr>
      <w:del w:id="408" w:author="Peter Dobson" w:date="2016-04-13T10:12:00Z">
        <w:r w:rsidRPr="009B67EB" w:rsidDel="009B67EB">
          <w:rPr>
            <w:rStyle w:val="Hyperlink"/>
            <w:b w:val="0"/>
            <w:bCs w:val="0"/>
            <w:caps w:val="0"/>
            <w:noProof/>
          </w:rPr>
          <w:delText>5</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Actual Loads</w:delText>
        </w:r>
        <w:r w:rsidDel="009B67EB">
          <w:rPr>
            <w:noProof/>
            <w:webHidden/>
          </w:rPr>
          <w:tab/>
          <w:delText>9</w:delText>
        </w:r>
      </w:del>
    </w:p>
    <w:p w14:paraId="48CD91DF" w14:textId="77777777" w:rsidR="00790018" w:rsidDel="009B67EB" w:rsidRDefault="00790018">
      <w:pPr>
        <w:pStyle w:val="TOC2"/>
        <w:rPr>
          <w:del w:id="409" w:author="Peter Dobson" w:date="2016-04-13T10:12:00Z"/>
          <w:rFonts w:asciiTheme="minorHAnsi" w:eastAsiaTheme="minorEastAsia" w:hAnsiTheme="minorHAnsi" w:cstheme="minorBidi"/>
          <w:bCs w:val="0"/>
          <w:noProof/>
          <w:szCs w:val="22"/>
          <w:lang w:eastAsia="en-GB"/>
        </w:rPr>
      </w:pPr>
      <w:del w:id="410" w:author="Peter Dobson" w:date="2016-04-13T10:12:00Z">
        <w:r w:rsidRPr="009B67EB" w:rsidDel="009B67EB">
          <w:rPr>
            <w:rStyle w:val="Hyperlink"/>
            <w:bCs w:val="0"/>
            <w:noProof/>
          </w:rPr>
          <w:delText>5.1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Incandescent Light Sources</w:delText>
        </w:r>
        <w:r w:rsidDel="009B67EB">
          <w:rPr>
            <w:noProof/>
            <w:webHidden/>
          </w:rPr>
          <w:tab/>
          <w:delText>9</w:delText>
        </w:r>
      </w:del>
    </w:p>
    <w:p w14:paraId="1161FD18" w14:textId="77777777" w:rsidR="00790018" w:rsidDel="009B67EB" w:rsidRDefault="00790018">
      <w:pPr>
        <w:pStyle w:val="TOC2"/>
        <w:rPr>
          <w:del w:id="411" w:author="Peter Dobson" w:date="2016-04-13T10:12:00Z"/>
          <w:rFonts w:asciiTheme="minorHAnsi" w:eastAsiaTheme="minorEastAsia" w:hAnsiTheme="minorHAnsi" w:cstheme="minorBidi"/>
          <w:bCs w:val="0"/>
          <w:noProof/>
          <w:szCs w:val="22"/>
          <w:lang w:eastAsia="en-GB"/>
        </w:rPr>
      </w:pPr>
      <w:del w:id="412" w:author="Peter Dobson" w:date="2016-04-13T10:12:00Z">
        <w:r w:rsidRPr="009B67EB" w:rsidDel="009B67EB">
          <w:rPr>
            <w:rStyle w:val="Hyperlink"/>
            <w:bCs w:val="0"/>
            <w:noProof/>
          </w:rPr>
          <w:delText>5.2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LED Light Sources</w:delText>
        </w:r>
        <w:r w:rsidDel="009B67EB">
          <w:rPr>
            <w:noProof/>
            <w:webHidden/>
          </w:rPr>
          <w:tab/>
          <w:delText>12</w:delText>
        </w:r>
      </w:del>
    </w:p>
    <w:p w14:paraId="77373677" w14:textId="77777777" w:rsidR="00790018" w:rsidDel="009B67EB" w:rsidRDefault="00790018">
      <w:pPr>
        <w:pStyle w:val="TOC3"/>
        <w:rPr>
          <w:del w:id="413" w:author="Peter Dobson" w:date="2016-04-13T10:12:00Z"/>
          <w:rFonts w:asciiTheme="minorHAnsi" w:eastAsiaTheme="minorEastAsia" w:hAnsiTheme="minorHAnsi" w:cstheme="minorBidi"/>
          <w:noProof/>
          <w:sz w:val="22"/>
          <w:szCs w:val="22"/>
          <w:lang w:eastAsia="en-GB"/>
        </w:rPr>
      </w:pPr>
      <w:del w:id="414" w:author="Peter Dobson" w:date="2016-04-13T10:12:00Z">
        <w:r w:rsidRPr="009B67EB" w:rsidDel="009B67EB">
          <w:rPr>
            <w:rStyle w:val="Hyperlink"/>
            <w:noProof/>
          </w:rPr>
          <w:delText>5.2.1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Passive Power Supply Circuitry</w:delText>
        </w:r>
        <w:r w:rsidDel="009B67EB">
          <w:rPr>
            <w:noProof/>
            <w:webHidden/>
          </w:rPr>
          <w:tab/>
          <w:delText>12</w:delText>
        </w:r>
      </w:del>
    </w:p>
    <w:p w14:paraId="1C316EA4" w14:textId="77777777" w:rsidR="00790018" w:rsidDel="009B67EB" w:rsidRDefault="00790018">
      <w:pPr>
        <w:pStyle w:val="TOC3"/>
        <w:rPr>
          <w:del w:id="415" w:author="Peter Dobson" w:date="2016-04-13T10:12:00Z"/>
          <w:rFonts w:asciiTheme="minorHAnsi" w:eastAsiaTheme="minorEastAsia" w:hAnsiTheme="minorHAnsi" w:cstheme="minorBidi"/>
          <w:noProof/>
          <w:sz w:val="22"/>
          <w:szCs w:val="22"/>
          <w:lang w:eastAsia="en-GB"/>
        </w:rPr>
      </w:pPr>
      <w:del w:id="416" w:author="Peter Dobson" w:date="2016-04-13T10:12:00Z">
        <w:r w:rsidRPr="009B67EB" w:rsidDel="009B67EB">
          <w:rPr>
            <w:rStyle w:val="Hyperlink"/>
            <w:noProof/>
          </w:rPr>
          <w:delText>5.2.2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Active Linear Power Supply Circuitry</w:delText>
        </w:r>
        <w:r w:rsidDel="009B67EB">
          <w:rPr>
            <w:noProof/>
            <w:webHidden/>
          </w:rPr>
          <w:tab/>
          <w:delText>12</w:delText>
        </w:r>
      </w:del>
    </w:p>
    <w:p w14:paraId="2F6E4359" w14:textId="77777777" w:rsidR="00790018" w:rsidDel="009B67EB" w:rsidRDefault="00790018">
      <w:pPr>
        <w:pStyle w:val="TOC3"/>
        <w:rPr>
          <w:del w:id="417" w:author="Peter Dobson" w:date="2016-04-13T10:12:00Z"/>
          <w:rFonts w:asciiTheme="minorHAnsi" w:eastAsiaTheme="minorEastAsia" w:hAnsiTheme="minorHAnsi" w:cstheme="minorBidi"/>
          <w:noProof/>
          <w:sz w:val="22"/>
          <w:szCs w:val="22"/>
          <w:lang w:eastAsia="en-GB"/>
        </w:rPr>
      </w:pPr>
      <w:del w:id="418" w:author="Peter Dobson" w:date="2016-04-13T10:12:00Z">
        <w:r w:rsidRPr="009B67EB" w:rsidDel="009B67EB">
          <w:rPr>
            <w:rStyle w:val="Hyperlink"/>
            <w:noProof/>
          </w:rPr>
          <w:delText>5.2.3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LED Light Sources with Switching Power Supply Circuitry</w:delText>
        </w:r>
        <w:r w:rsidDel="009B67EB">
          <w:rPr>
            <w:noProof/>
            <w:webHidden/>
          </w:rPr>
          <w:tab/>
          <w:delText>12</w:delText>
        </w:r>
      </w:del>
    </w:p>
    <w:p w14:paraId="341A88E5" w14:textId="77777777" w:rsidR="00790018" w:rsidDel="009B67EB" w:rsidRDefault="00790018">
      <w:pPr>
        <w:pStyle w:val="TOC3"/>
        <w:rPr>
          <w:del w:id="419" w:author="Peter Dobson" w:date="2016-04-13T10:12:00Z"/>
          <w:rFonts w:asciiTheme="minorHAnsi" w:eastAsiaTheme="minorEastAsia" w:hAnsiTheme="minorHAnsi" w:cstheme="minorBidi"/>
          <w:noProof/>
          <w:sz w:val="22"/>
          <w:szCs w:val="22"/>
          <w:lang w:eastAsia="en-GB"/>
        </w:rPr>
      </w:pPr>
      <w:del w:id="420" w:author="Peter Dobson" w:date="2016-04-13T10:12:00Z">
        <w:r w:rsidRPr="009B67EB" w:rsidDel="009B67EB">
          <w:rPr>
            <w:rStyle w:val="Hyperlink"/>
            <w:noProof/>
          </w:rPr>
          <w:delText>5.2.4</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Complex LED Light Sources</w:delText>
        </w:r>
        <w:r w:rsidDel="009B67EB">
          <w:rPr>
            <w:noProof/>
            <w:webHidden/>
          </w:rPr>
          <w:tab/>
          <w:delText>13</w:delText>
        </w:r>
      </w:del>
    </w:p>
    <w:p w14:paraId="790291AE" w14:textId="77777777" w:rsidR="00790018" w:rsidDel="009B67EB" w:rsidRDefault="00790018">
      <w:pPr>
        <w:pStyle w:val="TOC2"/>
        <w:rPr>
          <w:del w:id="421" w:author="Peter Dobson" w:date="2016-04-13T10:12:00Z"/>
          <w:rFonts w:asciiTheme="minorHAnsi" w:eastAsiaTheme="minorEastAsia" w:hAnsiTheme="minorHAnsi" w:cstheme="minorBidi"/>
          <w:bCs w:val="0"/>
          <w:noProof/>
          <w:szCs w:val="22"/>
          <w:lang w:eastAsia="en-GB"/>
        </w:rPr>
      </w:pPr>
      <w:del w:id="422" w:author="Peter Dobson" w:date="2016-04-13T10:12:00Z">
        <w:r w:rsidRPr="009B67EB" w:rsidDel="009B67EB">
          <w:rPr>
            <w:rStyle w:val="Hyperlink"/>
            <w:bCs w:val="0"/>
            <w:noProof/>
            <w:lang w:val="en-US"/>
          </w:rPr>
          <w:delText>5.3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lang w:val="en-US"/>
          </w:rPr>
          <w:delText>Metal Halide</w:delText>
        </w:r>
        <w:r w:rsidDel="009B67EB">
          <w:rPr>
            <w:noProof/>
            <w:webHidden/>
          </w:rPr>
          <w:tab/>
          <w:delText>14</w:delText>
        </w:r>
      </w:del>
    </w:p>
    <w:p w14:paraId="729BADE7" w14:textId="77777777" w:rsidR="00790018" w:rsidDel="009B67EB" w:rsidRDefault="00790018">
      <w:pPr>
        <w:pStyle w:val="TOC2"/>
        <w:rPr>
          <w:del w:id="423" w:author="Peter Dobson" w:date="2016-04-13T10:12:00Z"/>
          <w:rFonts w:asciiTheme="minorHAnsi" w:eastAsiaTheme="minorEastAsia" w:hAnsiTheme="minorHAnsi" w:cstheme="minorBidi"/>
          <w:bCs w:val="0"/>
          <w:noProof/>
          <w:szCs w:val="22"/>
          <w:lang w:eastAsia="en-GB"/>
        </w:rPr>
      </w:pPr>
      <w:del w:id="424" w:author="Peter Dobson" w:date="2016-04-13T10:12:00Z">
        <w:r w:rsidRPr="009B67EB" w:rsidDel="009B67EB">
          <w:rPr>
            <w:rStyle w:val="Hyperlink"/>
            <w:bCs w:val="0"/>
            <w:noProof/>
          </w:rPr>
          <w:delText>5.4</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Flasher / Control</w:delText>
        </w:r>
        <w:r w:rsidDel="009B67EB">
          <w:rPr>
            <w:noProof/>
            <w:webHidden/>
          </w:rPr>
          <w:tab/>
          <w:delText>14</w:delText>
        </w:r>
      </w:del>
    </w:p>
    <w:p w14:paraId="596B741F" w14:textId="77777777" w:rsidR="00790018" w:rsidDel="009B67EB" w:rsidRDefault="00790018">
      <w:pPr>
        <w:pStyle w:val="TOC2"/>
        <w:rPr>
          <w:del w:id="425" w:author="Peter Dobson" w:date="2016-04-13T10:12:00Z"/>
          <w:rFonts w:asciiTheme="minorHAnsi" w:eastAsiaTheme="minorEastAsia" w:hAnsiTheme="minorHAnsi" w:cstheme="minorBidi"/>
          <w:bCs w:val="0"/>
          <w:noProof/>
          <w:szCs w:val="22"/>
          <w:lang w:eastAsia="en-GB"/>
        </w:rPr>
      </w:pPr>
      <w:del w:id="426" w:author="Peter Dobson" w:date="2016-04-13T10:12:00Z">
        <w:r w:rsidRPr="009B67EB" w:rsidDel="009B67EB">
          <w:rPr>
            <w:rStyle w:val="Hyperlink"/>
            <w:bCs w:val="0"/>
            <w:noProof/>
          </w:rPr>
          <w:delText>5.5</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Self-contained Lanterns</w:delText>
        </w:r>
        <w:r w:rsidDel="009B67EB">
          <w:rPr>
            <w:noProof/>
            <w:webHidden/>
          </w:rPr>
          <w:tab/>
          <w:delText>15</w:delText>
        </w:r>
      </w:del>
    </w:p>
    <w:p w14:paraId="0A52B72F" w14:textId="77777777" w:rsidR="00790018" w:rsidDel="009B67EB" w:rsidRDefault="00790018">
      <w:pPr>
        <w:pStyle w:val="TOC2"/>
        <w:rPr>
          <w:del w:id="427" w:author="Peter Dobson" w:date="2016-04-13T10:12:00Z"/>
          <w:rFonts w:asciiTheme="minorHAnsi" w:eastAsiaTheme="minorEastAsia" w:hAnsiTheme="minorHAnsi" w:cstheme="minorBidi"/>
          <w:bCs w:val="0"/>
          <w:noProof/>
          <w:szCs w:val="22"/>
          <w:lang w:eastAsia="en-GB"/>
        </w:rPr>
      </w:pPr>
      <w:del w:id="428" w:author="Peter Dobson" w:date="2016-04-13T10:12:00Z">
        <w:r w:rsidRPr="009B67EB" w:rsidDel="009B67EB">
          <w:rPr>
            <w:rStyle w:val="Hyperlink"/>
            <w:bCs w:val="0"/>
            <w:noProof/>
          </w:rPr>
          <w:delText>5.6</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Optic Rotation</w:delText>
        </w:r>
        <w:r w:rsidDel="009B67EB">
          <w:rPr>
            <w:noProof/>
            <w:webHidden/>
          </w:rPr>
          <w:tab/>
          <w:delText>15</w:delText>
        </w:r>
      </w:del>
    </w:p>
    <w:p w14:paraId="224A4B76" w14:textId="77777777" w:rsidR="00790018" w:rsidDel="009B67EB" w:rsidRDefault="00790018">
      <w:pPr>
        <w:pStyle w:val="TOC3"/>
        <w:rPr>
          <w:del w:id="429" w:author="Peter Dobson" w:date="2016-04-13T10:12:00Z"/>
          <w:rFonts w:asciiTheme="minorHAnsi" w:eastAsiaTheme="minorEastAsia" w:hAnsiTheme="minorHAnsi" w:cstheme="minorBidi"/>
          <w:noProof/>
          <w:sz w:val="22"/>
          <w:szCs w:val="22"/>
          <w:lang w:eastAsia="en-GB"/>
        </w:rPr>
      </w:pPr>
      <w:del w:id="430" w:author="Peter Dobson" w:date="2016-04-13T10:12:00Z">
        <w:r w:rsidRPr="009B67EB" w:rsidDel="009B67EB">
          <w:rPr>
            <w:rStyle w:val="Hyperlink"/>
            <w:noProof/>
          </w:rPr>
          <w:delText>5.6.1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Optic Rotation Control</w:delText>
        </w:r>
        <w:r w:rsidDel="009B67EB">
          <w:rPr>
            <w:noProof/>
            <w:webHidden/>
          </w:rPr>
          <w:tab/>
          <w:delText>15</w:delText>
        </w:r>
      </w:del>
    </w:p>
    <w:p w14:paraId="173DA8FD" w14:textId="77777777" w:rsidR="00790018" w:rsidDel="009B67EB" w:rsidRDefault="00790018">
      <w:pPr>
        <w:pStyle w:val="TOC2"/>
        <w:rPr>
          <w:del w:id="431" w:author="Peter Dobson" w:date="2016-04-13T10:12:00Z"/>
          <w:rFonts w:asciiTheme="minorHAnsi" w:eastAsiaTheme="minorEastAsia" w:hAnsiTheme="minorHAnsi" w:cstheme="minorBidi"/>
          <w:bCs w:val="0"/>
          <w:noProof/>
          <w:szCs w:val="22"/>
          <w:lang w:eastAsia="en-GB"/>
        </w:rPr>
      </w:pPr>
      <w:del w:id="432" w:author="Peter Dobson" w:date="2016-04-13T10:12:00Z">
        <w:r w:rsidRPr="009B67EB" w:rsidDel="009B67EB">
          <w:rPr>
            <w:rStyle w:val="Hyperlink"/>
            <w:bCs w:val="0"/>
            <w:noProof/>
          </w:rPr>
          <w:delText>5.7</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Sound Signal</w:delText>
        </w:r>
        <w:r w:rsidDel="009B67EB">
          <w:rPr>
            <w:noProof/>
            <w:webHidden/>
          </w:rPr>
          <w:tab/>
          <w:delText>15</w:delText>
        </w:r>
      </w:del>
    </w:p>
    <w:p w14:paraId="3388B173" w14:textId="77777777" w:rsidR="00790018" w:rsidDel="009B67EB" w:rsidRDefault="00790018">
      <w:pPr>
        <w:pStyle w:val="TOC3"/>
        <w:rPr>
          <w:del w:id="433" w:author="Peter Dobson" w:date="2016-04-13T10:12:00Z"/>
          <w:rFonts w:asciiTheme="minorHAnsi" w:eastAsiaTheme="minorEastAsia" w:hAnsiTheme="minorHAnsi" w:cstheme="minorBidi"/>
          <w:noProof/>
          <w:sz w:val="22"/>
          <w:szCs w:val="22"/>
          <w:lang w:eastAsia="en-GB"/>
        </w:rPr>
      </w:pPr>
      <w:del w:id="434" w:author="Peter Dobson" w:date="2016-04-13T10:12:00Z">
        <w:r w:rsidRPr="009B67EB" w:rsidDel="009B67EB">
          <w:rPr>
            <w:rStyle w:val="Hyperlink"/>
            <w:noProof/>
          </w:rPr>
          <w:delText>5.7.1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Sound Signal Control</w:delText>
        </w:r>
        <w:r w:rsidDel="009B67EB">
          <w:rPr>
            <w:noProof/>
            <w:webHidden/>
          </w:rPr>
          <w:tab/>
          <w:delText>16</w:delText>
        </w:r>
      </w:del>
    </w:p>
    <w:p w14:paraId="1E0C63D1" w14:textId="77777777" w:rsidR="00790018" w:rsidDel="009B67EB" w:rsidRDefault="00790018">
      <w:pPr>
        <w:pStyle w:val="TOC2"/>
        <w:rPr>
          <w:del w:id="435" w:author="Peter Dobson" w:date="2016-04-13T10:12:00Z"/>
          <w:rFonts w:asciiTheme="minorHAnsi" w:eastAsiaTheme="minorEastAsia" w:hAnsiTheme="minorHAnsi" w:cstheme="minorBidi"/>
          <w:bCs w:val="0"/>
          <w:noProof/>
          <w:szCs w:val="22"/>
          <w:lang w:eastAsia="en-GB"/>
        </w:rPr>
      </w:pPr>
      <w:del w:id="436" w:author="Peter Dobson" w:date="2016-04-13T10:12:00Z">
        <w:r w:rsidRPr="009B67EB" w:rsidDel="009B67EB">
          <w:rPr>
            <w:rStyle w:val="Hyperlink"/>
            <w:bCs w:val="0"/>
            <w:noProof/>
          </w:rPr>
          <w:delText>5.8</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Visibility Detector</w:delText>
        </w:r>
        <w:r w:rsidDel="009B67EB">
          <w:rPr>
            <w:noProof/>
            <w:webHidden/>
          </w:rPr>
          <w:tab/>
          <w:delText>16</w:delText>
        </w:r>
      </w:del>
    </w:p>
    <w:p w14:paraId="5C5E1700" w14:textId="77777777" w:rsidR="00790018" w:rsidDel="009B67EB" w:rsidRDefault="00790018">
      <w:pPr>
        <w:pStyle w:val="TOC2"/>
        <w:rPr>
          <w:del w:id="437" w:author="Peter Dobson" w:date="2016-04-13T10:12:00Z"/>
          <w:rFonts w:asciiTheme="minorHAnsi" w:eastAsiaTheme="minorEastAsia" w:hAnsiTheme="minorHAnsi" w:cstheme="minorBidi"/>
          <w:bCs w:val="0"/>
          <w:noProof/>
          <w:szCs w:val="22"/>
          <w:lang w:eastAsia="en-GB"/>
        </w:rPr>
      </w:pPr>
      <w:del w:id="438" w:author="Peter Dobson" w:date="2016-04-13T10:12:00Z">
        <w:r w:rsidRPr="009B67EB" w:rsidDel="009B67EB">
          <w:rPr>
            <w:rStyle w:val="Hyperlink"/>
            <w:bCs w:val="0"/>
            <w:noProof/>
          </w:rPr>
          <w:delText>5.9</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Control and Monitoring Systems</w:delText>
        </w:r>
        <w:r w:rsidDel="009B67EB">
          <w:rPr>
            <w:noProof/>
            <w:webHidden/>
          </w:rPr>
          <w:tab/>
          <w:delText>16</w:delText>
        </w:r>
      </w:del>
    </w:p>
    <w:p w14:paraId="20A53F2E" w14:textId="77777777" w:rsidR="00790018" w:rsidDel="009B67EB" w:rsidRDefault="00790018">
      <w:pPr>
        <w:pStyle w:val="TOC3"/>
        <w:rPr>
          <w:del w:id="439" w:author="Peter Dobson" w:date="2016-04-13T10:12:00Z"/>
          <w:rFonts w:asciiTheme="minorHAnsi" w:eastAsiaTheme="minorEastAsia" w:hAnsiTheme="minorHAnsi" w:cstheme="minorBidi"/>
          <w:noProof/>
          <w:sz w:val="22"/>
          <w:szCs w:val="22"/>
          <w:lang w:eastAsia="en-GB"/>
        </w:rPr>
      </w:pPr>
      <w:del w:id="440" w:author="Peter Dobson" w:date="2016-04-13T10:12:00Z">
        <w:r w:rsidRPr="009B67EB" w:rsidDel="009B67EB">
          <w:rPr>
            <w:rStyle w:val="Hyperlink"/>
            <w:noProof/>
          </w:rPr>
          <w:delText>5.9.1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Control Equipment</w:delText>
        </w:r>
        <w:r w:rsidDel="009B67EB">
          <w:rPr>
            <w:noProof/>
            <w:webHidden/>
          </w:rPr>
          <w:tab/>
          <w:delText>16</w:delText>
        </w:r>
      </w:del>
    </w:p>
    <w:p w14:paraId="7E759BED" w14:textId="77777777" w:rsidR="00790018" w:rsidDel="009B67EB" w:rsidRDefault="00790018">
      <w:pPr>
        <w:pStyle w:val="TOC3"/>
        <w:rPr>
          <w:del w:id="441" w:author="Peter Dobson" w:date="2016-04-13T10:12:00Z"/>
          <w:rFonts w:asciiTheme="minorHAnsi" w:eastAsiaTheme="minorEastAsia" w:hAnsiTheme="minorHAnsi" w:cstheme="minorBidi"/>
          <w:noProof/>
          <w:sz w:val="22"/>
          <w:szCs w:val="22"/>
          <w:lang w:eastAsia="en-GB"/>
        </w:rPr>
      </w:pPr>
      <w:del w:id="442" w:author="Peter Dobson" w:date="2016-04-13T10:12:00Z">
        <w:r w:rsidRPr="009B67EB" w:rsidDel="009B67EB">
          <w:rPr>
            <w:rStyle w:val="Hyperlink"/>
            <w:noProof/>
          </w:rPr>
          <w:delText>5.9.2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Monitor Systems</w:delText>
        </w:r>
        <w:r w:rsidDel="009B67EB">
          <w:rPr>
            <w:noProof/>
            <w:webHidden/>
          </w:rPr>
          <w:tab/>
          <w:delText>17</w:delText>
        </w:r>
      </w:del>
    </w:p>
    <w:p w14:paraId="00EBD999" w14:textId="77777777" w:rsidR="00790018" w:rsidDel="009B67EB" w:rsidRDefault="00790018">
      <w:pPr>
        <w:pStyle w:val="TOC2"/>
        <w:rPr>
          <w:del w:id="443" w:author="Peter Dobson" w:date="2016-04-13T10:12:00Z"/>
          <w:rFonts w:asciiTheme="minorHAnsi" w:eastAsiaTheme="minorEastAsia" w:hAnsiTheme="minorHAnsi" w:cstheme="minorBidi"/>
          <w:bCs w:val="0"/>
          <w:noProof/>
          <w:szCs w:val="22"/>
          <w:lang w:eastAsia="en-GB"/>
        </w:rPr>
      </w:pPr>
      <w:del w:id="444" w:author="Peter Dobson" w:date="2016-04-13T10:12:00Z">
        <w:r w:rsidRPr="009B67EB" w:rsidDel="009B67EB">
          <w:rPr>
            <w:rStyle w:val="Hyperlink"/>
            <w:bCs w:val="0"/>
            <w:noProof/>
          </w:rPr>
          <w:delText>5.10</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Charge Controller</w:delText>
        </w:r>
        <w:r w:rsidDel="009B67EB">
          <w:rPr>
            <w:noProof/>
            <w:webHidden/>
          </w:rPr>
          <w:tab/>
          <w:delText>17</w:delText>
        </w:r>
      </w:del>
    </w:p>
    <w:p w14:paraId="730777DA" w14:textId="77777777" w:rsidR="00790018" w:rsidDel="009B67EB" w:rsidRDefault="00790018">
      <w:pPr>
        <w:pStyle w:val="TOC2"/>
        <w:rPr>
          <w:del w:id="445" w:author="Peter Dobson" w:date="2016-04-13T10:12:00Z"/>
          <w:rFonts w:asciiTheme="minorHAnsi" w:eastAsiaTheme="minorEastAsia" w:hAnsiTheme="minorHAnsi" w:cstheme="minorBidi"/>
          <w:bCs w:val="0"/>
          <w:noProof/>
          <w:szCs w:val="22"/>
          <w:lang w:eastAsia="en-GB"/>
        </w:rPr>
      </w:pPr>
      <w:del w:id="446" w:author="Peter Dobson" w:date="2016-04-13T10:12:00Z">
        <w:r w:rsidRPr="009B67EB" w:rsidDel="009B67EB">
          <w:rPr>
            <w:rStyle w:val="Hyperlink"/>
            <w:bCs w:val="0"/>
            <w:noProof/>
          </w:rPr>
          <w:delText>5.11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AIS</w:delText>
        </w:r>
        <w:r w:rsidDel="009B67EB">
          <w:rPr>
            <w:noProof/>
            <w:webHidden/>
          </w:rPr>
          <w:tab/>
          <w:delText>18</w:delText>
        </w:r>
      </w:del>
    </w:p>
    <w:p w14:paraId="008DEC06" w14:textId="77777777" w:rsidR="00790018" w:rsidDel="009B67EB" w:rsidRDefault="00790018">
      <w:pPr>
        <w:pStyle w:val="TOC3"/>
        <w:rPr>
          <w:del w:id="447" w:author="Peter Dobson" w:date="2016-04-13T10:12:00Z"/>
          <w:rFonts w:asciiTheme="minorHAnsi" w:eastAsiaTheme="minorEastAsia" w:hAnsiTheme="minorHAnsi" w:cstheme="minorBidi"/>
          <w:noProof/>
          <w:sz w:val="22"/>
          <w:szCs w:val="22"/>
          <w:lang w:eastAsia="en-GB"/>
        </w:rPr>
      </w:pPr>
      <w:del w:id="448" w:author="Peter Dobson" w:date="2016-04-13T10:12:00Z">
        <w:r w:rsidRPr="009B67EB" w:rsidDel="009B67EB">
          <w:rPr>
            <w:rStyle w:val="Hyperlink"/>
            <w:noProof/>
          </w:rPr>
          <w:delText>5.11.1</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General</w:delText>
        </w:r>
        <w:r w:rsidDel="009B67EB">
          <w:rPr>
            <w:noProof/>
            <w:webHidden/>
          </w:rPr>
          <w:tab/>
          <w:delText>18</w:delText>
        </w:r>
      </w:del>
    </w:p>
    <w:p w14:paraId="5FA44A90" w14:textId="77777777" w:rsidR="00790018" w:rsidDel="009B67EB" w:rsidRDefault="00790018">
      <w:pPr>
        <w:pStyle w:val="TOC3"/>
        <w:rPr>
          <w:del w:id="449" w:author="Peter Dobson" w:date="2016-04-13T10:12:00Z"/>
          <w:rFonts w:asciiTheme="minorHAnsi" w:eastAsiaTheme="minorEastAsia" w:hAnsiTheme="minorHAnsi" w:cstheme="minorBidi"/>
          <w:noProof/>
          <w:sz w:val="22"/>
          <w:szCs w:val="22"/>
          <w:lang w:eastAsia="en-GB"/>
        </w:rPr>
      </w:pPr>
      <w:del w:id="450" w:author="Peter Dobson" w:date="2016-04-13T10:12:00Z">
        <w:r w:rsidRPr="009B67EB" w:rsidDel="009B67EB">
          <w:rPr>
            <w:rStyle w:val="Hyperlink"/>
            <w:noProof/>
          </w:rPr>
          <w:delText>5.11.2</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Calculation of the power requirements</w:delText>
        </w:r>
        <w:r w:rsidDel="009B67EB">
          <w:rPr>
            <w:noProof/>
            <w:webHidden/>
          </w:rPr>
          <w:tab/>
          <w:delText>18</w:delText>
        </w:r>
      </w:del>
    </w:p>
    <w:p w14:paraId="3CCD72D8" w14:textId="77777777" w:rsidR="00790018" w:rsidDel="009B67EB" w:rsidRDefault="00790018">
      <w:pPr>
        <w:pStyle w:val="TOC3"/>
        <w:rPr>
          <w:del w:id="451" w:author="Peter Dobson" w:date="2016-04-13T10:12:00Z"/>
          <w:rFonts w:asciiTheme="minorHAnsi" w:eastAsiaTheme="minorEastAsia" w:hAnsiTheme="minorHAnsi" w:cstheme="minorBidi"/>
          <w:noProof/>
          <w:sz w:val="22"/>
          <w:szCs w:val="22"/>
          <w:lang w:eastAsia="en-GB"/>
        </w:rPr>
      </w:pPr>
      <w:del w:id="452" w:author="Peter Dobson" w:date="2016-04-13T10:12:00Z">
        <w:r w:rsidRPr="009B67EB" w:rsidDel="009B67EB">
          <w:rPr>
            <w:rStyle w:val="Hyperlink"/>
            <w:noProof/>
          </w:rPr>
          <w:delText>5.11.3</w:delText>
        </w:r>
        <w:r w:rsidDel="009B67EB">
          <w:rPr>
            <w:rFonts w:asciiTheme="minorHAnsi" w:eastAsiaTheme="minorEastAsia" w:hAnsiTheme="minorHAnsi" w:cstheme="minorBidi"/>
            <w:noProof/>
            <w:sz w:val="22"/>
            <w:szCs w:val="22"/>
            <w:lang w:eastAsia="en-GB"/>
          </w:rPr>
          <w:tab/>
        </w:r>
        <w:r w:rsidRPr="009B67EB" w:rsidDel="009B67EB">
          <w:rPr>
            <w:rStyle w:val="Hyperlink"/>
            <w:noProof/>
          </w:rPr>
          <w:delText>FATDMA Operation</w:delText>
        </w:r>
        <w:r w:rsidDel="009B67EB">
          <w:rPr>
            <w:noProof/>
            <w:webHidden/>
          </w:rPr>
          <w:tab/>
          <w:delText>19</w:delText>
        </w:r>
      </w:del>
    </w:p>
    <w:p w14:paraId="30BBA96D" w14:textId="77777777" w:rsidR="00790018" w:rsidDel="009B67EB" w:rsidRDefault="00790018">
      <w:pPr>
        <w:pStyle w:val="TOC2"/>
        <w:rPr>
          <w:del w:id="453" w:author="Peter Dobson" w:date="2016-04-13T10:12:00Z"/>
          <w:rFonts w:asciiTheme="minorHAnsi" w:eastAsiaTheme="minorEastAsia" w:hAnsiTheme="minorHAnsi" w:cstheme="minorBidi"/>
          <w:bCs w:val="0"/>
          <w:noProof/>
          <w:szCs w:val="22"/>
          <w:lang w:eastAsia="en-GB"/>
        </w:rPr>
      </w:pPr>
      <w:del w:id="454" w:author="Peter Dobson" w:date="2016-04-13T10:12:00Z">
        <w:r w:rsidRPr="009B67EB" w:rsidDel="009B67EB">
          <w:rPr>
            <w:rStyle w:val="Hyperlink"/>
            <w:bCs w:val="0"/>
            <w:noProof/>
          </w:rPr>
          <w:delText>5.12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RACON</w:delText>
        </w:r>
        <w:r w:rsidDel="009B67EB">
          <w:rPr>
            <w:noProof/>
            <w:webHidden/>
          </w:rPr>
          <w:tab/>
          <w:delText>19</w:delText>
        </w:r>
      </w:del>
    </w:p>
    <w:p w14:paraId="2A5F9616" w14:textId="77777777" w:rsidR="00790018" w:rsidDel="009B67EB" w:rsidRDefault="00790018">
      <w:pPr>
        <w:pStyle w:val="TOC2"/>
        <w:rPr>
          <w:del w:id="455" w:author="Peter Dobson" w:date="2016-04-13T10:12:00Z"/>
          <w:rFonts w:asciiTheme="minorHAnsi" w:eastAsiaTheme="minorEastAsia" w:hAnsiTheme="minorHAnsi" w:cstheme="minorBidi"/>
          <w:bCs w:val="0"/>
          <w:noProof/>
          <w:szCs w:val="22"/>
          <w:lang w:eastAsia="en-GB"/>
        </w:rPr>
      </w:pPr>
      <w:del w:id="456" w:author="Peter Dobson" w:date="2016-04-13T10:12:00Z">
        <w:r w:rsidRPr="009B67EB" w:rsidDel="009B67EB">
          <w:rPr>
            <w:rStyle w:val="Hyperlink"/>
            <w:bCs w:val="0"/>
            <w:noProof/>
          </w:rPr>
          <w:delText>5.13</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DGPS</w:delText>
        </w:r>
        <w:r w:rsidDel="009B67EB">
          <w:rPr>
            <w:noProof/>
            <w:webHidden/>
          </w:rPr>
          <w:tab/>
          <w:delText>19</w:delText>
        </w:r>
      </w:del>
    </w:p>
    <w:p w14:paraId="300D9B84" w14:textId="77777777" w:rsidR="00790018" w:rsidDel="009B67EB" w:rsidRDefault="00790018">
      <w:pPr>
        <w:pStyle w:val="TOC1"/>
        <w:rPr>
          <w:del w:id="457" w:author="Peter Dobson" w:date="2016-04-13T10:12:00Z"/>
          <w:rFonts w:asciiTheme="minorHAnsi" w:eastAsiaTheme="minorEastAsia" w:hAnsiTheme="minorHAnsi" w:cstheme="minorBidi"/>
          <w:b w:val="0"/>
          <w:bCs w:val="0"/>
          <w:caps w:val="0"/>
          <w:noProof/>
          <w:szCs w:val="22"/>
          <w:lang w:eastAsia="en-GB"/>
        </w:rPr>
      </w:pPr>
      <w:del w:id="458" w:author="Peter Dobson" w:date="2016-04-13T10:12:00Z">
        <w:r w:rsidRPr="009B67EB" w:rsidDel="009B67EB">
          <w:rPr>
            <w:rStyle w:val="Hyperlink"/>
            <w:b w:val="0"/>
            <w:bCs w:val="0"/>
            <w:caps w:val="0"/>
            <w:noProof/>
          </w:rPr>
          <w:delText>6</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Other Loads</w:delText>
        </w:r>
        <w:r w:rsidDel="009B67EB">
          <w:rPr>
            <w:noProof/>
            <w:webHidden/>
          </w:rPr>
          <w:tab/>
          <w:delText>19</w:delText>
        </w:r>
      </w:del>
    </w:p>
    <w:p w14:paraId="1513E269" w14:textId="77777777" w:rsidR="00790018" w:rsidDel="009B67EB" w:rsidRDefault="00790018">
      <w:pPr>
        <w:pStyle w:val="TOC2"/>
        <w:rPr>
          <w:del w:id="459" w:author="Peter Dobson" w:date="2016-04-13T10:12:00Z"/>
          <w:rFonts w:asciiTheme="minorHAnsi" w:eastAsiaTheme="minorEastAsia" w:hAnsiTheme="minorHAnsi" w:cstheme="minorBidi"/>
          <w:bCs w:val="0"/>
          <w:noProof/>
          <w:szCs w:val="22"/>
          <w:lang w:eastAsia="en-GB"/>
        </w:rPr>
      </w:pPr>
      <w:del w:id="460" w:author="Peter Dobson" w:date="2016-04-13T10:12:00Z">
        <w:r w:rsidRPr="009B67EB" w:rsidDel="009B67EB">
          <w:rPr>
            <w:rStyle w:val="Hyperlink"/>
            <w:bCs w:val="0"/>
            <w:noProof/>
          </w:rPr>
          <w:delText>6.1</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Non-essential Loads</w:delText>
        </w:r>
        <w:r w:rsidDel="009B67EB">
          <w:rPr>
            <w:noProof/>
            <w:webHidden/>
          </w:rPr>
          <w:tab/>
          <w:delText>19</w:delText>
        </w:r>
      </w:del>
    </w:p>
    <w:p w14:paraId="36E18640" w14:textId="77777777" w:rsidR="00790018" w:rsidDel="009B67EB" w:rsidRDefault="00790018">
      <w:pPr>
        <w:pStyle w:val="TOC2"/>
        <w:rPr>
          <w:del w:id="461" w:author="Peter Dobson" w:date="2016-04-13T10:12:00Z"/>
          <w:rFonts w:asciiTheme="minorHAnsi" w:eastAsiaTheme="minorEastAsia" w:hAnsiTheme="minorHAnsi" w:cstheme="minorBidi"/>
          <w:bCs w:val="0"/>
          <w:noProof/>
          <w:szCs w:val="22"/>
          <w:lang w:eastAsia="en-GB"/>
        </w:rPr>
      </w:pPr>
      <w:del w:id="462" w:author="Peter Dobson" w:date="2016-04-13T10:12:00Z">
        <w:r w:rsidRPr="009B67EB" w:rsidDel="009B67EB">
          <w:rPr>
            <w:rStyle w:val="Hyperlink"/>
            <w:bCs w:val="0"/>
            <w:noProof/>
          </w:rPr>
          <w:delText>6.2</w:delText>
        </w:r>
        <w:r w:rsidDel="009B67EB">
          <w:rPr>
            <w:rFonts w:asciiTheme="minorHAnsi" w:eastAsiaTheme="minorEastAsia" w:hAnsiTheme="minorHAnsi" w:cstheme="minorBidi"/>
            <w:bCs w:val="0"/>
            <w:noProof/>
            <w:szCs w:val="22"/>
            <w:lang w:eastAsia="en-GB"/>
          </w:rPr>
          <w:tab/>
        </w:r>
        <w:r w:rsidRPr="009B67EB" w:rsidDel="009B67EB">
          <w:rPr>
            <w:rStyle w:val="Hyperlink"/>
            <w:bCs w:val="0"/>
            <w:noProof/>
          </w:rPr>
          <w:delText>Seasonal Aids</w:delText>
        </w:r>
        <w:r w:rsidDel="009B67EB">
          <w:rPr>
            <w:noProof/>
            <w:webHidden/>
          </w:rPr>
          <w:tab/>
          <w:delText>19</w:delText>
        </w:r>
      </w:del>
    </w:p>
    <w:p w14:paraId="04E81042" w14:textId="77777777" w:rsidR="00790018" w:rsidDel="009B67EB" w:rsidRDefault="00790018">
      <w:pPr>
        <w:pStyle w:val="TOC1"/>
        <w:rPr>
          <w:del w:id="463" w:author="Peter Dobson" w:date="2016-04-13T10:12:00Z"/>
          <w:rFonts w:asciiTheme="minorHAnsi" w:eastAsiaTheme="minorEastAsia" w:hAnsiTheme="minorHAnsi" w:cstheme="minorBidi"/>
          <w:b w:val="0"/>
          <w:bCs w:val="0"/>
          <w:caps w:val="0"/>
          <w:noProof/>
          <w:szCs w:val="22"/>
          <w:lang w:eastAsia="en-GB"/>
        </w:rPr>
      </w:pPr>
      <w:del w:id="464" w:author="Peter Dobson" w:date="2016-04-13T10:12:00Z">
        <w:r w:rsidRPr="009B67EB" w:rsidDel="009B67EB">
          <w:rPr>
            <w:rStyle w:val="Hyperlink"/>
            <w:b w:val="0"/>
            <w:bCs w:val="0"/>
            <w:caps w:val="0"/>
            <w:noProof/>
          </w:rPr>
          <w:delText>7</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Typical Load Levels</w:delText>
        </w:r>
        <w:r w:rsidDel="009B67EB">
          <w:rPr>
            <w:noProof/>
            <w:webHidden/>
          </w:rPr>
          <w:tab/>
          <w:delText>21</w:delText>
        </w:r>
      </w:del>
    </w:p>
    <w:p w14:paraId="55C460A2" w14:textId="77777777" w:rsidR="00790018" w:rsidDel="009B67EB" w:rsidRDefault="00790018">
      <w:pPr>
        <w:pStyle w:val="TOC1"/>
        <w:rPr>
          <w:del w:id="465" w:author="Peter Dobson" w:date="2016-04-13T10:12:00Z"/>
          <w:rFonts w:asciiTheme="minorHAnsi" w:eastAsiaTheme="minorEastAsia" w:hAnsiTheme="minorHAnsi" w:cstheme="minorBidi"/>
          <w:b w:val="0"/>
          <w:bCs w:val="0"/>
          <w:caps w:val="0"/>
          <w:noProof/>
          <w:szCs w:val="22"/>
          <w:lang w:eastAsia="en-GB"/>
        </w:rPr>
      </w:pPr>
      <w:del w:id="466" w:author="Peter Dobson" w:date="2016-04-13T10:12:00Z">
        <w:r w:rsidRPr="009B67EB" w:rsidDel="009B67EB">
          <w:rPr>
            <w:rStyle w:val="Hyperlink"/>
            <w:b w:val="0"/>
            <w:bCs w:val="0"/>
            <w:caps w:val="0"/>
            <w:noProof/>
          </w:rPr>
          <w:delText>8</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Conclusions</w:delText>
        </w:r>
        <w:r w:rsidDel="009B67EB">
          <w:rPr>
            <w:noProof/>
            <w:webHidden/>
          </w:rPr>
          <w:tab/>
          <w:delText>22</w:delText>
        </w:r>
      </w:del>
    </w:p>
    <w:p w14:paraId="69BC0A94" w14:textId="77777777" w:rsidR="00790018" w:rsidDel="009B67EB" w:rsidRDefault="00790018">
      <w:pPr>
        <w:pStyle w:val="TOC1"/>
        <w:rPr>
          <w:del w:id="467" w:author="Peter Dobson" w:date="2016-04-13T10:12:00Z"/>
          <w:rFonts w:asciiTheme="minorHAnsi" w:eastAsiaTheme="minorEastAsia" w:hAnsiTheme="minorHAnsi" w:cstheme="minorBidi"/>
          <w:b w:val="0"/>
          <w:bCs w:val="0"/>
          <w:caps w:val="0"/>
          <w:noProof/>
          <w:szCs w:val="22"/>
          <w:lang w:eastAsia="en-GB"/>
        </w:rPr>
      </w:pPr>
      <w:del w:id="468" w:author="Peter Dobson" w:date="2016-04-13T10:12:00Z">
        <w:r w:rsidRPr="009B67EB" w:rsidDel="009B67EB">
          <w:rPr>
            <w:rStyle w:val="Hyperlink"/>
            <w:b w:val="0"/>
            <w:bCs w:val="0"/>
            <w:caps w:val="0"/>
            <w:noProof/>
          </w:rPr>
          <w:delText>9</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Reference documents</w:delText>
        </w:r>
        <w:r w:rsidDel="009B67EB">
          <w:rPr>
            <w:noProof/>
            <w:webHidden/>
          </w:rPr>
          <w:tab/>
          <w:delText>22</w:delText>
        </w:r>
      </w:del>
    </w:p>
    <w:p w14:paraId="6DEEC6E6" w14:textId="77777777" w:rsidR="00790018" w:rsidDel="009B67EB" w:rsidRDefault="00790018">
      <w:pPr>
        <w:pStyle w:val="TOC1"/>
        <w:rPr>
          <w:del w:id="469" w:author="Peter Dobson" w:date="2016-04-13T10:12:00Z"/>
          <w:rFonts w:asciiTheme="minorHAnsi" w:eastAsiaTheme="minorEastAsia" w:hAnsiTheme="minorHAnsi" w:cstheme="minorBidi"/>
          <w:b w:val="0"/>
          <w:bCs w:val="0"/>
          <w:caps w:val="0"/>
          <w:noProof/>
          <w:szCs w:val="22"/>
          <w:lang w:eastAsia="en-GB"/>
        </w:rPr>
      </w:pPr>
      <w:del w:id="470" w:author="Peter Dobson" w:date="2016-04-13T10:12:00Z">
        <w:r w:rsidRPr="009B67EB" w:rsidDel="009B67EB">
          <w:rPr>
            <w:rStyle w:val="Hyperlink"/>
            <w:b w:val="0"/>
            <w:bCs w:val="0"/>
            <w:caps w:val="0"/>
            <w:noProof/>
          </w:rPr>
          <w:delText>10</w:delText>
        </w:r>
        <w:r w:rsidDel="009B67EB">
          <w:rPr>
            <w:rFonts w:asciiTheme="minorHAnsi" w:eastAsiaTheme="minorEastAsia" w:hAnsiTheme="minorHAnsi" w:cstheme="minorBidi"/>
            <w:b w:val="0"/>
            <w:bCs w:val="0"/>
            <w:caps w:val="0"/>
            <w:noProof/>
            <w:szCs w:val="22"/>
            <w:lang w:eastAsia="en-GB"/>
          </w:rPr>
          <w:tab/>
        </w:r>
        <w:r w:rsidRPr="009B67EB" w:rsidDel="009B67EB">
          <w:rPr>
            <w:rStyle w:val="Hyperlink"/>
            <w:b w:val="0"/>
            <w:bCs w:val="0"/>
            <w:caps w:val="0"/>
            <w:noProof/>
          </w:rPr>
          <w:delText>ABBREVIATIONS</w:delText>
        </w:r>
        <w:r w:rsidDel="009B67EB">
          <w:rPr>
            <w:noProof/>
            <w:webHidden/>
          </w:rPr>
          <w:tab/>
          <w:delText>23</w:delText>
        </w:r>
      </w:del>
    </w:p>
    <w:p w14:paraId="7C515E69" w14:textId="77777777" w:rsidR="00790018" w:rsidDel="009B67EB" w:rsidRDefault="00790018">
      <w:pPr>
        <w:pStyle w:val="TOC4"/>
        <w:rPr>
          <w:del w:id="471" w:author="Peter Dobson" w:date="2016-04-13T10:12:00Z"/>
          <w:rFonts w:asciiTheme="minorHAnsi" w:eastAsiaTheme="minorEastAsia" w:hAnsiTheme="minorHAnsi" w:cstheme="minorBidi"/>
          <w:b w:val="0"/>
        </w:rPr>
      </w:pPr>
      <w:del w:id="472" w:author="Peter Dobson" w:date="2016-04-13T10:12:00Z">
        <w:r w:rsidRPr="009B67EB" w:rsidDel="009B67EB">
          <w:rPr>
            <w:rStyle w:val="Hyperlink"/>
            <w:b w:val="0"/>
          </w:rPr>
          <w:delText>ANNEX 1</w:delText>
        </w:r>
        <w:r w:rsidDel="009B67EB">
          <w:rPr>
            <w:rFonts w:asciiTheme="minorHAnsi" w:eastAsiaTheme="minorEastAsia" w:hAnsiTheme="minorHAnsi" w:cstheme="minorBidi"/>
            <w:b w:val="0"/>
          </w:rPr>
          <w:tab/>
        </w:r>
        <w:r w:rsidRPr="009B67EB" w:rsidDel="009B67EB">
          <w:rPr>
            <w:rStyle w:val="Hyperlink"/>
            <w:b w:val="0"/>
          </w:rPr>
          <w:delText>Further explanation of the H</w:delText>
        </w:r>
        <w:r w:rsidRPr="009B67EB" w:rsidDel="009B67EB">
          <w:rPr>
            <w:rStyle w:val="Hyperlink"/>
            <w:b w:val="0"/>
            <w:position w:val="-6"/>
          </w:rPr>
          <w:delText>daylight</w:delText>
        </w:r>
        <w:r w:rsidRPr="009B67EB" w:rsidDel="009B67EB">
          <w:rPr>
            <w:rStyle w:val="Hyperlink"/>
            <w:b w:val="0"/>
          </w:rPr>
          <w:delText xml:space="preserve"> equation</w:delText>
        </w:r>
        <w:r w:rsidDel="009B67EB">
          <w:rPr>
            <w:webHidden/>
          </w:rPr>
          <w:tab/>
          <w:delText>24</w:delText>
        </w:r>
      </w:del>
    </w:p>
    <w:p w14:paraId="589FE1E5" w14:textId="77777777" w:rsidR="00702CBE" w:rsidDel="00790018" w:rsidRDefault="00702CBE">
      <w:pPr>
        <w:pStyle w:val="TOC1"/>
        <w:rPr>
          <w:del w:id="473" w:author="Peter Dobson" w:date="2016-04-13T10:03:00Z"/>
          <w:rFonts w:asciiTheme="minorHAnsi" w:eastAsiaTheme="minorEastAsia" w:hAnsiTheme="minorHAnsi" w:cstheme="minorBidi"/>
          <w:b w:val="0"/>
          <w:bCs w:val="0"/>
          <w:caps w:val="0"/>
          <w:noProof/>
          <w:szCs w:val="22"/>
          <w:lang w:eastAsia="en-GB"/>
        </w:rPr>
      </w:pPr>
      <w:del w:id="474" w:author="Peter Dobson" w:date="2016-04-13T10:03:00Z">
        <w:r w:rsidRPr="00790018" w:rsidDel="00790018">
          <w:rPr>
            <w:rStyle w:val="Hyperlink"/>
            <w:b w:val="0"/>
            <w:bCs w:val="0"/>
            <w:caps w:val="0"/>
            <w:noProof/>
          </w:rPr>
          <w:lastRenderedPageBreak/>
          <w:delText>Document Revisions</w:delText>
        </w:r>
        <w:r w:rsidDel="00790018">
          <w:rPr>
            <w:noProof/>
            <w:webHidden/>
          </w:rPr>
          <w:tab/>
          <w:delText>1</w:delText>
        </w:r>
      </w:del>
    </w:p>
    <w:p w14:paraId="08AA02DC" w14:textId="77777777" w:rsidR="00702CBE" w:rsidDel="00790018" w:rsidRDefault="00702CBE">
      <w:pPr>
        <w:pStyle w:val="TOC1"/>
        <w:rPr>
          <w:del w:id="475" w:author="Peter Dobson" w:date="2016-04-13T10:03:00Z"/>
          <w:rFonts w:asciiTheme="minorHAnsi" w:eastAsiaTheme="minorEastAsia" w:hAnsiTheme="minorHAnsi" w:cstheme="minorBidi"/>
          <w:b w:val="0"/>
          <w:bCs w:val="0"/>
          <w:caps w:val="0"/>
          <w:noProof/>
          <w:szCs w:val="22"/>
          <w:lang w:eastAsia="en-GB"/>
        </w:rPr>
      </w:pPr>
      <w:del w:id="476" w:author="Peter Dobson" w:date="2016-04-13T10:03:00Z">
        <w:r w:rsidRPr="00790018" w:rsidDel="00790018">
          <w:rPr>
            <w:rStyle w:val="Hyperlink"/>
            <w:b w:val="0"/>
            <w:bCs w:val="0"/>
            <w:caps w:val="0"/>
            <w:noProof/>
          </w:rPr>
          <w:delText>Table of Contents</w:delText>
        </w:r>
        <w:r w:rsidDel="00790018">
          <w:rPr>
            <w:noProof/>
            <w:webHidden/>
          </w:rPr>
          <w:tab/>
          <w:delText>3</w:delText>
        </w:r>
      </w:del>
    </w:p>
    <w:p w14:paraId="7D3C5E47" w14:textId="77777777" w:rsidR="00702CBE" w:rsidDel="00790018" w:rsidRDefault="00702CBE">
      <w:pPr>
        <w:pStyle w:val="TOC1"/>
        <w:rPr>
          <w:del w:id="477" w:author="Peter Dobson" w:date="2016-04-13T10:03:00Z"/>
          <w:rFonts w:asciiTheme="minorHAnsi" w:eastAsiaTheme="minorEastAsia" w:hAnsiTheme="minorHAnsi" w:cstheme="minorBidi"/>
          <w:b w:val="0"/>
          <w:bCs w:val="0"/>
          <w:caps w:val="0"/>
          <w:noProof/>
          <w:szCs w:val="22"/>
          <w:lang w:eastAsia="en-GB"/>
        </w:rPr>
      </w:pPr>
      <w:del w:id="478" w:author="Peter Dobson" w:date="2016-04-13T10:03:00Z">
        <w:r w:rsidRPr="00790018" w:rsidDel="00790018">
          <w:rPr>
            <w:rStyle w:val="Hyperlink"/>
            <w:b w:val="0"/>
            <w:bCs w:val="0"/>
            <w:caps w:val="0"/>
            <w:noProof/>
          </w:rPr>
          <w:delText>Index of Tables</w:delText>
        </w:r>
        <w:r w:rsidDel="00790018">
          <w:rPr>
            <w:noProof/>
            <w:webHidden/>
          </w:rPr>
          <w:tab/>
          <w:delText>4</w:delText>
        </w:r>
      </w:del>
    </w:p>
    <w:p w14:paraId="0FF9B804" w14:textId="77777777" w:rsidR="00702CBE" w:rsidDel="00790018" w:rsidRDefault="00702CBE">
      <w:pPr>
        <w:pStyle w:val="TOC1"/>
        <w:rPr>
          <w:del w:id="479" w:author="Peter Dobson" w:date="2016-04-13T10:03:00Z"/>
          <w:rFonts w:asciiTheme="minorHAnsi" w:eastAsiaTheme="minorEastAsia" w:hAnsiTheme="minorHAnsi" w:cstheme="minorBidi"/>
          <w:b w:val="0"/>
          <w:bCs w:val="0"/>
          <w:caps w:val="0"/>
          <w:noProof/>
          <w:szCs w:val="22"/>
          <w:lang w:eastAsia="en-GB"/>
        </w:rPr>
      </w:pPr>
      <w:del w:id="480" w:author="Peter Dobson" w:date="2016-04-13T10:03:00Z">
        <w:r w:rsidRPr="00790018" w:rsidDel="00790018">
          <w:rPr>
            <w:rStyle w:val="Hyperlink"/>
            <w:b w:val="0"/>
            <w:bCs w:val="0"/>
            <w:caps w:val="0"/>
            <w:noProof/>
          </w:rPr>
          <w:delText>Index of Figures</w:delText>
        </w:r>
        <w:r w:rsidDel="00790018">
          <w:rPr>
            <w:noProof/>
            <w:webHidden/>
          </w:rPr>
          <w:tab/>
          <w:delText>4</w:delText>
        </w:r>
      </w:del>
    </w:p>
    <w:p w14:paraId="7A152C6B" w14:textId="77777777" w:rsidR="00702CBE" w:rsidDel="00790018" w:rsidRDefault="00702CBE">
      <w:pPr>
        <w:pStyle w:val="TOC1"/>
        <w:rPr>
          <w:del w:id="481" w:author="Peter Dobson" w:date="2016-04-13T10:03:00Z"/>
          <w:rFonts w:asciiTheme="minorHAnsi" w:eastAsiaTheme="minorEastAsia" w:hAnsiTheme="minorHAnsi" w:cstheme="minorBidi"/>
          <w:b w:val="0"/>
          <w:bCs w:val="0"/>
          <w:caps w:val="0"/>
          <w:noProof/>
          <w:szCs w:val="22"/>
          <w:lang w:eastAsia="en-GB"/>
        </w:rPr>
      </w:pPr>
      <w:del w:id="482" w:author="Peter Dobson" w:date="2016-04-13T10:03:00Z">
        <w:r w:rsidRPr="00790018" w:rsidDel="00790018">
          <w:rPr>
            <w:rStyle w:val="Hyperlink"/>
            <w:b w:val="0"/>
            <w:bCs w:val="0"/>
            <w:caps w:val="0"/>
            <w:noProof/>
          </w:rPr>
          <w:delText>1</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Introduction</w:delText>
        </w:r>
        <w:r w:rsidDel="00790018">
          <w:rPr>
            <w:noProof/>
            <w:webHidden/>
          </w:rPr>
          <w:tab/>
          <w:delText>5</w:delText>
        </w:r>
      </w:del>
    </w:p>
    <w:p w14:paraId="19560334" w14:textId="77777777" w:rsidR="00702CBE" w:rsidDel="00790018" w:rsidRDefault="00702CBE">
      <w:pPr>
        <w:pStyle w:val="TOC1"/>
        <w:rPr>
          <w:del w:id="483" w:author="Peter Dobson" w:date="2016-04-13T10:03:00Z"/>
          <w:rFonts w:asciiTheme="minorHAnsi" w:eastAsiaTheme="minorEastAsia" w:hAnsiTheme="minorHAnsi" w:cstheme="minorBidi"/>
          <w:b w:val="0"/>
          <w:bCs w:val="0"/>
          <w:caps w:val="0"/>
          <w:noProof/>
          <w:szCs w:val="22"/>
          <w:lang w:eastAsia="en-GB"/>
        </w:rPr>
      </w:pPr>
      <w:del w:id="484" w:author="Peter Dobson" w:date="2016-04-13T10:03:00Z">
        <w:r w:rsidRPr="00790018" w:rsidDel="00790018">
          <w:rPr>
            <w:rStyle w:val="Hyperlink"/>
            <w:b w:val="0"/>
            <w:bCs w:val="0"/>
            <w:caps w:val="0"/>
            <w:noProof/>
          </w:rPr>
          <w:delText>2</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How to use this guideline</w:delText>
        </w:r>
        <w:r w:rsidDel="00790018">
          <w:rPr>
            <w:noProof/>
            <w:webHidden/>
          </w:rPr>
          <w:tab/>
          <w:delText>5</w:delText>
        </w:r>
      </w:del>
    </w:p>
    <w:p w14:paraId="13C59EF6" w14:textId="77777777" w:rsidR="00702CBE" w:rsidDel="00790018" w:rsidRDefault="00702CBE">
      <w:pPr>
        <w:pStyle w:val="TOC1"/>
        <w:rPr>
          <w:del w:id="485" w:author="Peter Dobson" w:date="2016-04-13T10:03:00Z"/>
          <w:rFonts w:asciiTheme="minorHAnsi" w:eastAsiaTheme="minorEastAsia" w:hAnsiTheme="minorHAnsi" w:cstheme="minorBidi"/>
          <w:b w:val="0"/>
          <w:bCs w:val="0"/>
          <w:caps w:val="0"/>
          <w:noProof/>
          <w:szCs w:val="22"/>
          <w:lang w:eastAsia="en-GB"/>
        </w:rPr>
      </w:pPr>
      <w:del w:id="486" w:author="Peter Dobson" w:date="2016-04-13T10:03:00Z">
        <w:r w:rsidRPr="00790018" w:rsidDel="00790018">
          <w:rPr>
            <w:rStyle w:val="Hyperlink"/>
            <w:b w:val="0"/>
            <w:bCs w:val="0"/>
            <w:caps w:val="0"/>
            <w:noProof/>
          </w:rPr>
          <w:delText>3</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AtoN Load Overview</w:delText>
        </w:r>
        <w:r w:rsidDel="00790018">
          <w:rPr>
            <w:noProof/>
            <w:webHidden/>
          </w:rPr>
          <w:tab/>
          <w:delText>5</w:delText>
        </w:r>
      </w:del>
    </w:p>
    <w:p w14:paraId="1F6FF845" w14:textId="77777777" w:rsidR="00702CBE" w:rsidDel="00790018" w:rsidRDefault="00702CBE">
      <w:pPr>
        <w:pStyle w:val="TOC2"/>
        <w:rPr>
          <w:del w:id="487" w:author="Peter Dobson" w:date="2016-04-13T10:03:00Z"/>
          <w:rFonts w:asciiTheme="minorHAnsi" w:eastAsiaTheme="minorEastAsia" w:hAnsiTheme="minorHAnsi" w:cstheme="minorBidi"/>
          <w:bCs w:val="0"/>
          <w:noProof/>
          <w:szCs w:val="22"/>
          <w:lang w:eastAsia="en-GB"/>
        </w:rPr>
      </w:pPr>
      <w:del w:id="488" w:author="Peter Dobson" w:date="2016-04-13T10:03:00Z">
        <w:r w:rsidRPr="00790018" w:rsidDel="00790018">
          <w:rPr>
            <w:rStyle w:val="Hyperlink"/>
            <w:bCs w:val="0"/>
            <w:noProof/>
          </w:rPr>
          <w:delText>3.1</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Quiescent load</w:delText>
        </w:r>
        <w:r w:rsidDel="00790018">
          <w:rPr>
            <w:noProof/>
            <w:webHidden/>
          </w:rPr>
          <w:tab/>
          <w:delText>5</w:delText>
        </w:r>
      </w:del>
    </w:p>
    <w:p w14:paraId="25942BAF" w14:textId="77777777" w:rsidR="00702CBE" w:rsidDel="00790018" w:rsidRDefault="00702CBE">
      <w:pPr>
        <w:pStyle w:val="TOC2"/>
        <w:rPr>
          <w:del w:id="489" w:author="Peter Dobson" w:date="2016-04-13T10:03:00Z"/>
          <w:rFonts w:asciiTheme="minorHAnsi" w:eastAsiaTheme="minorEastAsia" w:hAnsiTheme="minorHAnsi" w:cstheme="minorBidi"/>
          <w:bCs w:val="0"/>
          <w:noProof/>
          <w:szCs w:val="22"/>
          <w:lang w:eastAsia="en-GB"/>
        </w:rPr>
      </w:pPr>
      <w:del w:id="490" w:author="Peter Dobson" w:date="2016-04-13T10:03:00Z">
        <w:r w:rsidRPr="00790018" w:rsidDel="00790018">
          <w:rPr>
            <w:rStyle w:val="Hyperlink"/>
            <w:bCs w:val="0"/>
            <w:noProof/>
          </w:rPr>
          <w:delText>3.2</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Day/Night loads</w:delText>
        </w:r>
        <w:r w:rsidDel="00790018">
          <w:rPr>
            <w:noProof/>
            <w:webHidden/>
          </w:rPr>
          <w:tab/>
          <w:delText>5</w:delText>
        </w:r>
      </w:del>
    </w:p>
    <w:p w14:paraId="405CB064" w14:textId="77777777" w:rsidR="00702CBE" w:rsidDel="00790018" w:rsidRDefault="00702CBE">
      <w:pPr>
        <w:pStyle w:val="TOC2"/>
        <w:rPr>
          <w:del w:id="491" w:author="Peter Dobson" w:date="2016-04-13T10:03:00Z"/>
          <w:rFonts w:asciiTheme="minorHAnsi" w:eastAsiaTheme="minorEastAsia" w:hAnsiTheme="minorHAnsi" w:cstheme="minorBidi"/>
          <w:bCs w:val="0"/>
          <w:noProof/>
          <w:szCs w:val="22"/>
          <w:lang w:eastAsia="en-GB"/>
        </w:rPr>
      </w:pPr>
      <w:del w:id="492" w:author="Peter Dobson" w:date="2016-04-13T10:03:00Z">
        <w:r w:rsidRPr="00790018" w:rsidDel="00790018">
          <w:rPr>
            <w:rStyle w:val="Hyperlink"/>
            <w:bCs w:val="0"/>
            <w:noProof/>
          </w:rPr>
          <w:delText>3.3</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Power demand variation</w:delText>
        </w:r>
        <w:r w:rsidDel="00790018">
          <w:rPr>
            <w:noProof/>
            <w:webHidden/>
          </w:rPr>
          <w:tab/>
          <w:delText>6</w:delText>
        </w:r>
      </w:del>
    </w:p>
    <w:p w14:paraId="3EE7C1AC" w14:textId="77777777" w:rsidR="00702CBE" w:rsidDel="00790018" w:rsidRDefault="00702CBE">
      <w:pPr>
        <w:pStyle w:val="TOC1"/>
        <w:rPr>
          <w:del w:id="493" w:author="Peter Dobson" w:date="2016-04-13T10:03:00Z"/>
          <w:rFonts w:asciiTheme="minorHAnsi" w:eastAsiaTheme="minorEastAsia" w:hAnsiTheme="minorHAnsi" w:cstheme="minorBidi"/>
          <w:b w:val="0"/>
          <w:bCs w:val="0"/>
          <w:caps w:val="0"/>
          <w:noProof/>
          <w:szCs w:val="22"/>
          <w:lang w:eastAsia="en-GB"/>
        </w:rPr>
      </w:pPr>
      <w:del w:id="494" w:author="Peter Dobson" w:date="2016-04-13T10:03:00Z">
        <w:r w:rsidRPr="00790018" w:rsidDel="00790018">
          <w:rPr>
            <w:rStyle w:val="Hyperlink"/>
            <w:b w:val="0"/>
            <w:bCs w:val="0"/>
            <w:caps w:val="0"/>
            <w:noProof/>
          </w:rPr>
          <w:delText>4</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Daily Loads including Seasonal Variations</w:delText>
        </w:r>
        <w:r w:rsidDel="00790018">
          <w:rPr>
            <w:noProof/>
            <w:webHidden/>
          </w:rPr>
          <w:tab/>
          <w:delText>6</w:delText>
        </w:r>
      </w:del>
    </w:p>
    <w:p w14:paraId="5BFDB90D" w14:textId="77777777" w:rsidR="00702CBE" w:rsidDel="00790018" w:rsidRDefault="00702CBE">
      <w:pPr>
        <w:pStyle w:val="TOC2"/>
        <w:rPr>
          <w:del w:id="495" w:author="Peter Dobson" w:date="2016-04-13T10:03:00Z"/>
          <w:rFonts w:asciiTheme="minorHAnsi" w:eastAsiaTheme="minorEastAsia" w:hAnsiTheme="minorHAnsi" w:cstheme="minorBidi"/>
          <w:bCs w:val="0"/>
          <w:noProof/>
          <w:szCs w:val="22"/>
          <w:lang w:eastAsia="en-GB"/>
        </w:rPr>
      </w:pPr>
      <w:del w:id="496" w:author="Peter Dobson" w:date="2016-04-13T10:03:00Z">
        <w:r w:rsidRPr="00790018" w:rsidDel="00790018">
          <w:rPr>
            <w:rStyle w:val="Hyperlink"/>
            <w:bCs w:val="0"/>
            <w:noProof/>
          </w:rPr>
          <w:delText>4.1</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Computation of Daily Loads</w:delText>
        </w:r>
        <w:r w:rsidDel="00790018">
          <w:rPr>
            <w:noProof/>
            <w:webHidden/>
          </w:rPr>
          <w:tab/>
          <w:delText>6</w:delText>
        </w:r>
      </w:del>
    </w:p>
    <w:p w14:paraId="2FB11232" w14:textId="77777777" w:rsidR="00702CBE" w:rsidDel="00790018" w:rsidRDefault="00702CBE">
      <w:pPr>
        <w:pStyle w:val="TOC3"/>
        <w:rPr>
          <w:del w:id="497" w:author="Peter Dobson" w:date="2016-04-13T10:03:00Z"/>
          <w:rFonts w:asciiTheme="minorHAnsi" w:eastAsiaTheme="minorEastAsia" w:hAnsiTheme="minorHAnsi" w:cstheme="minorBidi"/>
          <w:noProof/>
          <w:sz w:val="22"/>
          <w:szCs w:val="22"/>
          <w:lang w:eastAsia="en-GB"/>
        </w:rPr>
      </w:pPr>
      <w:del w:id="498" w:author="Peter Dobson" w:date="2016-04-13T10:03:00Z">
        <w:r w:rsidRPr="00790018" w:rsidDel="00790018">
          <w:rPr>
            <w:rStyle w:val="Hyperlink"/>
            <w:noProof/>
          </w:rPr>
          <w:delText>4.1.1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Duty cycle</w:delText>
        </w:r>
        <w:r w:rsidDel="00790018">
          <w:rPr>
            <w:noProof/>
            <w:webHidden/>
          </w:rPr>
          <w:tab/>
          <w:delText>6</w:delText>
        </w:r>
      </w:del>
    </w:p>
    <w:p w14:paraId="3713E646" w14:textId="77777777" w:rsidR="00702CBE" w:rsidDel="00790018" w:rsidRDefault="00702CBE">
      <w:pPr>
        <w:pStyle w:val="TOC2"/>
        <w:rPr>
          <w:del w:id="499" w:author="Peter Dobson" w:date="2016-04-13T10:03:00Z"/>
          <w:rFonts w:asciiTheme="minorHAnsi" w:eastAsiaTheme="minorEastAsia" w:hAnsiTheme="minorHAnsi" w:cstheme="minorBidi"/>
          <w:bCs w:val="0"/>
          <w:noProof/>
          <w:szCs w:val="22"/>
          <w:lang w:eastAsia="en-GB"/>
        </w:rPr>
      </w:pPr>
      <w:del w:id="500" w:author="Peter Dobson" w:date="2016-04-13T10:03:00Z">
        <w:r w:rsidRPr="00790018" w:rsidDel="00790018">
          <w:rPr>
            <w:rStyle w:val="Hyperlink"/>
            <w:bCs w:val="0"/>
            <w:noProof/>
          </w:rPr>
          <w:delText>4.2</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Seasonal Variation of Daily Loads</w:delText>
        </w:r>
        <w:r w:rsidDel="00790018">
          <w:rPr>
            <w:noProof/>
            <w:webHidden/>
          </w:rPr>
          <w:tab/>
          <w:delText>7</w:delText>
        </w:r>
      </w:del>
    </w:p>
    <w:p w14:paraId="1175EAAB" w14:textId="77777777" w:rsidR="00702CBE" w:rsidDel="00790018" w:rsidRDefault="00702CBE">
      <w:pPr>
        <w:pStyle w:val="TOC1"/>
        <w:rPr>
          <w:del w:id="501" w:author="Peter Dobson" w:date="2016-04-13T10:03:00Z"/>
          <w:rFonts w:asciiTheme="minorHAnsi" w:eastAsiaTheme="minorEastAsia" w:hAnsiTheme="minorHAnsi" w:cstheme="minorBidi"/>
          <w:b w:val="0"/>
          <w:bCs w:val="0"/>
          <w:caps w:val="0"/>
          <w:noProof/>
          <w:szCs w:val="22"/>
          <w:lang w:eastAsia="en-GB"/>
        </w:rPr>
      </w:pPr>
      <w:del w:id="502" w:author="Peter Dobson" w:date="2016-04-13T10:03:00Z">
        <w:r w:rsidRPr="00790018" w:rsidDel="00790018">
          <w:rPr>
            <w:rStyle w:val="Hyperlink"/>
            <w:b w:val="0"/>
            <w:bCs w:val="0"/>
            <w:caps w:val="0"/>
            <w:noProof/>
          </w:rPr>
          <w:delText>5</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Actual Loads</w:delText>
        </w:r>
        <w:r w:rsidDel="00790018">
          <w:rPr>
            <w:noProof/>
            <w:webHidden/>
          </w:rPr>
          <w:tab/>
          <w:delText>9</w:delText>
        </w:r>
      </w:del>
    </w:p>
    <w:p w14:paraId="73B8506D" w14:textId="77777777" w:rsidR="00702CBE" w:rsidDel="00790018" w:rsidRDefault="00702CBE">
      <w:pPr>
        <w:pStyle w:val="TOC2"/>
        <w:rPr>
          <w:del w:id="503" w:author="Peter Dobson" w:date="2016-04-13T10:03:00Z"/>
          <w:rFonts w:asciiTheme="minorHAnsi" w:eastAsiaTheme="minorEastAsia" w:hAnsiTheme="minorHAnsi" w:cstheme="minorBidi"/>
          <w:bCs w:val="0"/>
          <w:noProof/>
          <w:szCs w:val="22"/>
          <w:lang w:eastAsia="en-GB"/>
        </w:rPr>
      </w:pPr>
      <w:del w:id="504" w:author="Peter Dobson" w:date="2016-04-13T10:03:00Z">
        <w:r w:rsidRPr="00790018" w:rsidDel="00790018">
          <w:rPr>
            <w:rStyle w:val="Hyperlink"/>
            <w:bCs w:val="0"/>
            <w:noProof/>
          </w:rPr>
          <w:delText>5.1</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Incandescent Light Sources</w:delText>
        </w:r>
        <w:r w:rsidDel="00790018">
          <w:rPr>
            <w:noProof/>
            <w:webHidden/>
          </w:rPr>
          <w:tab/>
          <w:delText>9</w:delText>
        </w:r>
      </w:del>
    </w:p>
    <w:p w14:paraId="00F2492E" w14:textId="77777777" w:rsidR="00702CBE" w:rsidDel="00790018" w:rsidRDefault="00702CBE">
      <w:pPr>
        <w:pStyle w:val="TOC2"/>
        <w:rPr>
          <w:del w:id="505" w:author="Peter Dobson" w:date="2016-04-13T10:03:00Z"/>
          <w:rFonts w:asciiTheme="minorHAnsi" w:eastAsiaTheme="minorEastAsia" w:hAnsiTheme="minorHAnsi" w:cstheme="minorBidi"/>
          <w:bCs w:val="0"/>
          <w:noProof/>
          <w:szCs w:val="22"/>
          <w:lang w:eastAsia="en-GB"/>
        </w:rPr>
      </w:pPr>
      <w:del w:id="506" w:author="Peter Dobson" w:date="2016-04-13T10:03:00Z">
        <w:r w:rsidRPr="00790018" w:rsidDel="00790018">
          <w:rPr>
            <w:rStyle w:val="Hyperlink"/>
            <w:bCs w:val="0"/>
            <w:noProof/>
          </w:rPr>
          <w:delText>5.2</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LED Light Sources</w:delText>
        </w:r>
        <w:r w:rsidDel="00790018">
          <w:rPr>
            <w:noProof/>
            <w:webHidden/>
          </w:rPr>
          <w:tab/>
          <w:delText>12</w:delText>
        </w:r>
      </w:del>
    </w:p>
    <w:p w14:paraId="69EE2C9F" w14:textId="77777777" w:rsidR="00702CBE" w:rsidDel="00790018" w:rsidRDefault="00702CBE">
      <w:pPr>
        <w:pStyle w:val="TOC3"/>
        <w:rPr>
          <w:del w:id="507" w:author="Peter Dobson" w:date="2016-04-13T10:03:00Z"/>
          <w:rFonts w:asciiTheme="minorHAnsi" w:eastAsiaTheme="minorEastAsia" w:hAnsiTheme="minorHAnsi" w:cstheme="minorBidi"/>
          <w:noProof/>
          <w:sz w:val="22"/>
          <w:szCs w:val="22"/>
          <w:lang w:eastAsia="en-GB"/>
        </w:rPr>
      </w:pPr>
      <w:del w:id="508" w:author="Peter Dobson" w:date="2016-04-13T10:03:00Z">
        <w:r w:rsidRPr="00790018" w:rsidDel="00790018">
          <w:rPr>
            <w:rStyle w:val="Hyperlink"/>
            <w:noProof/>
          </w:rPr>
          <w:delText>5.2.1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LED Light Sources with Passive Power Supply Circuitry</w:delText>
        </w:r>
        <w:r w:rsidDel="00790018">
          <w:rPr>
            <w:noProof/>
            <w:webHidden/>
          </w:rPr>
          <w:tab/>
          <w:delText>12</w:delText>
        </w:r>
      </w:del>
    </w:p>
    <w:p w14:paraId="7132B177" w14:textId="77777777" w:rsidR="00702CBE" w:rsidDel="00790018" w:rsidRDefault="00702CBE">
      <w:pPr>
        <w:pStyle w:val="TOC3"/>
        <w:rPr>
          <w:del w:id="509" w:author="Peter Dobson" w:date="2016-04-13T10:03:00Z"/>
          <w:rFonts w:asciiTheme="minorHAnsi" w:eastAsiaTheme="minorEastAsia" w:hAnsiTheme="minorHAnsi" w:cstheme="minorBidi"/>
          <w:noProof/>
          <w:sz w:val="22"/>
          <w:szCs w:val="22"/>
          <w:lang w:eastAsia="en-GB"/>
        </w:rPr>
      </w:pPr>
      <w:del w:id="510" w:author="Peter Dobson" w:date="2016-04-13T10:03:00Z">
        <w:r w:rsidRPr="00790018" w:rsidDel="00790018">
          <w:rPr>
            <w:rStyle w:val="Hyperlink"/>
            <w:noProof/>
          </w:rPr>
          <w:delText>5.2.2</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LED Light Sources with Active Linear Power Supply Circuitry</w:delText>
        </w:r>
        <w:r w:rsidDel="00790018">
          <w:rPr>
            <w:noProof/>
            <w:webHidden/>
          </w:rPr>
          <w:tab/>
          <w:delText>12</w:delText>
        </w:r>
      </w:del>
    </w:p>
    <w:p w14:paraId="40CF2881" w14:textId="77777777" w:rsidR="00702CBE" w:rsidDel="00790018" w:rsidRDefault="00702CBE">
      <w:pPr>
        <w:pStyle w:val="TOC3"/>
        <w:rPr>
          <w:del w:id="511" w:author="Peter Dobson" w:date="2016-04-13T10:03:00Z"/>
          <w:rFonts w:asciiTheme="minorHAnsi" w:eastAsiaTheme="minorEastAsia" w:hAnsiTheme="minorHAnsi" w:cstheme="minorBidi"/>
          <w:noProof/>
          <w:sz w:val="22"/>
          <w:szCs w:val="22"/>
          <w:lang w:eastAsia="en-GB"/>
        </w:rPr>
      </w:pPr>
      <w:del w:id="512" w:author="Peter Dobson" w:date="2016-04-13T10:03:00Z">
        <w:r w:rsidRPr="00790018" w:rsidDel="00790018">
          <w:rPr>
            <w:rStyle w:val="Hyperlink"/>
            <w:noProof/>
          </w:rPr>
          <w:delText>5.2.3</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LED Light Sources with Switching Power Supply Circuitry</w:delText>
        </w:r>
        <w:r w:rsidDel="00790018">
          <w:rPr>
            <w:noProof/>
            <w:webHidden/>
          </w:rPr>
          <w:tab/>
          <w:delText>12</w:delText>
        </w:r>
      </w:del>
    </w:p>
    <w:p w14:paraId="6651A385" w14:textId="77777777" w:rsidR="00702CBE" w:rsidDel="00790018" w:rsidRDefault="00702CBE">
      <w:pPr>
        <w:pStyle w:val="TOC3"/>
        <w:rPr>
          <w:del w:id="513" w:author="Peter Dobson" w:date="2016-04-13T10:03:00Z"/>
          <w:rFonts w:asciiTheme="minorHAnsi" w:eastAsiaTheme="minorEastAsia" w:hAnsiTheme="minorHAnsi" w:cstheme="minorBidi"/>
          <w:noProof/>
          <w:sz w:val="22"/>
          <w:szCs w:val="22"/>
          <w:lang w:eastAsia="en-GB"/>
        </w:rPr>
      </w:pPr>
      <w:del w:id="514" w:author="Peter Dobson" w:date="2016-04-13T10:03:00Z">
        <w:r w:rsidRPr="00790018" w:rsidDel="00790018">
          <w:rPr>
            <w:rStyle w:val="Hyperlink"/>
            <w:noProof/>
          </w:rPr>
          <w:delText>5.2.4</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Complex LED Light Sources</w:delText>
        </w:r>
        <w:r w:rsidDel="00790018">
          <w:rPr>
            <w:noProof/>
            <w:webHidden/>
          </w:rPr>
          <w:tab/>
          <w:delText>13</w:delText>
        </w:r>
      </w:del>
    </w:p>
    <w:p w14:paraId="64FB0A2B" w14:textId="77777777" w:rsidR="00702CBE" w:rsidDel="00790018" w:rsidRDefault="00702CBE">
      <w:pPr>
        <w:pStyle w:val="TOC2"/>
        <w:rPr>
          <w:del w:id="515" w:author="Peter Dobson" w:date="2016-04-13T10:03:00Z"/>
          <w:rFonts w:asciiTheme="minorHAnsi" w:eastAsiaTheme="minorEastAsia" w:hAnsiTheme="minorHAnsi" w:cstheme="minorBidi"/>
          <w:bCs w:val="0"/>
          <w:noProof/>
          <w:szCs w:val="22"/>
          <w:lang w:eastAsia="en-GB"/>
        </w:rPr>
      </w:pPr>
      <w:del w:id="516" w:author="Peter Dobson" w:date="2016-04-13T10:03:00Z">
        <w:r w:rsidRPr="00790018" w:rsidDel="00790018">
          <w:rPr>
            <w:rStyle w:val="Hyperlink"/>
            <w:bCs w:val="0"/>
            <w:noProof/>
            <w:lang w:val="en-US"/>
          </w:rPr>
          <w:delText>5.3</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lang w:val="en-US"/>
          </w:rPr>
          <w:delText>Metal Halide</w:delText>
        </w:r>
        <w:r w:rsidDel="00790018">
          <w:rPr>
            <w:noProof/>
            <w:webHidden/>
          </w:rPr>
          <w:tab/>
          <w:delText>14</w:delText>
        </w:r>
      </w:del>
    </w:p>
    <w:p w14:paraId="0DC20032" w14:textId="77777777" w:rsidR="00702CBE" w:rsidDel="00790018" w:rsidRDefault="00702CBE">
      <w:pPr>
        <w:pStyle w:val="TOC2"/>
        <w:rPr>
          <w:del w:id="517" w:author="Peter Dobson" w:date="2016-04-13T10:03:00Z"/>
          <w:rFonts w:asciiTheme="minorHAnsi" w:eastAsiaTheme="minorEastAsia" w:hAnsiTheme="minorHAnsi" w:cstheme="minorBidi"/>
          <w:bCs w:val="0"/>
          <w:noProof/>
          <w:szCs w:val="22"/>
          <w:lang w:eastAsia="en-GB"/>
        </w:rPr>
      </w:pPr>
      <w:del w:id="518" w:author="Peter Dobson" w:date="2016-04-13T10:03:00Z">
        <w:r w:rsidRPr="00790018" w:rsidDel="00790018">
          <w:rPr>
            <w:rStyle w:val="Hyperlink"/>
            <w:bCs w:val="0"/>
            <w:noProof/>
          </w:rPr>
          <w:delText>5.4</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Flasher / Control</w:delText>
        </w:r>
        <w:r w:rsidDel="00790018">
          <w:rPr>
            <w:noProof/>
            <w:webHidden/>
          </w:rPr>
          <w:tab/>
          <w:delText>14</w:delText>
        </w:r>
      </w:del>
    </w:p>
    <w:p w14:paraId="668E3935" w14:textId="77777777" w:rsidR="00702CBE" w:rsidDel="00790018" w:rsidRDefault="00702CBE">
      <w:pPr>
        <w:pStyle w:val="TOC2"/>
        <w:rPr>
          <w:del w:id="519" w:author="Peter Dobson" w:date="2016-04-13T10:03:00Z"/>
          <w:rFonts w:asciiTheme="minorHAnsi" w:eastAsiaTheme="minorEastAsia" w:hAnsiTheme="minorHAnsi" w:cstheme="minorBidi"/>
          <w:bCs w:val="0"/>
          <w:noProof/>
          <w:szCs w:val="22"/>
          <w:lang w:eastAsia="en-GB"/>
        </w:rPr>
      </w:pPr>
      <w:del w:id="520" w:author="Peter Dobson" w:date="2016-04-13T10:03:00Z">
        <w:r w:rsidRPr="00790018" w:rsidDel="00790018">
          <w:rPr>
            <w:rStyle w:val="Hyperlink"/>
            <w:bCs w:val="0"/>
            <w:noProof/>
          </w:rPr>
          <w:delText>5.5</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Self-contained Lanterns</w:delText>
        </w:r>
        <w:r w:rsidDel="00790018">
          <w:rPr>
            <w:noProof/>
            <w:webHidden/>
          </w:rPr>
          <w:tab/>
          <w:delText>15</w:delText>
        </w:r>
      </w:del>
    </w:p>
    <w:p w14:paraId="7935852F" w14:textId="77777777" w:rsidR="00702CBE" w:rsidDel="00790018" w:rsidRDefault="00702CBE">
      <w:pPr>
        <w:pStyle w:val="TOC2"/>
        <w:rPr>
          <w:del w:id="521" w:author="Peter Dobson" w:date="2016-04-13T10:03:00Z"/>
          <w:rFonts w:asciiTheme="minorHAnsi" w:eastAsiaTheme="minorEastAsia" w:hAnsiTheme="minorHAnsi" w:cstheme="minorBidi"/>
          <w:bCs w:val="0"/>
          <w:noProof/>
          <w:szCs w:val="22"/>
          <w:lang w:eastAsia="en-GB"/>
        </w:rPr>
      </w:pPr>
      <w:del w:id="522" w:author="Peter Dobson" w:date="2016-04-13T10:03:00Z">
        <w:r w:rsidRPr="00790018" w:rsidDel="00790018">
          <w:rPr>
            <w:rStyle w:val="Hyperlink"/>
            <w:bCs w:val="0"/>
            <w:noProof/>
          </w:rPr>
          <w:delText>5.6</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Optic Rotation</w:delText>
        </w:r>
        <w:r w:rsidDel="00790018">
          <w:rPr>
            <w:noProof/>
            <w:webHidden/>
          </w:rPr>
          <w:tab/>
          <w:delText>15</w:delText>
        </w:r>
      </w:del>
    </w:p>
    <w:p w14:paraId="15436199" w14:textId="77777777" w:rsidR="00702CBE" w:rsidDel="00790018" w:rsidRDefault="00702CBE">
      <w:pPr>
        <w:pStyle w:val="TOC3"/>
        <w:rPr>
          <w:del w:id="523" w:author="Peter Dobson" w:date="2016-04-13T10:03:00Z"/>
          <w:rFonts w:asciiTheme="minorHAnsi" w:eastAsiaTheme="minorEastAsia" w:hAnsiTheme="minorHAnsi" w:cstheme="minorBidi"/>
          <w:noProof/>
          <w:sz w:val="22"/>
          <w:szCs w:val="22"/>
          <w:lang w:eastAsia="en-GB"/>
        </w:rPr>
      </w:pPr>
      <w:del w:id="524" w:author="Peter Dobson" w:date="2016-04-13T10:03:00Z">
        <w:r w:rsidRPr="00790018" w:rsidDel="00790018">
          <w:rPr>
            <w:rStyle w:val="Hyperlink"/>
            <w:noProof/>
          </w:rPr>
          <w:delText>5.6.1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Optic Rotation Control</w:delText>
        </w:r>
        <w:r w:rsidDel="00790018">
          <w:rPr>
            <w:noProof/>
            <w:webHidden/>
          </w:rPr>
          <w:tab/>
          <w:delText>15</w:delText>
        </w:r>
      </w:del>
    </w:p>
    <w:p w14:paraId="5503F86E" w14:textId="77777777" w:rsidR="00702CBE" w:rsidDel="00790018" w:rsidRDefault="00702CBE">
      <w:pPr>
        <w:pStyle w:val="TOC2"/>
        <w:rPr>
          <w:del w:id="525" w:author="Peter Dobson" w:date="2016-04-13T10:03:00Z"/>
          <w:rFonts w:asciiTheme="minorHAnsi" w:eastAsiaTheme="minorEastAsia" w:hAnsiTheme="minorHAnsi" w:cstheme="minorBidi"/>
          <w:bCs w:val="0"/>
          <w:noProof/>
          <w:szCs w:val="22"/>
          <w:lang w:eastAsia="en-GB"/>
        </w:rPr>
      </w:pPr>
      <w:del w:id="526" w:author="Peter Dobson" w:date="2016-04-13T10:03:00Z">
        <w:r w:rsidRPr="00790018" w:rsidDel="00790018">
          <w:rPr>
            <w:rStyle w:val="Hyperlink"/>
            <w:bCs w:val="0"/>
            <w:noProof/>
          </w:rPr>
          <w:delText>5.7</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Sound Signal</w:delText>
        </w:r>
        <w:r w:rsidDel="00790018">
          <w:rPr>
            <w:noProof/>
            <w:webHidden/>
          </w:rPr>
          <w:tab/>
          <w:delText>15</w:delText>
        </w:r>
      </w:del>
    </w:p>
    <w:p w14:paraId="145E899A" w14:textId="77777777" w:rsidR="00702CBE" w:rsidDel="00790018" w:rsidRDefault="00702CBE">
      <w:pPr>
        <w:pStyle w:val="TOC3"/>
        <w:rPr>
          <w:del w:id="527" w:author="Peter Dobson" w:date="2016-04-13T10:03:00Z"/>
          <w:rFonts w:asciiTheme="minorHAnsi" w:eastAsiaTheme="minorEastAsia" w:hAnsiTheme="minorHAnsi" w:cstheme="minorBidi"/>
          <w:noProof/>
          <w:sz w:val="22"/>
          <w:szCs w:val="22"/>
          <w:lang w:eastAsia="en-GB"/>
        </w:rPr>
      </w:pPr>
      <w:del w:id="528" w:author="Peter Dobson" w:date="2016-04-13T10:03:00Z">
        <w:r w:rsidRPr="00790018" w:rsidDel="00790018">
          <w:rPr>
            <w:rStyle w:val="Hyperlink"/>
            <w:noProof/>
          </w:rPr>
          <w:delText>5.7.1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Sound Signal Control</w:delText>
        </w:r>
        <w:r w:rsidDel="00790018">
          <w:rPr>
            <w:noProof/>
            <w:webHidden/>
          </w:rPr>
          <w:tab/>
          <w:delText>16</w:delText>
        </w:r>
      </w:del>
    </w:p>
    <w:p w14:paraId="09D1932B" w14:textId="77777777" w:rsidR="00702CBE" w:rsidDel="00790018" w:rsidRDefault="00702CBE">
      <w:pPr>
        <w:pStyle w:val="TOC2"/>
        <w:rPr>
          <w:del w:id="529" w:author="Peter Dobson" w:date="2016-04-13T10:03:00Z"/>
          <w:rFonts w:asciiTheme="minorHAnsi" w:eastAsiaTheme="minorEastAsia" w:hAnsiTheme="minorHAnsi" w:cstheme="minorBidi"/>
          <w:bCs w:val="0"/>
          <w:noProof/>
          <w:szCs w:val="22"/>
          <w:lang w:eastAsia="en-GB"/>
        </w:rPr>
      </w:pPr>
      <w:del w:id="530" w:author="Peter Dobson" w:date="2016-04-13T10:03:00Z">
        <w:r w:rsidRPr="00790018" w:rsidDel="00790018">
          <w:rPr>
            <w:rStyle w:val="Hyperlink"/>
            <w:bCs w:val="0"/>
            <w:noProof/>
          </w:rPr>
          <w:delText>5.8</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Visibility Detector</w:delText>
        </w:r>
        <w:r w:rsidDel="00790018">
          <w:rPr>
            <w:noProof/>
            <w:webHidden/>
          </w:rPr>
          <w:tab/>
          <w:delText>16</w:delText>
        </w:r>
      </w:del>
    </w:p>
    <w:p w14:paraId="48079144" w14:textId="77777777" w:rsidR="00702CBE" w:rsidDel="00790018" w:rsidRDefault="00702CBE">
      <w:pPr>
        <w:pStyle w:val="TOC2"/>
        <w:rPr>
          <w:del w:id="531" w:author="Peter Dobson" w:date="2016-04-13T10:03:00Z"/>
          <w:rFonts w:asciiTheme="minorHAnsi" w:eastAsiaTheme="minorEastAsia" w:hAnsiTheme="minorHAnsi" w:cstheme="minorBidi"/>
          <w:bCs w:val="0"/>
          <w:noProof/>
          <w:szCs w:val="22"/>
          <w:lang w:eastAsia="en-GB"/>
        </w:rPr>
      </w:pPr>
      <w:del w:id="532" w:author="Peter Dobson" w:date="2016-04-13T10:03:00Z">
        <w:r w:rsidRPr="00790018" w:rsidDel="00790018">
          <w:rPr>
            <w:rStyle w:val="Hyperlink"/>
            <w:bCs w:val="0"/>
            <w:noProof/>
          </w:rPr>
          <w:delText>5.9</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Control and Monitoring Systems</w:delText>
        </w:r>
        <w:r w:rsidDel="00790018">
          <w:rPr>
            <w:noProof/>
            <w:webHidden/>
          </w:rPr>
          <w:tab/>
          <w:delText>16</w:delText>
        </w:r>
      </w:del>
    </w:p>
    <w:p w14:paraId="655CC3D4" w14:textId="77777777" w:rsidR="00702CBE" w:rsidDel="00790018" w:rsidRDefault="00702CBE">
      <w:pPr>
        <w:pStyle w:val="TOC3"/>
        <w:rPr>
          <w:del w:id="533" w:author="Peter Dobson" w:date="2016-04-13T10:03:00Z"/>
          <w:rFonts w:asciiTheme="minorHAnsi" w:eastAsiaTheme="minorEastAsia" w:hAnsiTheme="minorHAnsi" w:cstheme="minorBidi"/>
          <w:noProof/>
          <w:sz w:val="22"/>
          <w:szCs w:val="22"/>
          <w:lang w:eastAsia="en-GB"/>
        </w:rPr>
      </w:pPr>
      <w:del w:id="534" w:author="Peter Dobson" w:date="2016-04-13T10:03:00Z">
        <w:r w:rsidRPr="00790018" w:rsidDel="00790018">
          <w:rPr>
            <w:rStyle w:val="Hyperlink"/>
            <w:noProof/>
          </w:rPr>
          <w:delText>5.9.1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Control Equipment</w:delText>
        </w:r>
        <w:r w:rsidDel="00790018">
          <w:rPr>
            <w:noProof/>
            <w:webHidden/>
          </w:rPr>
          <w:tab/>
          <w:delText>16</w:delText>
        </w:r>
      </w:del>
    </w:p>
    <w:p w14:paraId="32D18BF6" w14:textId="77777777" w:rsidR="00702CBE" w:rsidDel="00790018" w:rsidRDefault="00702CBE">
      <w:pPr>
        <w:pStyle w:val="TOC3"/>
        <w:rPr>
          <w:del w:id="535" w:author="Peter Dobson" w:date="2016-04-13T10:03:00Z"/>
          <w:rFonts w:asciiTheme="minorHAnsi" w:eastAsiaTheme="minorEastAsia" w:hAnsiTheme="minorHAnsi" w:cstheme="minorBidi"/>
          <w:noProof/>
          <w:sz w:val="22"/>
          <w:szCs w:val="22"/>
          <w:lang w:eastAsia="en-GB"/>
        </w:rPr>
      </w:pPr>
      <w:del w:id="536" w:author="Peter Dobson" w:date="2016-04-13T10:03:00Z">
        <w:r w:rsidRPr="00790018" w:rsidDel="00790018">
          <w:rPr>
            <w:rStyle w:val="Hyperlink"/>
            <w:noProof/>
          </w:rPr>
          <w:delText>5.9.2</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Monitor Systems</w:delText>
        </w:r>
        <w:r w:rsidDel="00790018">
          <w:rPr>
            <w:noProof/>
            <w:webHidden/>
          </w:rPr>
          <w:tab/>
          <w:delText>17</w:delText>
        </w:r>
      </w:del>
    </w:p>
    <w:p w14:paraId="2BF31E15" w14:textId="77777777" w:rsidR="00702CBE" w:rsidDel="00790018" w:rsidRDefault="00702CBE">
      <w:pPr>
        <w:pStyle w:val="TOC2"/>
        <w:rPr>
          <w:del w:id="537" w:author="Peter Dobson" w:date="2016-04-13T10:03:00Z"/>
          <w:rFonts w:asciiTheme="minorHAnsi" w:eastAsiaTheme="minorEastAsia" w:hAnsiTheme="minorHAnsi" w:cstheme="minorBidi"/>
          <w:bCs w:val="0"/>
          <w:noProof/>
          <w:szCs w:val="22"/>
          <w:lang w:eastAsia="en-GB"/>
        </w:rPr>
      </w:pPr>
      <w:del w:id="538" w:author="Peter Dobson" w:date="2016-04-13T10:03:00Z">
        <w:r w:rsidRPr="00790018" w:rsidDel="00790018">
          <w:rPr>
            <w:rStyle w:val="Hyperlink"/>
            <w:bCs w:val="0"/>
            <w:noProof/>
          </w:rPr>
          <w:delText>5.10</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Charge Controller</w:delText>
        </w:r>
        <w:r w:rsidDel="00790018">
          <w:rPr>
            <w:noProof/>
            <w:webHidden/>
          </w:rPr>
          <w:tab/>
          <w:delText>17</w:delText>
        </w:r>
      </w:del>
    </w:p>
    <w:p w14:paraId="28D5CA92" w14:textId="77777777" w:rsidR="00702CBE" w:rsidDel="00790018" w:rsidRDefault="00702CBE">
      <w:pPr>
        <w:pStyle w:val="TOC2"/>
        <w:rPr>
          <w:del w:id="539" w:author="Peter Dobson" w:date="2016-04-13T10:03:00Z"/>
          <w:rFonts w:asciiTheme="minorHAnsi" w:eastAsiaTheme="minorEastAsia" w:hAnsiTheme="minorHAnsi" w:cstheme="minorBidi"/>
          <w:bCs w:val="0"/>
          <w:noProof/>
          <w:szCs w:val="22"/>
          <w:lang w:eastAsia="en-GB"/>
        </w:rPr>
      </w:pPr>
      <w:del w:id="540" w:author="Peter Dobson" w:date="2016-04-13T10:03:00Z">
        <w:r w:rsidRPr="00790018" w:rsidDel="00790018">
          <w:rPr>
            <w:rStyle w:val="Hyperlink"/>
            <w:bCs w:val="0"/>
            <w:noProof/>
          </w:rPr>
          <w:delText>5.11</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AIS</w:delText>
        </w:r>
        <w:r w:rsidDel="00790018">
          <w:rPr>
            <w:noProof/>
            <w:webHidden/>
          </w:rPr>
          <w:tab/>
          <w:delText>18</w:delText>
        </w:r>
      </w:del>
    </w:p>
    <w:p w14:paraId="2CC90CB2" w14:textId="77777777" w:rsidR="00702CBE" w:rsidDel="00790018" w:rsidRDefault="00702CBE">
      <w:pPr>
        <w:pStyle w:val="TOC3"/>
        <w:rPr>
          <w:del w:id="541" w:author="Peter Dobson" w:date="2016-04-13T10:03:00Z"/>
          <w:rFonts w:asciiTheme="minorHAnsi" w:eastAsiaTheme="minorEastAsia" w:hAnsiTheme="minorHAnsi" w:cstheme="minorBidi"/>
          <w:noProof/>
          <w:sz w:val="22"/>
          <w:szCs w:val="22"/>
          <w:lang w:eastAsia="en-GB"/>
        </w:rPr>
      </w:pPr>
      <w:del w:id="542" w:author="Peter Dobson" w:date="2016-04-13T10:03:00Z">
        <w:r w:rsidRPr="00790018" w:rsidDel="00790018">
          <w:rPr>
            <w:rStyle w:val="Hyperlink"/>
            <w:noProof/>
          </w:rPr>
          <w:delText>5.11.1</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General</w:delText>
        </w:r>
        <w:r w:rsidDel="00790018">
          <w:rPr>
            <w:noProof/>
            <w:webHidden/>
          </w:rPr>
          <w:tab/>
          <w:delText>18</w:delText>
        </w:r>
      </w:del>
    </w:p>
    <w:p w14:paraId="37F8D158" w14:textId="77777777" w:rsidR="00702CBE" w:rsidDel="00790018" w:rsidRDefault="00702CBE">
      <w:pPr>
        <w:pStyle w:val="TOC3"/>
        <w:rPr>
          <w:del w:id="543" w:author="Peter Dobson" w:date="2016-04-13T10:03:00Z"/>
          <w:rFonts w:asciiTheme="minorHAnsi" w:eastAsiaTheme="minorEastAsia" w:hAnsiTheme="minorHAnsi" w:cstheme="minorBidi"/>
          <w:noProof/>
          <w:sz w:val="22"/>
          <w:szCs w:val="22"/>
          <w:lang w:eastAsia="en-GB"/>
        </w:rPr>
      </w:pPr>
      <w:del w:id="544" w:author="Peter Dobson" w:date="2016-04-13T10:03:00Z">
        <w:r w:rsidRPr="00790018" w:rsidDel="00790018">
          <w:rPr>
            <w:rStyle w:val="Hyperlink"/>
            <w:noProof/>
          </w:rPr>
          <w:delText>5.11.2</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Calculation of the power requirements</w:delText>
        </w:r>
        <w:r w:rsidDel="00790018">
          <w:rPr>
            <w:noProof/>
            <w:webHidden/>
          </w:rPr>
          <w:tab/>
          <w:delText>18</w:delText>
        </w:r>
      </w:del>
    </w:p>
    <w:p w14:paraId="5F83FE26" w14:textId="77777777" w:rsidR="00702CBE" w:rsidDel="00790018" w:rsidRDefault="00702CBE">
      <w:pPr>
        <w:pStyle w:val="TOC3"/>
        <w:rPr>
          <w:del w:id="545" w:author="Peter Dobson" w:date="2016-04-13T10:03:00Z"/>
          <w:rFonts w:asciiTheme="minorHAnsi" w:eastAsiaTheme="minorEastAsia" w:hAnsiTheme="minorHAnsi" w:cstheme="minorBidi"/>
          <w:noProof/>
          <w:sz w:val="22"/>
          <w:szCs w:val="22"/>
          <w:lang w:eastAsia="en-GB"/>
        </w:rPr>
      </w:pPr>
      <w:del w:id="546" w:author="Peter Dobson" w:date="2016-04-13T10:03:00Z">
        <w:r w:rsidRPr="00790018" w:rsidDel="00790018">
          <w:rPr>
            <w:rStyle w:val="Hyperlink"/>
            <w:noProof/>
          </w:rPr>
          <w:delText>5.11.3</w:delText>
        </w:r>
        <w:r w:rsidDel="00790018">
          <w:rPr>
            <w:rFonts w:asciiTheme="minorHAnsi" w:eastAsiaTheme="minorEastAsia" w:hAnsiTheme="minorHAnsi" w:cstheme="minorBidi"/>
            <w:noProof/>
            <w:sz w:val="22"/>
            <w:szCs w:val="22"/>
            <w:lang w:eastAsia="en-GB"/>
          </w:rPr>
          <w:tab/>
        </w:r>
        <w:r w:rsidRPr="00790018" w:rsidDel="00790018">
          <w:rPr>
            <w:rStyle w:val="Hyperlink"/>
            <w:noProof/>
          </w:rPr>
          <w:delText>FATDMA Operation</w:delText>
        </w:r>
        <w:r w:rsidDel="00790018">
          <w:rPr>
            <w:noProof/>
            <w:webHidden/>
          </w:rPr>
          <w:tab/>
          <w:delText>19</w:delText>
        </w:r>
      </w:del>
    </w:p>
    <w:p w14:paraId="65B9E832" w14:textId="77777777" w:rsidR="00702CBE" w:rsidDel="00790018" w:rsidRDefault="00702CBE">
      <w:pPr>
        <w:pStyle w:val="TOC2"/>
        <w:rPr>
          <w:del w:id="547" w:author="Peter Dobson" w:date="2016-04-13T10:03:00Z"/>
          <w:rFonts w:asciiTheme="minorHAnsi" w:eastAsiaTheme="minorEastAsia" w:hAnsiTheme="minorHAnsi" w:cstheme="minorBidi"/>
          <w:bCs w:val="0"/>
          <w:noProof/>
          <w:szCs w:val="22"/>
          <w:lang w:eastAsia="en-GB"/>
        </w:rPr>
      </w:pPr>
      <w:del w:id="548" w:author="Peter Dobson" w:date="2016-04-13T10:03:00Z">
        <w:r w:rsidRPr="00790018" w:rsidDel="00790018">
          <w:rPr>
            <w:rStyle w:val="Hyperlink"/>
            <w:bCs w:val="0"/>
            <w:noProof/>
          </w:rPr>
          <w:delText>5.12</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RACON</w:delText>
        </w:r>
        <w:r w:rsidDel="00790018">
          <w:rPr>
            <w:noProof/>
            <w:webHidden/>
          </w:rPr>
          <w:tab/>
          <w:delText>19</w:delText>
        </w:r>
      </w:del>
    </w:p>
    <w:p w14:paraId="280DB1B0" w14:textId="77777777" w:rsidR="00702CBE" w:rsidDel="00790018" w:rsidRDefault="00702CBE">
      <w:pPr>
        <w:pStyle w:val="TOC1"/>
        <w:rPr>
          <w:del w:id="549" w:author="Peter Dobson" w:date="2016-04-13T10:03:00Z"/>
          <w:rFonts w:asciiTheme="minorHAnsi" w:eastAsiaTheme="minorEastAsia" w:hAnsiTheme="minorHAnsi" w:cstheme="minorBidi"/>
          <w:b w:val="0"/>
          <w:bCs w:val="0"/>
          <w:caps w:val="0"/>
          <w:noProof/>
          <w:szCs w:val="22"/>
          <w:lang w:eastAsia="en-GB"/>
        </w:rPr>
      </w:pPr>
      <w:del w:id="550" w:author="Peter Dobson" w:date="2016-04-13T10:03:00Z">
        <w:r w:rsidRPr="00790018" w:rsidDel="00790018">
          <w:rPr>
            <w:rStyle w:val="Hyperlink"/>
            <w:b w:val="0"/>
            <w:bCs w:val="0"/>
            <w:caps w:val="0"/>
            <w:noProof/>
          </w:rPr>
          <w:delText>6</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Other Loads</w:delText>
        </w:r>
        <w:r w:rsidDel="00790018">
          <w:rPr>
            <w:noProof/>
            <w:webHidden/>
          </w:rPr>
          <w:tab/>
          <w:delText>19</w:delText>
        </w:r>
      </w:del>
    </w:p>
    <w:p w14:paraId="30667984" w14:textId="77777777" w:rsidR="00702CBE" w:rsidDel="00790018" w:rsidRDefault="00702CBE">
      <w:pPr>
        <w:pStyle w:val="TOC2"/>
        <w:rPr>
          <w:del w:id="551" w:author="Peter Dobson" w:date="2016-04-13T10:03:00Z"/>
          <w:rFonts w:asciiTheme="minorHAnsi" w:eastAsiaTheme="minorEastAsia" w:hAnsiTheme="minorHAnsi" w:cstheme="minorBidi"/>
          <w:bCs w:val="0"/>
          <w:noProof/>
          <w:szCs w:val="22"/>
          <w:lang w:eastAsia="en-GB"/>
        </w:rPr>
      </w:pPr>
      <w:del w:id="552" w:author="Peter Dobson" w:date="2016-04-13T10:03:00Z">
        <w:r w:rsidRPr="00790018" w:rsidDel="00790018">
          <w:rPr>
            <w:rStyle w:val="Hyperlink"/>
            <w:bCs w:val="0"/>
            <w:noProof/>
          </w:rPr>
          <w:delText>6.1</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Non-essential Loads</w:delText>
        </w:r>
        <w:r w:rsidDel="00790018">
          <w:rPr>
            <w:noProof/>
            <w:webHidden/>
          </w:rPr>
          <w:tab/>
          <w:delText>19</w:delText>
        </w:r>
      </w:del>
    </w:p>
    <w:p w14:paraId="665088DA" w14:textId="77777777" w:rsidR="00702CBE" w:rsidDel="00790018" w:rsidRDefault="00702CBE">
      <w:pPr>
        <w:pStyle w:val="TOC2"/>
        <w:rPr>
          <w:del w:id="553" w:author="Peter Dobson" w:date="2016-04-13T10:03:00Z"/>
          <w:rFonts w:asciiTheme="minorHAnsi" w:eastAsiaTheme="minorEastAsia" w:hAnsiTheme="minorHAnsi" w:cstheme="minorBidi"/>
          <w:bCs w:val="0"/>
          <w:noProof/>
          <w:szCs w:val="22"/>
          <w:lang w:eastAsia="en-GB"/>
        </w:rPr>
      </w:pPr>
      <w:del w:id="554" w:author="Peter Dobson" w:date="2016-04-13T10:03:00Z">
        <w:r w:rsidRPr="00790018" w:rsidDel="00790018">
          <w:rPr>
            <w:rStyle w:val="Hyperlink"/>
            <w:bCs w:val="0"/>
            <w:noProof/>
          </w:rPr>
          <w:delText>6.2</w:delText>
        </w:r>
        <w:r w:rsidDel="00790018">
          <w:rPr>
            <w:rFonts w:asciiTheme="minorHAnsi" w:eastAsiaTheme="minorEastAsia" w:hAnsiTheme="minorHAnsi" w:cstheme="minorBidi"/>
            <w:bCs w:val="0"/>
            <w:noProof/>
            <w:szCs w:val="22"/>
            <w:lang w:eastAsia="en-GB"/>
          </w:rPr>
          <w:tab/>
        </w:r>
        <w:r w:rsidRPr="00790018" w:rsidDel="00790018">
          <w:rPr>
            <w:rStyle w:val="Hyperlink"/>
            <w:bCs w:val="0"/>
            <w:noProof/>
          </w:rPr>
          <w:delText>Seasonal Aids</w:delText>
        </w:r>
        <w:r w:rsidDel="00790018">
          <w:rPr>
            <w:noProof/>
            <w:webHidden/>
          </w:rPr>
          <w:tab/>
          <w:delText>19</w:delText>
        </w:r>
      </w:del>
    </w:p>
    <w:p w14:paraId="3A9F1379" w14:textId="77777777" w:rsidR="00702CBE" w:rsidDel="00790018" w:rsidRDefault="00702CBE">
      <w:pPr>
        <w:pStyle w:val="TOC1"/>
        <w:rPr>
          <w:del w:id="555" w:author="Peter Dobson" w:date="2016-04-13T10:03:00Z"/>
          <w:rFonts w:asciiTheme="minorHAnsi" w:eastAsiaTheme="minorEastAsia" w:hAnsiTheme="minorHAnsi" w:cstheme="minorBidi"/>
          <w:b w:val="0"/>
          <w:bCs w:val="0"/>
          <w:caps w:val="0"/>
          <w:noProof/>
          <w:szCs w:val="22"/>
          <w:lang w:eastAsia="en-GB"/>
        </w:rPr>
      </w:pPr>
      <w:del w:id="556" w:author="Peter Dobson" w:date="2016-04-13T10:03:00Z">
        <w:r w:rsidRPr="00790018" w:rsidDel="00790018">
          <w:rPr>
            <w:rStyle w:val="Hyperlink"/>
            <w:b w:val="0"/>
            <w:bCs w:val="0"/>
            <w:caps w:val="0"/>
            <w:noProof/>
          </w:rPr>
          <w:lastRenderedPageBreak/>
          <w:delText>7</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Typical Load Levels</w:delText>
        </w:r>
        <w:r w:rsidDel="00790018">
          <w:rPr>
            <w:noProof/>
            <w:webHidden/>
          </w:rPr>
          <w:tab/>
          <w:delText>21</w:delText>
        </w:r>
      </w:del>
    </w:p>
    <w:p w14:paraId="03BAE19A" w14:textId="77777777" w:rsidR="00702CBE" w:rsidDel="00790018" w:rsidRDefault="00702CBE">
      <w:pPr>
        <w:pStyle w:val="TOC1"/>
        <w:rPr>
          <w:del w:id="557" w:author="Peter Dobson" w:date="2016-04-13T10:03:00Z"/>
          <w:rFonts w:asciiTheme="minorHAnsi" w:eastAsiaTheme="minorEastAsia" w:hAnsiTheme="minorHAnsi" w:cstheme="minorBidi"/>
          <w:b w:val="0"/>
          <w:bCs w:val="0"/>
          <w:caps w:val="0"/>
          <w:noProof/>
          <w:szCs w:val="22"/>
          <w:lang w:eastAsia="en-GB"/>
        </w:rPr>
      </w:pPr>
      <w:del w:id="558" w:author="Peter Dobson" w:date="2016-04-13T10:03:00Z">
        <w:r w:rsidRPr="00790018" w:rsidDel="00790018">
          <w:rPr>
            <w:rStyle w:val="Hyperlink"/>
            <w:b w:val="0"/>
            <w:bCs w:val="0"/>
            <w:caps w:val="0"/>
            <w:noProof/>
          </w:rPr>
          <w:delText>8</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Conclusions</w:delText>
        </w:r>
        <w:r w:rsidDel="00790018">
          <w:rPr>
            <w:noProof/>
            <w:webHidden/>
          </w:rPr>
          <w:tab/>
          <w:delText>22</w:delText>
        </w:r>
      </w:del>
    </w:p>
    <w:p w14:paraId="336D7FDA" w14:textId="77777777" w:rsidR="00702CBE" w:rsidDel="00790018" w:rsidRDefault="00702CBE">
      <w:pPr>
        <w:pStyle w:val="TOC1"/>
        <w:rPr>
          <w:del w:id="559" w:author="Peter Dobson" w:date="2016-04-13T10:03:00Z"/>
          <w:rFonts w:asciiTheme="minorHAnsi" w:eastAsiaTheme="minorEastAsia" w:hAnsiTheme="minorHAnsi" w:cstheme="minorBidi"/>
          <w:b w:val="0"/>
          <w:bCs w:val="0"/>
          <w:caps w:val="0"/>
          <w:noProof/>
          <w:szCs w:val="22"/>
          <w:lang w:eastAsia="en-GB"/>
        </w:rPr>
      </w:pPr>
      <w:del w:id="560" w:author="Peter Dobson" w:date="2016-04-13T10:03:00Z">
        <w:r w:rsidRPr="00790018" w:rsidDel="00790018">
          <w:rPr>
            <w:rStyle w:val="Hyperlink"/>
            <w:b w:val="0"/>
            <w:bCs w:val="0"/>
            <w:caps w:val="0"/>
            <w:noProof/>
          </w:rPr>
          <w:delText>9</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Reference documents</w:delText>
        </w:r>
        <w:r w:rsidDel="00790018">
          <w:rPr>
            <w:noProof/>
            <w:webHidden/>
          </w:rPr>
          <w:tab/>
          <w:delText>22</w:delText>
        </w:r>
      </w:del>
    </w:p>
    <w:p w14:paraId="0ACE9CCC" w14:textId="77777777" w:rsidR="00702CBE" w:rsidDel="00790018" w:rsidRDefault="00702CBE">
      <w:pPr>
        <w:pStyle w:val="TOC1"/>
        <w:rPr>
          <w:del w:id="561" w:author="Peter Dobson" w:date="2016-04-13T10:03:00Z"/>
          <w:rFonts w:asciiTheme="minorHAnsi" w:eastAsiaTheme="minorEastAsia" w:hAnsiTheme="minorHAnsi" w:cstheme="minorBidi"/>
          <w:b w:val="0"/>
          <w:bCs w:val="0"/>
          <w:caps w:val="0"/>
          <w:noProof/>
          <w:szCs w:val="22"/>
          <w:lang w:eastAsia="en-GB"/>
        </w:rPr>
      </w:pPr>
      <w:del w:id="562" w:author="Peter Dobson" w:date="2016-04-13T10:03:00Z">
        <w:r w:rsidRPr="00790018" w:rsidDel="00790018">
          <w:rPr>
            <w:rStyle w:val="Hyperlink"/>
            <w:b w:val="0"/>
            <w:bCs w:val="0"/>
            <w:caps w:val="0"/>
            <w:noProof/>
          </w:rPr>
          <w:delText>10</w:delText>
        </w:r>
        <w:r w:rsidDel="00790018">
          <w:rPr>
            <w:rFonts w:asciiTheme="minorHAnsi" w:eastAsiaTheme="minorEastAsia" w:hAnsiTheme="minorHAnsi" w:cstheme="minorBidi"/>
            <w:b w:val="0"/>
            <w:bCs w:val="0"/>
            <w:caps w:val="0"/>
            <w:noProof/>
            <w:szCs w:val="22"/>
            <w:lang w:eastAsia="en-GB"/>
          </w:rPr>
          <w:tab/>
        </w:r>
        <w:r w:rsidRPr="00790018" w:rsidDel="00790018">
          <w:rPr>
            <w:rStyle w:val="Hyperlink"/>
            <w:b w:val="0"/>
            <w:bCs w:val="0"/>
            <w:caps w:val="0"/>
            <w:noProof/>
          </w:rPr>
          <w:delText>ABBREVIATIONS</w:delText>
        </w:r>
        <w:r w:rsidDel="00790018">
          <w:rPr>
            <w:noProof/>
            <w:webHidden/>
          </w:rPr>
          <w:tab/>
          <w:delText>23</w:delText>
        </w:r>
      </w:del>
    </w:p>
    <w:p w14:paraId="33620657" w14:textId="77777777" w:rsidR="00702CBE" w:rsidDel="00790018" w:rsidRDefault="00702CBE">
      <w:pPr>
        <w:pStyle w:val="TOC4"/>
        <w:rPr>
          <w:del w:id="563" w:author="Peter Dobson" w:date="2016-04-13T10:03:00Z"/>
          <w:rFonts w:asciiTheme="minorHAnsi" w:eastAsiaTheme="minorEastAsia" w:hAnsiTheme="minorHAnsi" w:cstheme="minorBidi"/>
          <w:b w:val="0"/>
        </w:rPr>
      </w:pPr>
      <w:del w:id="564" w:author="Peter Dobson" w:date="2016-04-13T10:03:00Z">
        <w:r w:rsidRPr="00790018" w:rsidDel="00790018">
          <w:rPr>
            <w:rStyle w:val="Hyperlink"/>
            <w:b w:val="0"/>
          </w:rPr>
          <w:delText>ANNEX 1</w:delText>
        </w:r>
        <w:r w:rsidDel="00790018">
          <w:rPr>
            <w:rFonts w:asciiTheme="minorHAnsi" w:eastAsiaTheme="minorEastAsia" w:hAnsiTheme="minorHAnsi" w:cstheme="minorBidi"/>
            <w:b w:val="0"/>
          </w:rPr>
          <w:tab/>
        </w:r>
        <w:r w:rsidRPr="00790018" w:rsidDel="00790018">
          <w:rPr>
            <w:rStyle w:val="Hyperlink"/>
            <w:b w:val="0"/>
          </w:rPr>
          <w:delText>Further explanation of the H</w:delText>
        </w:r>
        <w:r w:rsidRPr="00790018" w:rsidDel="00790018">
          <w:rPr>
            <w:rStyle w:val="Hyperlink"/>
            <w:b w:val="0"/>
            <w:position w:val="-6"/>
          </w:rPr>
          <w:delText>daylight</w:delText>
        </w:r>
        <w:r w:rsidRPr="00790018" w:rsidDel="00790018">
          <w:rPr>
            <w:rStyle w:val="Hyperlink"/>
            <w:b w:val="0"/>
          </w:rPr>
          <w:delText xml:space="preserve"> equation</w:delText>
        </w:r>
        <w:r w:rsidDel="00790018">
          <w:rPr>
            <w:webHidden/>
          </w:rPr>
          <w:tab/>
          <w:delText>24</w:delText>
        </w:r>
      </w:del>
    </w:p>
    <w:p w14:paraId="529A1557" w14:textId="77777777" w:rsidR="00702CBE" w:rsidDel="00702CBE" w:rsidRDefault="00702CBE">
      <w:pPr>
        <w:pStyle w:val="TOC1"/>
        <w:rPr>
          <w:del w:id="565" w:author="Peter Dobson" w:date="2016-04-13T09:55:00Z"/>
          <w:rFonts w:asciiTheme="minorHAnsi" w:eastAsiaTheme="minorEastAsia" w:hAnsiTheme="minorHAnsi" w:cstheme="minorBidi"/>
          <w:b w:val="0"/>
          <w:bCs w:val="0"/>
          <w:caps w:val="0"/>
          <w:noProof/>
          <w:szCs w:val="22"/>
          <w:lang w:eastAsia="en-GB"/>
        </w:rPr>
      </w:pPr>
      <w:del w:id="566" w:author="Peter Dobson" w:date="2016-04-13T09:55:00Z">
        <w:r w:rsidRPr="00702CBE" w:rsidDel="00702CBE">
          <w:rPr>
            <w:rStyle w:val="Hyperlink"/>
            <w:b w:val="0"/>
            <w:bCs w:val="0"/>
            <w:caps w:val="0"/>
            <w:noProof/>
          </w:rPr>
          <w:delText>Document Revisions</w:delText>
        </w:r>
        <w:r w:rsidDel="00702CBE">
          <w:rPr>
            <w:noProof/>
            <w:webHidden/>
          </w:rPr>
          <w:tab/>
          <w:delText>1</w:delText>
        </w:r>
      </w:del>
    </w:p>
    <w:p w14:paraId="7C318D5C" w14:textId="77777777" w:rsidR="00702CBE" w:rsidDel="00702CBE" w:rsidRDefault="00702CBE">
      <w:pPr>
        <w:pStyle w:val="TOC1"/>
        <w:rPr>
          <w:del w:id="567" w:author="Peter Dobson" w:date="2016-04-13T09:55:00Z"/>
          <w:rFonts w:asciiTheme="minorHAnsi" w:eastAsiaTheme="minorEastAsia" w:hAnsiTheme="minorHAnsi" w:cstheme="minorBidi"/>
          <w:b w:val="0"/>
          <w:bCs w:val="0"/>
          <w:caps w:val="0"/>
          <w:noProof/>
          <w:szCs w:val="22"/>
          <w:lang w:eastAsia="en-GB"/>
        </w:rPr>
      </w:pPr>
      <w:del w:id="568" w:author="Peter Dobson" w:date="2016-04-13T09:55:00Z">
        <w:r w:rsidRPr="00702CBE" w:rsidDel="00702CBE">
          <w:rPr>
            <w:rStyle w:val="Hyperlink"/>
            <w:b w:val="0"/>
            <w:bCs w:val="0"/>
            <w:caps w:val="0"/>
            <w:noProof/>
          </w:rPr>
          <w:delText>Table of Contents</w:delText>
        </w:r>
        <w:r w:rsidDel="00702CBE">
          <w:rPr>
            <w:noProof/>
            <w:webHidden/>
          </w:rPr>
          <w:tab/>
          <w:delText>3</w:delText>
        </w:r>
      </w:del>
    </w:p>
    <w:p w14:paraId="1408EBB3" w14:textId="77777777" w:rsidR="00702CBE" w:rsidDel="00702CBE" w:rsidRDefault="00702CBE">
      <w:pPr>
        <w:pStyle w:val="TOC1"/>
        <w:rPr>
          <w:del w:id="569" w:author="Peter Dobson" w:date="2016-04-13T09:55:00Z"/>
          <w:rFonts w:asciiTheme="minorHAnsi" w:eastAsiaTheme="minorEastAsia" w:hAnsiTheme="minorHAnsi" w:cstheme="minorBidi"/>
          <w:b w:val="0"/>
          <w:bCs w:val="0"/>
          <w:caps w:val="0"/>
          <w:noProof/>
          <w:szCs w:val="22"/>
          <w:lang w:eastAsia="en-GB"/>
        </w:rPr>
      </w:pPr>
      <w:del w:id="570" w:author="Peter Dobson" w:date="2016-04-13T09:55:00Z">
        <w:r w:rsidRPr="00702CBE" w:rsidDel="00702CBE">
          <w:rPr>
            <w:rStyle w:val="Hyperlink"/>
            <w:b w:val="0"/>
            <w:bCs w:val="0"/>
            <w:caps w:val="0"/>
            <w:noProof/>
          </w:rPr>
          <w:delText>Index of Tables</w:delText>
        </w:r>
        <w:r w:rsidDel="00702CBE">
          <w:rPr>
            <w:noProof/>
            <w:webHidden/>
          </w:rPr>
          <w:tab/>
          <w:delText>4</w:delText>
        </w:r>
      </w:del>
    </w:p>
    <w:p w14:paraId="3546ED72" w14:textId="77777777" w:rsidR="00702CBE" w:rsidDel="00702CBE" w:rsidRDefault="00702CBE">
      <w:pPr>
        <w:pStyle w:val="TOC1"/>
        <w:rPr>
          <w:del w:id="571" w:author="Peter Dobson" w:date="2016-04-13T09:55:00Z"/>
          <w:rFonts w:asciiTheme="minorHAnsi" w:eastAsiaTheme="minorEastAsia" w:hAnsiTheme="minorHAnsi" w:cstheme="minorBidi"/>
          <w:b w:val="0"/>
          <w:bCs w:val="0"/>
          <w:caps w:val="0"/>
          <w:noProof/>
          <w:szCs w:val="22"/>
          <w:lang w:eastAsia="en-GB"/>
        </w:rPr>
      </w:pPr>
      <w:del w:id="572" w:author="Peter Dobson" w:date="2016-04-13T09:55:00Z">
        <w:r w:rsidRPr="00702CBE" w:rsidDel="00702CBE">
          <w:rPr>
            <w:rStyle w:val="Hyperlink"/>
            <w:b w:val="0"/>
            <w:bCs w:val="0"/>
            <w:caps w:val="0"/>
            <w:noProof/>
          </w:rPr>
          <w:delText>Index of Figures</w:delText>
        </w:r>
        <w:r w:rsidDel="00702CBE">
          <w:rPr>
            <w:noProof/>
            <w:webHidden/>
          </w:rPr>
          <w:tab/>
          <w:delText>4</w:delText>
        </w:r>
      </w:del>
    </w:p>
    <w:p w14:paraId="7D1009D3" w14:textId="77777777" w:rsidR="00702CBE" w:rsidDel="00702CBE" w:rsidRDefault="00702CBE">
      <w:pPr>
        <w:pStyle w:val="TOC1"/>
        <w:rPr>
          <w:del w:id="573" w:author="Peter Dobson" w:date="2016-04-13T09:55:00Z"/>
          <w:rFonts w:asciiTheme="minorHAnsi" w:eastAsiaTheme="minorEastAsia" w:hAnsiTheme="minorHAnsi" w:cstheme="minorBidi"/>
          <w:b w:val="0"/>
          <w:bCs w:val="0"/>
          <w:caps w:val="0"/>
          <w:noProof/>
          <w:szCs w:val="22"/>
          <w:lang w:eastAsia="en-GB"/>
        </w:rPr>
      </w:pPr>
      <w:del w:id="574" w:author="Peter Dobson" w:date="2016-04-13T09:55:00Z">
        <w:r w:rsidRPr="00702CBE" w:rsidDel="00702CBE">
          <w:rPr>
            <w:rStyle w:val="Hyperlink"/>
            <w:b w:val="0"/>
            <w:bCs w:val="0"/>
            <w:caps w:val="0"/>
            <w:noProof/>
          </w:rPr>
          <w:delText>1</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Introduction</w:delText>
        </w:r>
        <w:r w:rsidDel="00702CBE">
          <w:rPr>
            <w:noProof/>
            <w:webHidden/>
          </w:rPr>
          <w:tab/>
          <w:delText>5</w:delText>
        </w:r>
      </w:del>
    </w:p>
    <w:p w14:paraId="6B55D491" w14:textId="77777777" w:rsidR="00702CBE" w:rsidDel="00702CBE" w:rsidRDefault="00702CBE">
      <w:pPr>
        <w:pStyle w:val="TOC1"/>
        <w:rPr>
          <w:del w:id="575" w:author="Peter Dobson" w:date="2016-04-13T09:55:00Z"/>
          <w:rFonts w:asciiTheme="minorHAnsi" w:eastAsiaTheme="minorEastAsia" w:hAnsiTheme="minorHAnsi" w:cstheme="minorBidi"/>
          <w:b w:val="0"/>
          <w:bCs w:val="0"/>
          <w:caps w:val="0"/>
          <w:noProof/>
          <w:szCs w:val="22"/>
          <w:lang w:eastAsia="en-GB"/>
        </w:rPr>
      </w:pPr>
      <w:del w:id="576" w:author="Peter Dobson" w:date="2016-04-13T09:55:00Z">
        <w:r w:rsidRPr="00702CBE" w:rsidDel="00702CBE">
          <w:rPr>
            <w:rStyle w:val="Hyperlink"/>
            <w:b w:val="0"/>
            <w:bCs w:val="0"/>
            <w:caps w:val="0"/>
            <w:noProof/>
          </w:rPr>
          <w:delText>2</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How to use this guideline</w:delText>
        </w:r>
        <w:r w:rsidDel="00702CBE">
          <w:rPr>
            <w:noProof/>
            <w:webHidden/>
          </w:rPr>
          <w:tab/>
          <w:delText>5</w:delText>
        </w:r>
      </w:del>
    </w:p>
    <w:p w14:paraId="56C8B4B0" w14:textId="77777777" w:rsidR="00702CBE" w:rsidDel="00702CBE" w:rsidRDefault="00702CBE">
      <w:pPr>
        <w:pStyle w:val="TOC1"/>
        <w:rPr>
          <w:del w:id="577" w:author="Peter Dobson" w:date="2016-04-13T09:55:00Z"/>
          <w:rFonts w:asciiTheme="minorHAnsi" w:eastAsiaTheme="minorEastAsia" w:hAnsiTheme="minorHAnsi" w:cstheme="minorBidi"/>
          <w:b w:val="0"/>
          <w:bCs w:val="0"/>
          <w:caps w:val="0"/>
          <w:noProof/>
          <w:szCs w:val="22"/>
          <w:lang w:eastAsia="en-GB"/>
        </w:rPr>
      </w:pPr>
      <w:del w:id="578" w:author="Peter Dobson" w:date="2016-04-13T09:55:00Z">
        <w:r w:rsidRPr="00702CBE" w:rsidDel="00702CBE">
          <w:rPr>
            <w:rStyle w:val="Hyperlink"/>
            <w:b w:val="0"/>
            <w:bCs w:val="0"/>
            <w:caps w:val="0"/>
            <w:noProof/>
          </w:rPr>
          <w:delText>3</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AtoN Load Overview</w:delText>
        </w:r>
        <w:r w:rsidDel="00702CBE">
          <w:rPr>
            <w:noProof/>
            <w:webHidden/>
          </w:rPr>
          <w:tab/>
          <w:delText>5</w:delText>
        </w:r>
      </w:del>
    </w:p>
    <w:p w14:paraId="6CC8A112" w14:textId="77777777" w:rsidR="00702CBE" w:rsidDel="00702CBE" w:rsidRDefault="00702CBE">
      <w:pPr>
        <w:pStyle w:val="TOC2"/>
        <w:rPr>
          <w:del w:id="579" w:author="Peter Dobson" w:date="2016-04-13T09:55:00Z"/>
          <w:rFonts w:asciiTheme="minorHAnsi" w:eastAsiaTheme="minorEastAsia" w:hAnsiTheme="minorHAnsi" w:cstheme="minorBidi"/>
          <w:bCs w:val="0"/>
          <w:noProof/>
          <w:szCs w:val="22"/>
          <w:lang w:eastAsia="en-GB"/>
        </w:rPr>
      </w:pPr>
      <w:del w:id="580" w:author="Peter Dobson" w:date="2016-04-13T09:55:00Z">
        <w:r w:rsidRPr="00702CBE" w:rsidDel="00702CBE">
          <w:rPr>
            <w:rStyle w:val="Hyperlink"/>
            <w:bCs w:val="0"/>
            <w:noProof/>
          </w:rPr>
          <w:delText>3.1</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Quiescent load</w:delText>
        </w:r>
        <w:r w:rsidDel="00702CBE">
          <w:rPr>
            <w:noProof/>
            <w:webHidden/>
          </w:rPr>
          <w:tab/>
          <w:delText>5</w:delText>
        </w:r>
      </w:del>
    </w:p>
    <w:p w14:paraId="67D82746" w14:textId="77777777" w:rsidR="00702CBE" w:rsidDel="00702CBE" w:rsidRDefault="00702CBE">
      <w:pPr>
        <w:pStyle w:val="TOC2"/>
        <w:rPr>
          <w:del w:id="581" w:author="Peter Dobson" w:date="2016-04-13T09:55:00Z"/>
          <w:rFonts w:asciiTheme="minorHAnsi" w:eastAsiaTheme="minorEastAsia" w:hAnsiTheme="minorHAnsi" w:cstheme="minorBidi"/>
          <w:bCs w:val="0"/>
          <w:noProof/>
          <w:szCs w:val="22"/>
          <w:lang w:eastAsia="en-GB"/>
        </w:rPr>
      </w:pPr>
      <w:del w:id="582" w:author="Peter Dobson" w:date="2016-04-13T09:55:00Z">
        <w:r w:rsidRPr="00702CBE" w:rsidDel="00702CBE">
          <w:rPr>
            <w:rStyle w:val="Hyperlink"/>
            <w:bCs w:val="0"/>
            <w:noProof/>
          </w:rPr>
          <w:delText>3.2</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Day/Night loads</w:delText>
        </w:r>
        <w:r w:rsidDel="00702CBE">
          <w:rPr>
            <w:noProof/>
            <w:webHidden/>
          </w:rPr>
          <w:tab/>
          <w:delText>5</w:delText>
        </w:r>
      </w:del>
    </w:p>
    <w:p w14:paraId="6A678C75" w14:textId="77777777" w:rsidR="00702CBE" w:rsidDel="00702CBE" w:rsidRDefault="00702CBE">
      <w:pPr>
        <w:pStyle w:val="TOC2"/>
        <w:rPr>
          <w:del w:id="583" w:author="Peter Dobson" w:date="2016-04-13T09:55:00Z"/>
          <w:rFonts w:asciiTheme="minorHAnsi" w:eastAsiaTheme="minorEastAsia" w:hAnsiTheme="minorHAnsi" w:cstheme="minorBidi"/>
          <w:bCs w:val="0"/>
          <w:noProof/>
          <w:szCs w:val="22"/>
          <w:lang w:eastAsia="en-GB"/>
        </w:rPr>
      </w:pPr>
      <w:del w:id="584" w:author="Peter Dobson" w:date="2016-04-13T09:55:00Z">
        <w:r w:rsidRPr="00702CBE" w:rsidDel="00702CBE">
          <w:rPr>
            <w:rStyle w:val="Hyperlink"/>
            <w:bCs w:val="0"/>
            <w:noProof/>
          </w:rPr>
          <w:delText>3.3</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Power demand variation</w:delText>
        </w:r>
        <w:r w:rsidDel="00702CBE">
          <w:rPr>
            <w:noProof/>
            <w:webHidden/>
          </w:rPr>
          <w:tab/>
          <w:delText>6</w:delText>
        </w:r>
      </w:del>
    </w:p>
    <w:p w14:paraId="21845127" w14:textId="77777777" w:rsidR="00702CBE" w:rsidDel="00702CBE" w:rsidRDefault="00702CBE">
      <w:pPr>
        <w:pStyle w:val="TOC1"/>
        <w:rPr>
          <w:del w:id="585" w:author="Peter Dobson" w:date="2016-04-13T09:55:00Z"/>
          <w:rFonts w:asciiTheme="minorHAnsi" w:eastAsiaTheme="minorEastAsia" w:hAnsiTheme="minorHAnsi" w:cstheme="minorBidi"/>
          <w:b w:val="0"/>
          <w:bCs w:val="0"/>
          <w:caps w:val="0"/>
          <w:noProof/>
          <w:szCs w:val="22"/>
          <w:lang w:eastAsia="en-GB"/>
        </w:rPr>
      </w:pPr>
      <w:del w:id="586" w:author="Peter Dobson" w:date="2016-04-13T09:55:00Z">
        <w:r w:rsidRPr="00702CBE" w:rsidDel="00702CBE">
          <w:rPr>
            <w:rStyle w:val="Hyperlink"/>
            <w:b w:val="0"/>
            <w:bCs w:val="0"/>
            <w:caps w:val="0"/>
            <w:noProof/>
          </w:rPr>
          <w:delText>4</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Daily Loads including Seasonal Variations</w:delText>
        </w:r>
        <w:r w:rsidDel="00702CBE">
          <w:rPr>
            <w:noProof/>
            <w:webHidden/>
          </w:rPr>
          <w:tab/>
          <w:delText>6</w:delText>
        </w:r>
      </w:del>
    </w:p>
    <w:p w14:paraId="6C2A072D" w14:textId="77777777" w:rsidR="00702CBE" w:rsidDel="00702CBE" w:rsidRDefault="00702CBE">
      <w:pPr>
        <w:pStyle w:val="TOC2"/>
        <w:rPr>
          <w:del w:id="587" w:author="Peter Dobson" w:date="2016-04-13T09:55:00Z"/>
          <w:rFonts w:asciiTheme="minorHAnsi" w:eastAsiaTheme="minorEastAsia" w:hAnsiTheme="minorHAnsi" w:cstheme="minorBidi"/>
          <w:bCs w:val="0"/>
          <w:noProof/>
          <w:szCs w:val="22"/>
          <w:lang w:eastAsia="en-GB"/>
        </w:rPr>
      </w:pPr>
      <w:del w:id="588" w:author="Peter Dobson" w:date="2016-04-13T09:55:00Z">
        <w:r w:rsidRPr="00702CBE" w:rsidDel="00702CBE">
          <w:rPr>
            <w:rStyle w:val="Hyperlink"/>
            <w:bCs w:val="0"/>
            <w:noProof/>
          </w:rPr>
          <w:delText>4.1</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Computation of Daily Loads</w:delText>
        </w:r>
        <w:r w:rsidDel="00702CBE">
          <w:rPr>
            <w:noProof/>
            <w:webHidden/>
          </w:rPr>
          <w:tab/>
          <w:delText>6</w:delText>
        </w:r>
      </w:del>
    </w:p>
    <w:p w14:paraId="23624A87" w14:textId="77777777" w:rsidR="00702CBE" w:rsidDel="00702CBE" w:rsidRDefault="00702CBE">
      <w:pPr>
        <w:pStyle w:val="TOC3"/>
        <w:rPr>
          <w:del w:id="589" w:author="Peter Dobson" w:date="2016-04-13T09:55:00Z"/>
          <w:rFonts w:asciiTheme="minorHAnsi" w:eastAsiaTheme="minorEastAsia" w:hAnsiTheme="minorHAnsi" w:cstheme="minorBidi"/>
          <w:noProof/>
          <w:sz w:val="22"/>
          <w:szCs w:val="22"/>
          <w:lang w:eastAsia="en-GB"/>
        </w:rPr>
      </w:pPr>
      <w:del w:id="590" w:author="Peter Dobson" w:date="2016-04-13T09:55:00Z">
        <w:r w:rsidRPr="00702CBE" w:rsidDel="00702CBE">
          <w:rPr>
            <w:rStyle w:val="Hyperlink"/>
            <w:noProof/>
          </w:rPr>
          <w:delText>4.1.1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Duty cycle</w:delText>
        </w:r>
        <w:r w:rsidDel="00702CBE">
          <w:rPr>
            <w:noProof/>
            <w:webHidden/>
          </w:rPr>
          <w:tab/>
          <w:delText>6</w:delText>
        </w:r>
      </w:del>
    </w:p>
    <w:p w14:paraId="0CD1D637" w14:textId="77777777" w:rsidR="00702CBE" w:rsidDel="00702CBE" w:rsidRDefault="00702CBE">
      <w:pPr>
        <w:pStyle w:val="TOC2"/>
        <w:rPr>
          <w:del w:id="591" w:author="Peter Dobson" w:date="2016-04-13T09:55:00Z"/>
          <w:rFonts w:asciiTheme="minorHAnsi" w:eastAsiaTheme="minorEastAsia" w:hAnsiTheme="minorHAnsi" w:cstheme="minorBidi"/>
          <w:bCs w:val="0"/>
          <w:noProof/>
          <w:szCs w:val="22"/>
          <w:lang w:eastAsia="en-GB"/>
        </w:rPr>
      </w:pPr>
      <w:del w:id="592" w:author="Peter Dobson" w:date="2016-04-13T09:55:00Z">
        <w:r w:rsidRPr="00702CBE" w:rsidDel="00702CBE">
          <w:rPr>
            <w:rStyle w:val="Hyperlink"/>
            <w:bCs w:val="0"/>
            <w:noProof/>
          </w:rPr>
          <w:delText>4.2</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Seasonal Variation of Daily Loads</w:delText>
        </w:r>
        <w:r w:rsidDel="00702CBE">
          <w:rPr>
            <w:noProof/>
            <w:webHidden/>
          </w:rPr>
          <w:tab/>
          <w:delText>7</w:delText>
        </w:r>
      </w:del>
    </w:p>
    <w:p w14:paraId="6913C628" w14:textId="77777777" w:rsidR="00702CBE" w:rsidDel="00702CBE" w:rsidRDefault="00702CBE">
      <w:pPr>
        <w:pStyle w:val="TOC1"/>
        <w:rPr>
          <w:del w:id="593" w:author="Peter Dobson" w:date="2016-04-13T09:55:00Z"/>
          <w:rFonts w:asciiTheme="minorHAnsi" w:eastAsiaTheme="minorEastAsia" w:hAnsiTheme="minorHAnsi" w:cstheme="minorBidi"/>
          <w:b w:val="0"/>
          <w:bCs w:val="0"/>
          <w:caps w:val="0"/>
          <w:noProof/>
          <w:szCs w:val="22"/>
          <w:lang w:eastAsia="en-GB"/>
        </w:rPr>
      </w:pPr>
      <w:del w:id="594" w:author="Peter Dobson" w:date="2016-04-13T09:55:00Z">
        <w:r w:rsidRPr="00702CBE" w:rsidDel="00702CBE">
          <w:rPr>
            <w:rStyle w:val="Hyperlink"/>
            <w:b w:val="0"/>
            <w:bCs w:val="0"/>
            <w:caps w:val="0"/>
            <w:noProof/>
          </w:rPr>
          <w:delText>5</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Actual Loads</w:delText>
        </w:r>
        <w:r w:rsidDel="00702CBE">
          <w:rPr>
            <w:noProof/>
            <w:webHidden/>
          </w:rPr>
          <w:tab/>
          <w:delText>9</w:delText>
        </w:r>
      </w:del>
    </w:p>
    <w:p w14:paraId="36A5E5FE" w14:textId="77777777" w:rsidR="00702CBE" w:rsidDel="00702CBE" w:rsidRDefault="00702CBE">
      <w:pPr>
        <w:pStyle w:val="TOC2"/>
        <w:rPr>
          <w:del w:id="595" w:author="Peter Dobson" w:date="2016-04-13T09:55:00Z"/>
          <w:rFonts w:asciiTheme="minorHAnsi" w:eastAsiaTheme="minorEastAsia" w:hAnsiTheme="minorHAnsi" w:cstheme="minorBidi"/>
          <w:bCs w:val="0"/>
          <w:noProof/>
          <w:szCs w:val="22"/>
          <w:lang w:eastAsia="en-GB"/>
        </w:rPr>
      </w:pPr>
      <w:del w:id="596" w:author="Peter Dobson" w:date="2016-04-13T09:55:00Z">
        <w:r w:rsidRPr="00702CBE" w:rsidDel="00702CBE">
          <w:rPr>
            <w:rStyle w:val="Hyperlink"/>
            <w:bCs w:val="0"/>
            <w:noProof/>
          </w:rPr>
          <w:delText>5.1</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Incandescent Light Sources</w:delText>
        </w:r>
        <w:r w:rsidDel="00702CBE">
          <w:rPr>
            <w:noProof/>
            <w:webHidden/>
          </w:rPr>
          <w:tab/>
          <w:delText>9</w:delText>
        </w:r>
      </w:del>
    </w:p>
    <w:p w14:paraId="1575059C" w14:textId="77777777" w:rsidR="00702CBE" w:rsidDel="00702CBE" w:rsidRDefault="00702CBE">
      <w:pPr>
        <w:pStyle w:val="TOC2"/>
        <w:rPr>
          <w:del w:id="597" w:author="Peter Dobson" w:date="2016-04-13T09:55:00Z"/>
          <w:rFonts w:asciiTheme="minorHAnsi" w:eastAsiaTheme="minorEastAsia" w:hAnsiTheme="minorHAnsi" w:cstheme="minorBidi"/>
          <w:bCs w:val="0"/>
          <w:noProof/>
          <w:szCs w:val="22"/>
          <w:lang w:eastAsia="en-GB"/>
        </w:rPr>
      </w:pPr>
      <w:del w:id="598" w:author="Peter Dobson" w:date="2016-04-13T09:55:00Z">
        <w:r w:rsidRPr="00702CBE" w:rsidDel="00702CBE">
          <w:rPr>
            <w:rStyle w:val="Hyperlink"/>
            <w:bCs w:val="0"/>
            <w:noProof/>
          </w:rPr>
          <w:delText>5.2</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LED Light Sources</w:delText>
        </w:r>
        <w:r w:rsidDel="00702CBE">
          <w:rPr>
            <w:noProof/>
            <w:webHidden/>
          </w:rPr>
          <w:tab/>
          <w:delText>12</w:delText>
        </w:r>
      </w:del>
    </w:p>
    <w:p w14:paraId="4564FE53" w14:textId="77777777" w:rsidR="00702CBE" w:rsidDel="00702CBE" w:rsidRDefault="00702CBE">
      <w:pPr>
        <w:pStyle w:val="TOC3"/>
        <w:rPr>
          <w:del w:id="599" w:author="Peter Dobson" w:date="2016-04-13T09:55:00Z"/>
          <w:rFonts w:asciiTheme="minorHAnsi" w:eastAsiaTheme="minorEastAsia" w:hAnsiTheme="minorHAnsi" w:cstheme="minorBidi"/>
          <w:noProof/>
          <w:sz w:val="22"/>
          <w:szCs w:val="22"/>
          <w:lang w:eastAsia="en-GB"/>
        </w:rPr>
      </w:pPr>
      <w:del w:id="600" w:author="Peter Dobson" w:date="2016-04-13T09:55:00Z">
        <w:r w:rsidRPr="00702CBE" w:rsidDel="00702CBE">
          <w:rPr>
            <w:rStyle w:val="Hyperlink"/>
            <w:noProof/>
          </w:rPr>
          <w:delText>5.2.1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LED Light Sources with Passive Power Supply Circuitry</w:delText>
        </w:r>
        <w:r w:rsidDel="00702CBE">
          <w:rPr>
            <w:noProof/>
            <w:webHidden/>
          </w:rPr>
          <w:tab/>
          <w:delText>12</w:delText>
        </w:r>
      </w:del>
    </w:p>
    <w:p w14:paraId="4E7D8906" w14:textId="77777777" w:rsidR="00702CBE" w:rsidDel="00702CBE" w:rsidRDefault="00702CBE">
      <w:pPr>
        <w:pStyle w:val="TOC3"/>
        <w:rPr>
          <w:del w:id="601" w:author="Peter Dobson" w:date="2016-04-13T09:55:00Z"/>
          <w:rFonts w:asciiTheme="minorHAnsi" w:eastAsiaTheme="minorEastAsia" w:hAnsiTheme="minorHAnsi" w:cstheme="minorBidi"/>
          <w:noProof/>
          <w:sz w:val="22"/>
          <w:szCs w:val="22"/>
          <w:lang w:eastAsia="en-GB"/>
        </w:rPr>
      </w:pPr>
      <w:del w:id="602" w:author="Peter Dobson" w:date="2016-04-13T09:55:00Z">
        <w:r w:rsidRPr="00702CBE" w:rsidDel="00702CBE">
          <w:rPr>
            <w:rStyle w:val="Hyperlink"/>
            <w:noProof/>
          </w:rPr>
          <w:delText>5.2.2</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LED Light Sources with Active Linear Power Supply Circuitry</w:delText>
        </w:r>
        <w:r w:rsidDel="00702CBE">
          <w:rPr>
            <w:noProof/>
            <w:webHidden/>
          </w:rPr>
          <w:tab/>
          <w:delText>12</w:delText>
        </w:r>
      </w:del>
    </w:p>
    <w:p w14:paraId="40FE80F9" w14:textId="77777777" w:rsidR="00702CBE" w:rsidDel="00702CBE" w:rsidRDefault="00702CBE">
      <w:pPr>
        <w:pStyle w:val="TOC3"/>
        <w:rPr>
          <w:del w:id="603" w:author="Peter Dobson" w:date="2016-04-13T09:55:00Z"/>
          <w:rFonts w:asciiTheme="minorHAnsi" w:eastAsiaTheme="minorEastAsia" w:hAnsiTheme="minorHAnsi" w:cstheme="minorBidi"/>
          <w:noProof/>
          <w:sz w:val="22"/>
          <w:szCs w:val="22"/>
          <w:lang w:eastAsia="en-GB"/>
        </w:rPr>
      </w:pPr>
      <w:del w:id="604" w:author="Peter Dobson" w:date="2016-04-13T09:55:00Z">
        <w:r w:rsidRPr="00702CBE" w:rsidDel="00702CBE">
          <w:rPr>
            <w:rStyle w:val="Hyperlink"/>
            <w:noProof/>
          </w:rPr>
          <w:delText>5.2.3</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LED Light Sources with Switching Power Supply Circuitry</w:delText>
        </w:r>
        <w:r w:rsidDel="00702CBE">
          <w:rPr>
            <w:noProof/>
            <w:webHidden/>
          </w:rPr>
          <w:tab/>
          <w:delText>12</w:delText>
        </w:r>
      </w:del>
    </w:p>
    <w:p w14:paraId="7EA6A978" w14:textId="77777777" w:rsidR="00702CBE" w:rsidDel="00702CBE" w:rsidRDefault="00702CBE">
      <w:pPr>
        <w:pStyle w:val="TOC3"/>
        <w:rPr>
          <w:del w:id="605" w:author="Peter Dobson" w:date="2016-04-13T09:55:00Z"/>
          <w:rFonts w:asciiTheme="minorHAnsi" w:eastAsiaTheme="minorEastAsia" w:hAnsiTheme="minorHAnsi" w:cstheme="minorBidi"/>
          <w:noProof/>
          <w:sz w:val="22"/>
          <w:szCs w:val="22"/>
          <w:lang w:eastAsia="en-GB"/>
        </w:rPr>
      </w:pPr>
      <w:del w:id="606" w:author="Peter Dobson" w:date="2016-04-13T09:55:00Z">
        <w:r w:rsidRPr="00702CBE" w:rsidDel="00702CBE">
          <w:rPr>
            <w:rStyle w:val="Hyperlink"/>
            <w:noProof/>
          </w:rPr>
          <w:delText>5.2.4</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Complex LED Light Sources</w:delText>
        </w:r>
        <w:r w:rsidDel="00702CBE">
          <w:rPr>
            <w:noProof/>
            <w:webHidden/>
          </w:rPr>
          <w:tab/>
          <w:delText>13</w:delText>
        </w:r>
      </w:del>
    </w:p>
    <w:p w14:paraId="5AC058B4" w14:textId="77777777" w:rsidR="00702CBE" w:rsidDel="00702CBE" w:rsidRDefault="00702CBE">
      <w:pPr>
        <w:pStyle w:val="TOC2"/>
        <w:rPr>
          <w:del w:id="607" w:author="Peter Dobson" w:date="2016-04-13T09:55:00Z"/>
          <w:rFonts w:asciiTheme="minorHAnsi" w:eastAsiaTheme="minorEastAsia" w:hAnsiTheme="minorHAnsi" w:cstheme="minorBidi"/>
          <w:bCs w:val="0"/>
          <w:noProof/>
          <w:szCs w:val="22"/>
          <w:lang w:eastAsia="en-GB"/>
        </w:rPr>
      </w:pPr>
      <w:del w:id="608" w:author="Peter Dobson" w:date="2016-04-13T09:55:00Z">
        <w:r w:rsidRPr="00702CBE" w:rsidDel="00702CBE">
          <w:rPr>
            <w:rStyle w:val="Hyperlink"/>
            <w:bCs w:val="0"/>
            <w:noProof/>
            <w:lang w:val="en-US"/>
          </w:rPr>
          <w:delText>5.3</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lang w:val="en-US"/>
          </w:rPr>
          <w:delText>Metal Halide</w:delText>
        </w:r>
        <w:r w:rsidDel="00702CBE">
          <w:rPr>
            <w:noProof/>
            <w:webHidden/>
          </w:rPr>
          <w:tab/>
          <w:delText>14</w:delText>
        </w:r>
      </w:del>
    </w:p>
    <w:p w14:paraId="2017D1D3" w14:textId="77777777" w:rsidR="00702CBE" w:rsidDel="00702CBE" w:rsidRDefault="00702CBE">
      <w:pPr>
        <w:pStyle w:val="TOC2"/>
        <w:rPr>
          <w:del w:id="609" w:author="Peter Dobson" w:date="2016-04-13T09:55:00Z"/>
          <w:rFonts w:asciiTheme="minorHAnsi" w:eastAsiaTheme="minorEastAsia" w:hAnsiTheme="minorHAnsi" w:cstheme="minorBidi"/>
          <w:bCs w:val="0"/>
          <w:noProof/>
          <w:szCs w:val="22"/>
          <w:lang w:eastAsia="en-GB"/>
        </w:rPr>
      </w:pPr>
      <w:del w:id="610" w:author="Peter Dobson" w:date="2016-04-13T09:55:00Z">
        <w:r w:rsidRPr="00702CBE" w:rsidDel="00702CBE">
          <w:rPr>
            <w:rStyle w:val="Hyperlink"/>
            <w:bCs w:val="0"/>
            <w:noProof/>
          </w:rPr>
          <w:delText>5.4</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Flasher / Control</w:delText>
        </w:r>
        <w:r w:rsidDel="00702CBE">
          <w:rPr>
            <w:noProof/>
            <w:webHidden/>
          </w:rPr>
          <w:tab/>
          <w:delText>14</w:delText>
        </w:r>
      </w:del>
    </w:p>
    <w:p w14:paraId="4CD95CB9" w14:textId="77777777" w:rsidR="00702CBE" w:rsidDel="00702CBE" w:rsidRDefault="00702CBE">
      <w:pPr>
        <w:pStyle w:val="TOC2"/>
        <w:rPr>
          <w:del w:id="611" w:author="Peter Dobson" w:date="2016-04-13T09:55:00Z"/>
          <w:rFonts w:asciiTheme="minorHAnsi" w:eastAsiaTheme="minorEastAsia" w:hAnsiTheme="minorHAnsi" w:cstheme="minorBidi"/>
          <w:bCs w:val="0"/>
          <w:noProof/>
          <w:szCs w:val="22"/>
          <w:lang w:eastAsia="en-GB"/>
        </w:rPr>
      </w:pPr>
      <w:del w:id="612" w:author="Peter Dobson" w:date="2016-04-13T09:55:00Z">
        <w:r w:rsidRPr="00702CBE" w:rsidDel="00702CBE">
          <w:rPr>
            <w:rStyle w:val="Hyperlink"/>
            <w:bCs w:val="0"/>
            <w:noProof/>
          </w:rPr>
          <w:delText>5.5</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Optic Rotation</w:delText>
        </w:r>
        <w:r w:rsidDel="00702CBE">
          <w:rPr>
            <w:noProof/>
            <w:webHidden/>
          </w:rPr>
          <w:tab/>
          <w:delText>15</w:delText>
        </w:r>
      </w:del>
    </w:p>
    <w:p w14:paraId="49C71393" w14:textId="77777777" w:rsidR="00702CBE" w:rsidDel="00702CBE" w:rsidRDefault="00702CBE">
      <w:pPr>
        <w:pStyle w:val="TOC3"/>
        <w:rPr>
          <w:del w:id="613" w:author="Peter Dobson" w:date="2016-04-13T09:55:00Z"/>
          <w:rFonts w:asciiTheme="minorHAnsi" w:eastAsiaTheme="minorEastAsia" w:hAnsiTheme="minorHAnsi" w:cstheme="minorBidi"/>
          <w:noProof/>
          <w:sz w:val="22"/>
          <w:szCs w:val="22"/>
          <w:lang w:eastAsia="en-GB"/>
        </w:rPr>
      </w:pPr>
      <w:del w:id="614" w:author="Peter Dobson" w:date="2016-04-13T09:55:00Z">
        <w:r w:rsidRPr="00702CBE" w:rsidDel="00702CBE">
          <w:rPr>
            <w:rStyle w:val="Hyperlink"/>
            <w:noProof/>
          </w:rPr>
          <w:delText>5.5.1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Optic Rotation Control</w:delText>
        </w:r>
        <w:r w:rsidDel="00702CBE">
          <w:rPr>
            <w:noProof/>
            <w:webHidden/>
          </w:rPr>
          <w:tab/>
          <w:delText>15</w:delText>
        </w:r>
      </w:del>
    </w:p>
    <w:p w14:paraId="7546DD98" w14:textId="77777777" w:rsidR="00702CBE" w:rsidDel="00702CBE" w:rsidRDefault="00702CBE">
      <w:pPr>
        <w:pStyle w:val="TOC2"/>
        <w:rPr>
          <w:del w:id="615" w:author="Peter Dobson" w:date="2016-04-13T09:55:00Z"/>
          <w:rFonts w:asciiTheme="minorHAnsi" w:eastAsiaTheme="minorEastAsia" w:hAnsiTheme="minorHAnsi" w:cstheme="minorBidi"/>
          <w:bCs w:val="0"/>
          <w:noProof/>
          <w:szCs w:val="22"/>
          <w:lang w:eastAsia="en-GB"/>
        </w:rPr>
      </w:pPr>
      <w:del w:id="616" w:author="Peter Dobson" w:date="2016-04-13T09:55:00Z">
        <w:r w:rsidRPr="00702CBE" w:rsidDel="00702CBE">
          <w:rPr>
            <w:rStyle w:val="Hyperlink"/>
            <w:bCs w:val="0"/>
            <w:noProof/>
          </w:rPr>
          <w:delText>5.6</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Sound Signal</w:delText>
        </w:r>
        <w:r w:rsidDel="00702CBE">
          <w:rPr>
            <w:noProof/>
            <w:webHidden/>
          </w:rPr>
          <w:tab/>
          <w:delText>15</w:delText>
        </w:r>
      </w:del>
    </w:p>
    <w:p w14:paraId="3AAFFF57" w14:textId="77777777" w:rsidR="00702CBE" w:rsidDel="00702CBE" w:rsidRDefault="00702CBE">
      <w:pPr>
        <w:pStyle w:val="TOC3"/>
        <w:rPr>
          <w:del w:id="617" w:author="Peter Dobson" w:date="2016-04-13T09:55:00Z"/>
          <w:rFonts w:asciiTheme="minorHAnsi" w:eastAsiaTheme="minorEastAsia" w:hAnsiTheme="minorHAnsi" w:cstheme="minorBidi"/>
          <w:noProof/>
          <w:sz w:val="22"/>
          <w:szCs w:val="22"/>
          <w:lang w:eastAsia="en-GB"/>
        </w:rPr>
      </w:pPr>
      <w:del w:id="618" w:author="Peter Dobson" w:date="2016-04-13T09:55:00Z">
        <w:r w:rsidRPr="00702CBE" w:rsidDel="00702CBE">
          <w:rPr>
            <w:rStyle w:val="Hyperlink"/>
            <w:noProof/>
          </w:rPr>
          <w:delText>5.6.1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Sound Signal Control</w:delText>
        </w:r>
        <w:r w:rsidDel="00702CBE">
          <w:rPr>
            <w:noProof/>
            <w:webHidden/>
          </w:rPr>
          <w:tab/>
          <w:delText>16</w:delText>
        </w:r>
      </w:del>
    </w:p>
    <w:p w14:paraId="0CE36E79" w14:textId="77777777" w:rsidR="00702CBE" w:rsidDel="00702CBE" w:rsidRDefault="00702CBE">
      <w:pPr>
        <w:pStyle w:val="TOC2"/>
        <w:rPr>
          <w:del w:id="619" w:author="Peter Dobson" w:date="2016-04-13T09:55:00Z"/>
          <w:rFonts w:asciiTheme="minorHAnsi" w:eastAsiaTheme="minorEastAsia" w:hAnsiTheme="minorHAnsi" w:cstheme="minorBidi"/>
          <w:bCs w:val="0"/>
          <w:noProof/>
          <w:szCs w:val="22"/>
          <w:lang w:eastAsia="en-GB"/>
        </w:rPr>
      </w:pPr>
      <w:del w:id="620" w:author="Peter Dobson" w:date="2016-04-13T09:55:00Z">
        <w:r w:rsidRPr="00702CBE" w:rsidDel="00702CBE">
          <w:rPr>
            <w:rStyle w:val="Hyperlink"/>
            <w:bCs w:val="0"/>
            <w:noProof/>
          </w:rPr>
          <w:delText>5.7</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Visibility Detector</w:delText>
        </w:r>
        <w:r w:rsidDel="00702CBE">
          <w:rPr>
            <w:noProof/>
            <w:webHidden/>
          </w:rPr>
          <w:tab/>
          <w:delText>16</w:delText>
        </w:r>
      </w:del>
    </w:p>
    <w:p w14:paraId="0C11BE79" w14:textId="77777777" w:rsidR="00702CBE" w:rsidDel="00702CBE" w:rsidRDefault="00702CBE">
      <w:pPr>
        <w:pStyle w:val="TOC2"/>
        <w:rPr>
          <w:del w:id="621" w:author="Peter Dobson" w:date="2016-04-13T09:55:00Z"/>
          <w:rFonts w:asciiTheme="minorHAnsi" w:eastAsiaTheme="minorEastAsia" w:hAnsiTheme="minorHAnsi" w:cstheme="minorBidi"/>
          <w:bCs w:val="0"/>
          <w:noProof/>
          <w:szCs w:val="22"/>
          <w:lang w:eastAsia="en-GB"/>
        </w:rPr>
      </w:pPr>
      <w:del w:id="622" w:author="Peter Dobson" w:date="2016-04-13T09:55:00Z">
        <w:r w:rsidRPr="00702CBE" w:rsidDel="00702CBE">
          <w:rPr>
            <w:rStyle w:val="Hyperlink"/>
            <w:bCs w:val="0"/>
            <w:noProof/>
          </w:rPr>
          <w:delText>5.8</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Control and Monitoring Systems</w:delText>
        </w:r>
        <w:r w:rsidDel="00702CBE">
          <w:rPr>
            <w:noProof/>
            <w:webHidden/>
          </w:rPr>
          <w:tab/>
          <w:delText>16</w:delText>
        </w:r>
      </w:del>
    </w:p>
    <w:p w14:paraId="1FC4E95F" w14:textId="77777777" w:rsidR="00702CBE" w:rsidDel="00702CBE" w:rsidRDefault="00702CBE">
      <w:pPr>
        <w:pStyle w:val="TOC3"/>
        <w:rPr>
          <w:del w:id="623" w:author="Peter Dobson" w:date="2016-04-13T09:55:00Z"/>
          <w:rFonts w:asciiTheme="minorHAnsi" w:eastAsiaTheme="minorEastAsia" w:hAnsiTheme="minorHAnsi" w:cstheme="minorBidi"/>
          <w:noProof/>
          <w:sz w:val="22"/>
          <w:szCs w:val="22"/>
          <w:lang w:eastAsia="en-GB"/>
        </w:rPr>
      </w:pPr>
      <w:del w:id="624" w:author="Peter Dobson" w:date="2016-04-13T09:55:00Z">
        <w:r w:rsidRPr="00702CBE" w:rsidDel="00702CBE">
          <w:rPr>
            <w:rStyle w:val="Hyperlink"/>
            <w:noProof/>
          </w:rPr>
          <w:delText>5.8.1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Control Equipment</w:delText>
        </w:r>
        <w:r w:rsidDel="00702CBE">
          <w:rPr>
            <w:noProof/>
            <w:webHidden/>
          </w:rPr>
          <w:tab/>
          <w:delText>16</w:delText>
        </w:r>
      </w:del>
    </w:p>
    <w:p w14:paraId="6039AAF1" w14:textId="77777777" w:rsidR="00702CBE" w:rsidDel="00702CBE" w:rsidRDefault="00702CBE">
      <w:pPr>
        <w:pStyle w:val="TOC3"/>
        <w:rPr>
          <w:del w:id="625" w:author="Peter Dobson" w:date="2016-04-13T09:55:00Z"/>
          <w:rFonts w:asciiTheme="minorHAnsi" w:eastAsiaTheme="minorEastAsia" w:hAnsiTheme="minorHAnsi" w:cstheme="minorBidi"/>
          <w:noProof/>
          <w:sz w:val="22"/>
          <w:szCs w:val="22"/>
          <w:lang w:eastAsia="en-GB"/>
        </w:rPr>
      </w:pPr>
      <w:del w:id="626" w:author="Peter Dobson" w:date="2016-04-13T09:55:00Z">
        <w:r w:rsidRPr="00702CBE" w:rsidDel="00702CBE">
          <w:rPr>
            <w:rStyle w:val="Hyperlink"/>
            <w:noProof/>
          </w:rPr>
          <w:delText>5.8.2</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Monitor Systems</w:delText>
        </w:r>
        <w:r w:rsidDel="00702CBE">
          <w:rPr>
            <w:noProof/>
            <w:webHidden/>
          </w:rPr>
          <w:tab/>
          <w:delText>17</w:delText>
        </w:r>
      </w:del>
    </w:p>
    <w:p w14:paraId="1F5FB9B1" w14:textId="77777777" w:rsidR="00702CBE" w:rsidDel="00702CBE" w:rsidRDefault="00702CBE">
      <w:pPr>
        <w:pStyle w:val="TOC2"/>
        <w:rPr>
          <w:del w:id="627" w:author="Peter Dobson" w:date="2016-04-13T09:55:00Z"/>
          <w:rFonts w:asciiTheme="minorHAnsi" w:eastAsiaTheme="minorEastAsia" w:hAnsiTheme="minorHAnsi" w:cstheme="minorBidi"/>
          <w:bCs w:val="0"/>
          <w:noProof/>
          <w:szCs w:val="22"/>
          <w:lang w:eastAsia="en-GB"/>
        </w:rPr>
      </w:pPr>
      <w:del w:id="628" w:author="Peter Dobson" w:date="2016-04-13T09:55:00Z">
        <w:r w:rsidRPr="00702CBE" w:rsidDel="00702CBE">
          <w:rPr>
            <w:rStyle w:val="Hyperlink"/>
            <w:bCs w:val="0"/>
            <w:noProof/>
          </w:rPr>
          <w:delText>5.9</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Charge Controller</w:delText>
        </w:r>
        <w:r w:rsidDel="00702CBE">
          <w:rPr>
            <w:noProof/>
            <w:webHidden/>
          </w:rPr>
          <w:tab/>
          <w:delText>17</w:delText>
        </w:r>
      </w:del>
    </w:p>
    <w:p w14:paraId="3663827C" w14:textId="77777777" w:rsidR="00702CBE" w:rsidDel="00702CBE" w:rsidRDefault="00702CBE">
      <w:pPr>
        <w:pStyle w:val="TOC2"/>
        <w:rPr>
          <w:del w:id="629" w:author="Peter Dobson" w:date="2016-04-13T09:55:00Z"/>
          <w:rFonts w:asciiTheme="minorHAnsi" w:eastAsiaTheme="minorEastAsia" w:hAnsiTheme="minorHAnsi" w:cstheme="minorBidi"/>
          <w:bCs w:val="0"/>
          <w:noProof/>
          <w:szCs w:val="22"/>
          <w:lang w:eastAsia="en-GB"/>
        </w:rPr>
      </w:pPr>
      <w:del w:id="630" w:author="Peter Dobson" w:date="2016-04-13T09:55:00Z">
        <w:r w:rsidRPr="00702CBE" w:rsidDel="00702CBE">
          <w:rPr>
            <w:rStyle w:val="Hyperlink"/>
            <w:bCs w:val="0"/>
            <w:noProof/>
          </w:rPr>
          <w:delText>5.10</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AIS</w:delText>
        </w:r>
        <w:r w:rsidDel="00702CBE">
          <w:rPr>
            <w:noProof/>
            <w:webHidden/>
          </w:rPr>
          <w:tab/>
          <w:delText>18</w:delText>
        </w:r>
      </w:del>
    </w:p>
    <w:p w14:paraId="229197F4" w14:textId="77777777" w:rsidR="00702CBE" w:rsidDel="00702CBE" w:rsidRDefault="00702CBE">
      <w:pPr>
        <w:pStyle w:val="TOC3"/>
        <w:rPr>
          <w:del w:id="631" w:author="Peter Dobson" w:date="2016-04-13T09:55:00Z"/>
          <w:rFonts w:asciiTheme="minorHAnsi" w:eastAsiaTheme="minorEastAsia" w:hAnsiTheme="minorHAnsi" w:cstheme="minorBidi"/>
          <w:noProof/>
          <w:sz w:val="22"/>
          <w:szCs w:val="22"/>
          <w:lang w:eastAsia="en-GB"/>
        </w:rPr>
      </w:pPr>
      <w:del w:id="632" w:author="Peter Dobson" w:date="2016-04-13T09:55:00Z">
        <w:r w:rsidRPr="00702CBE" w:rsidDel="00702CBE">
          <w:rPr>
            <w:rStyle w:val="Hyperlink"/>
            <w:noProof/>
          </w:rPr>
          <w:delText>5.10.1</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General</w:delText>
        </w:r>
        <w:r w:rsidDel="00702CBE">
          <w:rPr>
            <w:noProof/>
            <w:webHidden/>
          </w:rPr>
          <w:tab/>
          <w:delText>18</w:delText>
        </w:r>
      </w:del>
    </w:p>
    <w:p w14:paraId="467F3B5D" w14:textId="77777777" w:rsidR="00702CBE" w:rsidDel="00702CBE" w:rsidRDefault="00702CBE">
      <w:pPr>
        <w:pStyle w:val="TOC3"/>
        <w:rPr>
          <w:del w:id="633" w:author="Peter Dobson" w:date="2016-04-13T09:55:00Z"/>
          <w:rFonts w:asciiTheme="minorHAnsi" w:eastAsiaTheme="minorEastAsia" w:hAnsiTheme="minorHAnsi" w:cstheme="minorBidi"/>
          <w:noProof/>
          <w:sz w:val="22"/>
          <w:szCs w:val="22"/>
          <w:lang w:eastAsia="en-GB"/>
        </w:rPr>
      </w:pPr>
      <w:del w:id="634" w:author="Peter Dobson" w:date="2016-04-13T09:55:00Z">
        <w:r w:rsidRPr="00702CBE" w:rsidDel="00702CBE">
          <w:rPr>
            <w:rStyle w:val="Hyperlink"/>
            <w:noProof/>
          </w:rPr>
          <w:delText>5.10.2</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Calculation of the power requirements</w:delText>
        </w:r>
        <w:r w:rsidDel="00702CBE">
          <w:rPr>
            <w:noProof/>
            <w:webHidden/>
          </w:rPr>
          <w:tab/>
          <w:delText>18</w:delText>
        </w:r>
      </w:del>
    </w:p>
    <w:p w14:paraId="1A1542D1" w14:textId="77777777" w:rsidR="00702CBE" w:rsidDel="00702CBE" w:rsidRDefault="00702CBE">
      <w:pPr>
        <w:pStyle w:val="TOC3"/>
        <w:rPr>
          <w:del w:id="635" w:author="Peter Dobson" w:date="2016-04-13T09:55:00Z"/>
          <w:rFonts w:asciiTheme="minorHAnsi" w:eastAsiaTheme="minorEastAsia" w:hAnsiTheme="minorHAnsi" w:cstheme="minorBidi"/>
          <w:noProof/>
          <w:sz w:val="22"/>
          <w:szCs w:val="22"/>
          <w:lang w:eastAsia="en-GB"/>
        </w:rPr>
      </w:pPr>
      <w:del w:id="636" w:author="Peter Dobson" w:date="2016-04-13T09:55:00Z">
        <w:r w:rsidRPr="00702CBE" w:rsidDel="00702CBE">
          <w:rPr>
            <w:rStyle w:val="Hyperlink"/>
            <w:noProof/>
          </w:rPr>
          <w:lastRenderedPageBreak/>
          <w:delText>5.10.3</w:delText>
        </w:r>
        <w:r w:rsidDel="00702CBE">
          <w:rPr>
            <w:rFonts w:asciiTheme="minorHAnsi" w:eastAsiaTheme="minorEastAsia" w:hAnsiTheme="minorHAnsi" w:cstheme="minorBidi"/>
            <w:noProof/>
            <w:sz w:val="22"/>
            <w:szCs w:val="22"/>
            <w:lang w:eastAsia="en-GB"/>
          </w:rPr>
          <w:tab/>
        </w:r>
        <w:r w:rsidRPr="00702CBE" w:rsidDel="00702CBE">
          <w:rPr>
            <w:rStyle w:val="Hyperlink"/>
            <w:noProof/>
          </w:rPr>
          <w:delText>FATDMA Operation</w:delText>
        </w:r>
        <w:r w:rsidDel="00702CBE">
          <w:rPr>
            <w:noProof/>
            <w:webHidden/>
          </w:rPr>
          <w:tab/>
          <w:delText>19</w:delText>
        </w:r>
      </w:del>
    </w:p>
    <w:p w14:paraId="3CB11236" w14:textId="77777777" w:rsidR="00702CBE" w:rsidDel="00702CBE" w:rsidRDefault="00702CBE">
      <w:pPr>
        <w:pStyle w:val="TOC2"/>
        <w:rPr>
          <w:del w:id="637" w:author="Peter Dobson" w:date="2016-04-13T09:55:00Z"/>
          <w:rFonts w:asciiTheme="minorHAnsi" w:eastAsiaTheme="minorEastAsia" w:hAnsiTheme="minorHAnsi" w:cstheme="minorBidi"/>
          <w:bCs w:val="0"/>
          <w:noProof/>
          <w:szCs w:val="22"/>
          <w:lang w:eastAsia="en-GB"/>
        </w:rPr>
      </w:pPr>
      <w:del w:id="638" w:author="Peter Dobson" w:date="2016-04-13T09:55:00Z">
        <w:r w:rsidRPr="00702CBE" w:rsidDel="00702CBE">
          <w:rPr>
            <w:rStyle w:val="Hyperlink"/>
            <w:bCs w:val="0"/>
            <w:noProof/>
          </w:rPr>
          <w:delText>5.11</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RACON</w:delText>
        </w:r>
        <w:r w:rsidDel="00702CBE">
          <w:rPr>
            <w:noProof/>
            <w:webHidden/>
          </w:rPr>
          <w:tab/>
          <w:delText>19</w:delText>
        </w:r>
      </w:del>
    </w:p>
    <w:p w14:paraId="701463A0" w14:textId="77777777" w:rsidR="00702CBE" w:rsidDel="00702CBE" w:rsidRDefault="00702CBE">
      <w:pPr>
        <w:pStyle w:val="TOC1"/>
        <w:rPr>
          <w:del w:id="639" w:author="Peter Dobson" w:date="2016-04-13T09:55:00Z"/>
          <w:rFonts w:asciiTheme="minorHAnsi" w:eastAsiaTheme="minorEastAsia" w:hAnsiTheme="minorHAnsi" w:cstheme="minorBidi"/>
          <w:b w:val="0"/>
          <w:bCs w:val="0"/>
          <w:caps w:val="0"/>
          <w:noProof/>
          <w:szCs w:val="22"/>
          <w:lang w:eastAsia="en-GB"/>
        </w:rPr>
      </w:pPr>
      <w:del w:id="640" w:author="Peter Dobson" w:date="2016-04-13T09:55:00Z">
        <w:r w:rsidRPr="00702CBE" w:rsidDel="00702CBE">
          <w:rPr>
            <w:rStyle w:val="Hyperlink"/>
            <w:b w:val="0"/>
            <w:bCs w:val="0"/>
            <w:caps w:val="0"/>
            <w:noProof/>
          </w:rPr>
          <w:delText>6</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Other Loads</w:delText>
        </w:r>
        <w:r w:rsidDel="00702CBE">
          <w:rPr>
            <w:noProof/>
            <w:webHidden/>
          </w:rPr>
          <w:tab/>
          <w:delText>19</w:delText>
        </w:r>
      </w:del>
    </w:p>
    <w:p w14:paraId="593EF24D" w14:textId="77777777" w:rsidR="00702CBE" w:rsidDel="00702CBE" w:rsidRDefault="00702CBE">
      <w:pPr>
        <w:pStyle w:val="TOC2"/>
        <w:rPr>
          <w:del w:id="641" w:author="Peter Dobson" w:date="2016-04-13T09:55:00Z"/>
          <w:rFonts w:asciiTheme="minorHAnsi" w:eastAsiaTheme="minorEastAsia" w:hAnsiTheme="minorHAnsi" w:cstheme="minorBidi"/>
          <w:bCs w:val="0"/>
          <w:noProof/>
          <w:szCs w:val="22"/>
          <w:lang w:eastAsia="en-GB"/>
        </w:rPr>
      </w:pPr>
      <w:del w:id="642" w:author="Peter Dobson" w:date="2016-04-13T09:55:00Z">
        <w:r w:rsidRPr="00702CBE" w:rsidDel="00702CBE">
          <w:rPr>
            <w:rStyle w:val="Hyperlink"/>
            <w:bCs w:val="0"/>
            <w:noProof/>
          </w:rPr>
          <w:delText>6.1</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Non-essential Loads</w:delText>
        </w:r>
        <w:r w:rsidDel="00702CBE">
          <w:rPr>
            <w:noProof/>
            <w:webHidden/>
          </w:rPr>
          <w:tab/>
          <w:delText>19</w:delText>
        </w:r>
      </w:del>
    </w:p>
    <w:p w14:paraId="5EE25381" w14:textId="77777777" w:rsidR="00702CBE" w:rsidDel="00702CBE" w:rsidRDefault="00702CBE">
      <w:pPr>
        <w:pStyle w:val="TOC2"/>
        <w:rPr>
          <w:del w:id="643" w:author="Peter Dobson" w:date="2016-04-13T09:55:00Z"/>
          <w:rFonts w:asciiTheme="minorHAnsi" w:eastAsiaTheme="minorEastAsia" w:hAnsiTheme="minorHAnsi" w:cstheme="minorBidi"/>
          <w:bCs w:val="0"/>
          <w:noProof/>
          <w:szCs w:val="22"/>
          <w:lang w:eastAsia="en-GB"/>
        </w:rPr>
      </w:pPr>
      <w:del w:id="644" w:author="Peter Dobson" w:date="2016-04-13T09:55:00Z">
        <w:r w:rsidRPr="00702CBE" w:rsidDel="00702CBE">
          <w:rPr>
            <w:rStyle w:val="Hyperlink"/>
            <w:bCs w:val="0"/>
            <w:noProof/>
          </w:rPr>
          <w:delText>6.2</w:delText>
        </w:r>
        <w:r w:rsidDel="00702CBE">
          <w:rPr>
            <w:rFonts w:asciiTheme="minorHAnsi" w:eastAsiaTheme="minorEastAsia" w:hAnsiTheme="minorHAnsi" w:cstheme="minorBidi"/>
            <w:bCs w:val="0"/>
            <w:noProof/>
            <w:szCs w:val="22"/>
            <w:lang w:eastAsia="en-GB"/>
          </w:rPr>
          <w:tab/>
        </w:r>
        <w:r w:rsidRPr="00702CBE" w:rsidDel="00702CBE">
          <w:rPr>
            <w:rStyle w:val="Hyperlink"/>
            <w:bCs w:val="0"/>
            <w:noProof/>
          </w:rPr>
          <w:delText>Seasonal Aids</w:delText>
        </w:r>
        <w:r w:rsidDel="00702CBE">
          <w:rPr>
            <w:noProof/>
            <w:webHidden/>
          </w:rPr>
          <w:tab/>
          <w:delText>19</w:delText>
        </w:r>
      </w:del>
    </w:p>
    <w:p w14:paraId="2BAA6C68" w14:textId="77777777" w:rsidR="00702CBE" w:rsidDel="00702CBE" w:rsidRDefault="00702CBE">
      <w:pPr>
        <w:pStyle w:val="TOC1"/>
        <w:rPr>
          <w:del w:id="645" w:author="Peter Dobson" w:date="2016-04-13T09:55:00Z"/>
          <w:rFonts w:asciiTheme="minorHAnsi" w:eastAsiaTheme="minorEastAsia" w:hAnsiTheme="minorHAnsi" w:cstheme="minorBidi"/>
          <w:b w:val="0"/>
          <w:bCs w:val="0"/>
          <w:caps w:val="0"/>
          <w:noProof/>
          <w:szCs w:val="22"/>
          <w:lang w:eastAsia="en-GB"/>
        </w:rPr>
      </w:pPr>
      <w:del w:id="646" w:author="Peter Dobson" w:date="2016-04-13T09:55:00Z">
        <w:r w:rsidRPr="00702CBE" w:rsidDel="00702CBE">
          <w:rPr>
            <w:rStyle w:val="Hyperlink"/>
            <w:b w:val="0"/>
            <w:bCs w:val="0"/>
            <w:caps w:val="0"/>
            <w:noProof/>
          </w:rPr>
          <w:delText>7</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Typical Load Levels</w:delText>
        </w:r>
        <w:r w:rsidDel="00702CBE">
          <w:rPr>
            <w:noProof/>
            <w:webHidden/>
          </w:rPr>
          <w:tab/>
          <w:delText>21</w:delText>
        </w:r>
      </w:del>
    </w:p>
    <w:p w14:paraId="440DA4E0" w14:textId="77777777" w:rsidR="00702CBE" w:rsidDel="00702CBE" w:rsidRDefault="00702CBE">
      <w:pPr>
        <w:pStyle w:val="TOC1"/>
        <w:rPr>
          <w:del w:id="647" w:author="Peter Dobson" w:date="2016-04-13T09:55:00Z"/>
          <w:rFonts w:asciiTheme="minorHAnsi" w:eastAsiaTheme="minorEastAsia" w:hAnsiTheme="minorHAnsi" w:cstheme="minorBidi"/>
          <w:b w:val="0"/>
          <w:bCs w:val="0"/>
          <w:caps w:val="0"/>
          <w:noProof/>
          <w:szCs w:val="22"/>
          <w:lang w:eastAsia="en-GB"/>
        </w:rPr>
      </w:pPr>
      <w:del w:id="648" w:author="Peter Dobson" w:date="2016-04-13T09:55:00Z">
        <w:r w:rsidRPr="00702CBE" w:rsidDel="00702CBE">
          <w:rPr>
            <w:rStyle w:val="Hyperlink"/>
            <w:b w:val="0"/>
            <w:bCs w:val="0"/>
            <w:caps w:val="0"/>
            <w:noProof/>
          </w:rPr>
          <w:delText>8</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Conclusions</w:delText>
        </w:r>
        <w:r w:rsidDel="00702CBE">
          <w:rPr>
            <w:noProof/>
            <w:webHidden/>
          </w:rPr>
          <w:tab/>
          <w:delText>22</w:delText>
        </w:r>
      </w:del>
    </w:p>
    <w:p w14:paraId="5A7B1012" w14:textId="77777777" w:rsidR="00702CBE" w:rsidDel="00702CBE" w:rsidRDefault="00702CBE">
      <w:pPr>
        <w:pStyle w:val="TOC1"/>
        <w:rPr>
          <w:del w:id="649" w:author="Peter Dobson" w:date="2016-04-13T09:55:00Z"/>
          <w:rFonts w:asciiTheme="minorHAnsi" w:eastAsiaTheme="minorEastAsia" w:hAnsiTheme="minorHAnsi" w:cstheme="minorBidi"/>
          <w:b w:val="0"/>
          <w:bCs w:val="0"/>
          <w:caps w:val="0"/>
          <w:noProof/>
          <w:szCs w:val="22"/>
          <w:lang w:eastAsia="en-GB"/>
        </w:rPr>
      </w:pPr>
      <w:del w:id="650" w:author="Peter Dobson" w:date="2016-04-13T09:55:00Z">
        <w:r w:rsidRPr="00702CBE" w:rsidDel="00702CBE">
          <w:rPr>
            <w:rStyle w:val="Hyperlink"/>
            <w:b w:val="0"/>
            <w:bCs w:val="0"/>
            <w:caps w:val="0"/>
            <w:noProof/>
          </w:rPr>
          <w:delText>9</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Reference documents</w:delText>
        </w:r>
        <w:r w:rsidDel="00702CBE">
          <w:rPr>
            <w:noProof/>
            <w:webHidden/>
          </w:rPr>
          <w:tab/>
          <w:delText>22</w:delText>
        </w:r>
      </w:del>
    </w:p>
    <w:p w14:paraId="3E24758E" w14:textId="77777777" w:rsidR="00702CBE" w:rsidDel="00702CBE" w:rsidRDefault="00702CBE">
      <w:pPr>
        <w:pStyle w:val="TOC1"/>
        <w:rPr>
          <w:del w:id="651" w:author="Peter Dobson" w:date="2016-04-13T09:55:00Z"/>
          <w:rFonts w:asciiTheme="minorHAnsi" w:eastAsiaTheme="minorEastAsia" w:hAnsiTheme="minorHAnsi" w:cstheme="minorBidi"/>
          <w:b w:val="0"/>
          <w:bCs w:val="0"/>
          <w:caps w:val="0"/>
          <w:noProof/>
          <w:szCs w:val="22"/>
          <w:lang w:eastAsia="en-GB"/>
        </w:rPr>
      </w:pPr>
      <w:del w:id="652" w:author="Peter Dobson" w:date="2016-04-13T09:55:00Z">
        <w:r w:rsidRPr="00702CBE" w:rsidDel="00702CBE">
          <w:rPr>
            <w:rStyle w:val="Hyperlink"/>
            <w:b w:val="0"/>
            <w:bCs w:val="0"/>
            <w:caps w:val="0"/>
            <w:noProof/>
          </w:rPr>
          <w:delText>10</w:delText>
        </w:r>
        <w:r w:rsidDel="00702CBE">
          <w:rPr>
            <w:rFonts w:asciiTheme="minorHAnsi" w:eastAsiaTheme="minorEastAsia" w:hAnsiTheme="minorHAnsi" w:cstheme="minorBidi"/>
            <w:b w:val="0"/>
            <w:bCs w:val="0"/>
            <w:caps w:val="0"/>
            <w:noProof/>
            <w:szCs w:val="22"/>
            <w:lang w:eastAsia="en-GB"/>
          </w:rPr>
          <w:tab/>
        </w:r>
        <w:r w:rsidRPr="00702CBE" w:rsidDel="00702CBE">
          <w:rPr>
            <w:rStyle w:val="Hyperlink"/>
            <w:b w:val="0"/>
            <w:bCs w:val="0"/>
            <w:caps w:val="0"/>
            <w:noProof/>
          </w:rPr>
          <w:delText>ABBREVIATIONS</w:delText>
        </w:r>
        <w:r w:rsidDel="00702CBE">
          <w:rPr>
            <w:noProof/>
            <w:webHidden/>
          </w:rPr>
          <w:tab/>
          <w:delText>23</w:delText>
        </w:r>
      </w:del>
    </w:p>
    <w:p w14:paraId="17BE9B76" w14:textId="77777777" w:rsidR="00702CBE" w:rsidDel="00702CBE" w:rsidRDefault="00702CBE">
      <w:pPr>
        <w:pStyle w:val="TOC4"/>
        <w:rPr>
          <w:del w:id="653" w:author="Peter Dobson" w:date="2016-04-13T09:55:00Z"/>
          <w:rFonts w:asciiTheme="minorHAnsi" w:eastAsiaTheme="minorEastAsia" w:hAnsiTheme="minorHAnsi" w:cstheme="minorBidi"/>
          <w:b w:val="0"/>
        </w:rPr>
      </w:pPr>
      <w:del w:id="654" w:author="Peter Dobson" w:date="2016-04-13T09:55:00Z">
        <w:r w:rsidRPr="00702CBE" w:rsidDel="00702CBE">
          <w:rPr>
            <w:rStyle w:val="Hyperlink"/>
            <w:b w:val="0"/>
          </w:rPr>
          <w:delText>ANNEX 1</w:delText>
        </w:r>
        <w:r w:rsidDel="00702CBE">
          <w:rPr>
            <w:rFonts w:asciiTheme="minorHAnsi" w:eastAsiaTheme="minorEastAsia" w:hAnsiTheme="minorHAnsi" w:cstheme="minorBidi"/>
            <w:b w:val="0"/>
          </w:rPr>
          <w:tab/>
        </w:r>
        <w:r w:rsidRPr="00702CBE" w:rsidDel="00702CBE">
          <w:rPr>
            <w:rStyle w:val="Hyperlink"/>
            <w:b w:val="0"/>
          </w:rPr>
          <w:delText>Further explanation of the H</w:delText>
        </w:r>
        <w:r w:rsidRPr="00702CBE" w:rsidDel="00702CBE">
          <w:rPr>
            <w:rStyle w:val="Hyperlink"/>
            <w:b w:val="0"/>
            <w:position w:val="-6"/>
          </w:rPr>
          <w:delText>daylight</w:delText>
        </w:r>
        <w:r w:rsidRPr="00702CBE" w:rsidDel="00702CBE">
          <w:rPr>
            <w:rStyle w:val="Hyperlink"/>
            <w:b w:val="0"/>
          </w:rPr>
          <w:delText xml:space="preserve"> equation</w:delText>
        </w:r>
        <w:r w:rsidDel="00702CBE">
          <w:rPr>
            <w:webHidden/>
          </w:rPr>
          <w:tab/>
          <w:delText>24</w:delText>
        </w:r>
      </w:del>
    </w:p>
    <w:p w14:paraId="065EAD4D" w14:textId="77777777" w:rsidR="00DC1CA6" w:rsidRDefault="00BE1AD3" w:rsidP="00380C7B">
      <w:pPr>
        <w:rPr>
          <w:rFonts w:cs="Arial"/>
        </w:rPr>
      </w:pPr>
      <w:r>
        <w:rPr>
          <w:rFonts w:cs="Arial"/>
        </w:rPr>
        <w:fldChar w:fldCharType="end"/>
      </w:r>
    </w:p>
    <w:p w14:paraId="792B159F" w14:textId="77777777" w:rsidR="00986D5A" w:rsidRDefault="00986D5A" w:rsidP="00986D5A">
      <w:pPr>
        <w:pStyle w:val="Title"/>
      </w:pPr>
      <w:bookmarkStart w:id="655" w:name="_Toc225672810"/>
      <w:bookmarkStart w:id="656" w:name="_Toc448305997"/>
      <w:r>
        <w:t>Index of Tables</w:t>
      </w:r>
      <w:bookmarkEnd w:id="655"/>
      <w:bookmarkEnd w:id="656"/>
    </w:p>
    <w:p w14:paraId="04E96CE0" w14:textId="77777777" w:rsidR="00BE1AD3" w:rsidRDefault="0052391D">
      <w:pPr>
        <w:pStyle w:val="TableofFigures"/>
        <w:rPr>
          <w:rFonts w:ascii="Calibri" w:hAnsi="Calibri" w:cs="Arial"/>
          <w:noProof/>
          <w:szCs w:val="22"/>
          <w:lang w:eastAsia="en-GB"/>
        </w:rPr>
      </w:pPr>
      <w:r w:rsidRPr="00705832">
        <w:rPr>
          <w:rFonts w:cs="Arial"/>
        </w:rPr>
        <w:fldChar w:fldCharType="begin"/>
      </w:r>
      <w:r w:rsidR="00986D5A" w:rsidRPr="00705832">
        <w:rPr>
          <w:rFonts w:cs="Arial"/>
        </w:rPr>
        <w:instrText xml:space="preserve"> TOC \h \z \t "Table_#" \c </w:instrText>
      </w:r>
      <w:r w:rsidRPr="00705832">
        <w:rPr>
          <w:rFonts w:cs="Arial"/>
        </w:rPr>
        <w:fldChar w:fldCharType="separate"/>
      </w:r>
      <w:hyperlink w:anchor="_Toc225672419" w:history="1">
        <w:r w:rsidR="00BE1AD3" w:rsidRPr="004146C7">
          <w:rPr>
            <w:rStyle w:val="Hyperlink"/>
            <w:noProof/>
          </w:rPr>
          <w:t>Table 1</w:t>
        </w:r>
        <w:r w:rsidR="00BE1AD3">
          <w:rPr>
            <w:rFonts w:ascii="Calibri" w:hAnsi="Calibri" w:cs="Arial"/>
            <w:noProof/>
            <w:szCs w:val="22"/>
            <w:lang w:eastAsia="en-GB"/>
          </w:rPr>
          <w:tab/>
        </w:r>
        <w:r w:rsidR="00BE1AD3" w:rsidRPr="004146C7">
          <w:rPr>
            <w:rStyle w:val="Hyperlink"/>
            <w:noProof/>
          </w:rPr>
          <w:t>Typical Load Levels</w:t>
        </w:r>
        <w:r w:rsidR="00BE1AD3">
          <w:rPr>
            <w:noProof/>
            <w:webHidden/>
          </w:rPr>
          <w:tab/>
        </w:r>
        <w:r w:rsidR="00BE1AD3">
          <w:rPr>
            <w:noProof/>
            <w:webHidden/>
          </w:rPr>
          <w:fldChar w:fldCharType="begin"/>
        </w:r>
        <w:r w:rsidR="00BE1AD3">
          <w:rPr>
            <w:noProof/>
            <w:webHidden/>
          </w:rPr>
          <w:instrText xml:space="preserve"> PAGEREF _Toc225672419 \h </w:instrText>
        </w:r>
        <w:r w:rsidR="00BE1AD3">
          <w:rPr>
            <w:noProof/>
            <w:webHidden/>
          </w:rPr>
        </w:r>
        <w:r w:rsidR="00BE1AD3">
          <w:rPr>
            <w:noProof/>
            <w:webHidden/>
          </w:rPr>
          <w:fldChar w:fldCharType="separate"/>
        </w:r>
        <w:r w:rsidR="0050355D">
          <w:rPr>
            <w:noProof/>
            <w:webHidden/>
          </w:rPr>
          <w:t>21</w:t>
        </w:r>
        <w:r w:rsidR="00BE1AD3">
          <w:rPr>
            <w:noProof/>
            <w:webHidden/>
          </w:rPr>
          <w:fldChar w:fldCharType="end"/>
        </w:r>
      </w:hyperlink>
    </w:p>
    <w:p w14:paraId="0A028773" w14:textId="77777777" w:rsidR="00986D5A" w:rsidRDefault="0052391D" w:rsidP="00380C7B">
      <w:pPr>
        <w:rPr>
          <w:rFonts w:cs="Arial"/>
        </w:rPr>
      </w:pPr>
      <w:r w:rsidRPr="00705832">
        <w:rPr>
          <w:rFonts w:cs="Arial"/>
        </w:rPr>
        <w:fldChar w:fldCharType="end"/>
      </w:r>
    </w:p>
    <w:p w14:paraId="1E12F17D" w14:textId="77777777" w:rsidR="00986D5A" w:rsidRDefault="00986D5A" w:rsidP="00986D5A">
      <w:pPr>
        <w:pStyle w:val="Title"/>
      </w:pPr>
      <w:bookmarkStart w:id="657" w:name="_Toc225672811"/>
      <w:bookmarkStart w:id="658" w:name="_Toc448305998"/>
      <w:r>
        <w:t>Index of Figures</w:t>
      </w:r>
      <w:bookmarkEnd w:id="657"/>
      <w:bookmarkEnd w:id="658"/>
    </w:p>
    <w:p w14:paraId="57C7106A" w14:textId="77777777" w:rsidR="00BE1AD3" w:rsidRDefault="0052391D">
      <w:pPr>
        <w:pStyle w:val="TableofFigures"/>
        <w:rPr>
          <w:rFonts w:ascii="Calibri" w:hAnsi="Calibri" w:cs="Arial"/>
          <w:noProof/>
          <w:szCs w:val="22"/>
          <w:lang w:eastAsia="en-GB"/>
        </w:rPr>
      </w:pPr>
      <w:r>
        <w:fldChar w:fldCharType="begin"/>
      </w:r>
      <w:r w:rsidR="00986D5A">
        <w:instrText xml:space="preserve"> TOC \h \z \t "Figure_#" \c </w:instrText>
      </w:r>
      <w:r>
        <w:fldChar w:fldCharType="separate"/>
      </w:r>
      <w:hyperlink w:anchor="_Toc225672420" w:history="1">
        <w:r w:rsidR="00BE1AD3" w:rsidRPr="00EB29B3">
          <w:rPr>
            <w:rStyle w:val="Hyperlink"/>
            <w:noProof/>
          </w:rPr>
          <w:t>Figure 1</w:t>
        </w:r>
        <w:r w:rsidR="00BE1AD3">
          <w:rPr>
            <w:rFonts w:ascii="Calibri" w:hAnsi="Calibri" w:cs="Arial"/>
            <w:noProof/>
            <w:szCs w:val="22"/>
            <w:lang w:eastAsia="en-GB"/>
          </w:rPr>
          <w:tab/>
        </w:r>
        <w:r w:rsidR="00BE1AD3" w:rsidRPr="00EB29B3">
          <w:rPr>
            <w:rStyle w:val="Hyperlink"/>
            <w:noProof/>
          </w:rPr>
          <w:t>Typical power of a flashed lamp</w:t>
        </w:r>
        <w:r w:rsidR="00BE1AD3">
          <w:rPr>
            <w:noProof/>
            <w:webHidden/>
          </w:rPr>
          <w:tab/>
        </w:r>
        <w:r w:rsidR="00BE1AD3">
          <w:rPr>
            <w:noProof/>
            <w:webHidden/>
          </w:rPr>
          <w:fldChar w:fldCharType="begin"/>
        </w:r>
        <w:r w:rsidR="00BE1AD3">
          <w:rPr>
            <w:noProof/>
            <w:webHidden/>
          </w:rPr>
          <w:instrText xml:space="preserve"> PAGEREF _Toc225672420 \h </w:instrText>
        </w:r>
        <w:r w:rsidR="00BE1AD3">
          <w:rPr>
            <w:noProof/>
            <w:webHidden/>
          </w:rPr>
        </w:r>
        <w:r w:rsidR="00BE1AD3">
          <w:rPr>
            <w:noProof/>
            <w:webHidden/>
          </w:rPr>
          <w:fldChar w:fldCharType="separate"/>
        </w:r>
        <w:r w:rsidR="0050355D">
          <w:rPr>
            <w:noProof/>
            <w:webHidden/>
          </w:rPr>
          <w:t>9</w:t>
        </w:r>
        <w:r w:rsidR="00BE1AD3">
          <w:rPr>
            <w:noProof/>
            <w:webHidden/>
          </w:rPr>
          <w:fldChar w:fldCharType="end"/>
        </w:r>
      </w:hyperlink>
    </w:p>
    <w:p w14:paraId="0ACDA1B4" w14:textId="77777777" w:rsidR="00BE1AD3" w:rsidRDefault="00A805BB">
      <w:pPr>
        <w:pStyle w:val="TableofFigures"/>
        <w:rPr>
          <w:rFonts w:ascii="Calibri" w:hAnsi="Calibri" w:cs="Arial"/>
          <w:noProof/>
          <w:szCs w:val="22"/>
          <w:lang w:eastAsia="en-GB"/>
        </w:rPr>
      </w:pPr>
      <w:hyperlink w:anchor="_Toc225672421" w:history="1">
        <w:r w:rsidR="00BE1AD3" w:rsidRPr="00EB29B3">
          <w:rPr>
            <w:rStyle w:val="Hyperlink"/>
            <w:noProof/>
          </w:rPr>
          <w:t>Figure 2</w:t>
        </w:r>
        <w:r w:rsidR="00BE1AD3">
          <w:rPr>
            <w:rFonts w:ascii="Calibri" w:hAnsi="Calibri" w:cs="Arial"/>
            <w:noProof/>
            <w:szCs w:val="22"/>
            <w:lang w:eastAsia="en-GB"/>
          </w:rPr>
          <w:tab/>
        </w:r>
        <w:r w:rsidR="00BE1AD3" w:rsidRPr="00EB29B3">
          <w:rPr>
            <w:rStyle w:val="Hyperlink"/>
            <w:noProof/>
          </w:rPr>
          <w:t>Surge Factor E</w:t>
        </w:r>
        <w:r w:rsidR="00BE1AD3" w:rsidRPr="00EB29B3">
          <w:rPr>
            <w:rStyle w:val="Hyperlink"/>
            <w:noProof/>
            <w:vertAlign w:val="subscript"/>
          </w:rPr>
          <w:t>surge</w:t>
        </w:r>
        <w:r w:rsidR="00BE1AD3">
          <w:rPr>
            <w:noProof/>
            <w:webHidden/>
          </w:rPr>
          <w:tab/>
        </w:r>
        <w:r w:rsidR="00BE1AD3">
          <w:rPr>
            <w:noProof/>
            <w:webHidden/>
          </w:rPr>
          <w:fldChar w:fldCharType="begin"/>
        </w:r>
        <w:r w:rsidR="00BE1AD3">
          <w:rPr>
            <w:noProof/>
            <w:webHidden/>
          </w:rPr>
          <w:instrText xml:space="preserve"> PAGEREF _Toc225672421 \h </w:instrText>
        </w:r>
        <w:r w:rsidR="00BE1AD3">
          <w:rPr>
            <w:noProof/>
            <w:webHidden/>
          </w:rPr>
        </w:r>
        <w:r w:rsidR="00BE1AD3">
          <w:rPr>
            <w:noProof/>
            <w:webHidden/>
          </w:rPr>
          <w:fldChar w:fldCharType="separate"/>
        </w:r>
        <w:r w:rsidR="0050355D">
          <w:rPr>
            <w:noProof/>
            <w:webHidden/>
          </w:rPr>
          <w:t>10</w:t>
        </w:r>
        <w:r w:rsidR="00BE1AD3">
          <w:rPr>
            <w:noProof/>
            <w:webHidden/>
          </w:rPr>
          <w:fldChar w:fldCharType="end"/>
        </w:r>
      </w:hyperlink>
    </w:p>
    <w:p w14:paraId="0DC13F26" w14:textId="77777777" w:rsidR="00986D5A" w:rsidRPr="00371BEF" w:rsidRDefault="0052391D" w:rsidP="00380C7B">
      <w:r>
        <w:fldChar w:fldCharType="end"/>
      </w:r>
    </w:p>
    <w:p w14:paraId="49A05697" w14:textId="77777777" w:rsidR="009E1230" w:rsidRPr="00CF7AA3" w:rsidRDefault="00460028" w:rsidP="00CF7AA3">
      <w:pPr>
        <w:pStyle w:val="BlockText"/>
        <w:rPr>
          <w:b/>
          <w:sz w:val="32"/>
          <w:szCs w:val="32"/>
        </w:rPr>
      </w:pPr>
      <w:r w:rsidRPr="00371BEF">
        <w:br w:type="page"/>
      </w:r>
      <w:r w:rsidR="00CF7AA3" w:rsidRPr="00CF7AA3">
        <w:rPr>
          <w:b/>
          <w:sz w:val="32"/>
          <w:szCs w:val="32"/>
        </w:rPr>
        <w:lastRenderedPageBreak/>
        <w:t>Total Electrical Loads of Aids to Navigation</w:t>
      </w:r>
    </w:p>
    <w:p w14:paraId="2726CB21" w14:textId="77777777" w:rsidR="00CF7AA3" w:rsidRDefault="00CF7AA3" w:rsidP="00CF7AA3">
      <w:pPr>
        <w:pStyle w:val="Heading1"/>
      </w:pPr>
      <w:bookmarkStart w:id="659" w:name="_Toc224993428"/>
      <w:bookmarkStart w:id="660" w:name="_Toc224993457"/>
      <w:bookmarkStart w:id="661" w:name="_Toc225672812"/>
      <w:bookmarkStart w:id="662" w:name="_Toc448305999"/>
      <w:r>
        <w:t>Introduction</w:t>
      </w:r>
      <w:bookmarkEnd w:id="659"/>
      <w:bookmarkEnd w:id="660"/>
      <w:bookmarkEnd w:id="661"/>
      <w:bookmarkEnd w:id="662"/>
    </w:p>
    <w:p w14:paraId="164B7686" w14:textId="77777777" w:rsidR="00CF7AA3" w:rsidRDefault="00CF7AA3" w:rsidP="00CF7AA3">
      <w:pPr>
        <w:pStyle w:val="BodyText"/>
        <w:rPr>
          <w:rFonts w:cs="Arial"/>
        </w:rPr>
      </w:pPr>
      <w:r>
        <w:t xml:space="preserve">When planning to power an existing or a new </w:t>
      </w:r>
      <w:ins w:id="663" w:author="Peter Dobson" w:date="2016-04-13T15:00:00Z">
        <w:r w:rsidR="001E7864">
          <w:t>Aids to Navigation (</w:t>
        </w:r>
      </w:ins>
      <w:r>
        <w:t>AtoN</w:t>
      </w:r>
      <w:ins w:id="664" w:author="Peter Dobson" w:date="2016-04-13T15:00:00Z">
        <w:r w:rsidR="001E7864">
          <w:t>)</w:t>
        </w:r>
      </w:ins>
      <w:r>
        <w:t xml:space="preserve">, </w:t>
      </w:r>
      <w:ins w:id="665" w:author="Peter Dobson" w:date="2016-04-13T14:50:00Z">
        <w:r w:rsidR="00C12BA9">
          <w:t>i</w:t>
        </w:r>
      </w:ins>
      <w:ins w:id="666" w:author="Peter Dobson" w:date="2016-04-13T14:49:00Z">
        <w:r w:rsidR="00C12BA9">
          <w:t>t is highly advisable to choose</w:t>
        </w:r>
      </w:ins>
      <w:del w:id="667" w:author="Peter Dobson" w:date="2016-04-13T14:49:00Z">
        <w:r w:rsidDel="00C12BA9">
          <w:delText>choice of</w:delText>
        </w:r>
      </w:del>
      <w:r>
        <w:t xml:space="preserve"> the lowest consumption equipment to meet the </w:t>
      </w:r>
      <w:ins w:id="668" w:author="Peter Dobson" w:date="2016-04-13T14:52:00Z">
        <w:r w:rsidR="00C12BA9">
          <w:t xml:space="preserve">operational </w:t>
        </w:r>
      </w:ins>
      <w:r>
        <w:t xml:space="preserve">requirements </w:t>
      </w:r>
      <w:del w:id="669" w:author="Peter Dobson" w:date="2016-04-13T14:52:00Z">
        <w:r w:rsidDel="00C12BA9">
          <w:delText>for range and character</w:delText>
        </w:r>
      </w:del>
      <w:del w:id="670" w:author="Peter Dobson" w:date="2016-04-13T14:50:00Z">
        <w:r w:rsidDel="00C12BA9">
          <w:delText xml:space="preserve"> is highly advisable</w:delText>
        </w:r>
      </w:del>
      <w:r>
        <w:t xml:space="preserve">.  </w:t>
      </w:r>
      <w:del w:id="671" w:author="Peter Dobson" w:date="2016-04-13T14:53:00Z">
        <w:r w:rsidDel="00C12BA9">
          <w:delText>Matters</w:delText>
        </w:r>
      </w:del>
      <w:ins w:id="672" w:author="Peter Dobson" w:date="2016-04-13T14:53:00Z">
        <w:r w:rsidR="00C12BA9">
          <w:t>Factors</w:t>
        </w:r>
      </w:ins>
      <w:r>
        <w:t xml:space="preserve"> to consider includes power consumption and efficiency of the: </w:t>
      </w:r>
    </w:p>
    <w:p w14:paraId="680EBBBC" w14:textId="77777777" w:rsidR="00CF7AA3" w:rsidRDefault="00CF7AA3" w:rsidP="00BE1AD3">
      <w:pPr>
        <w:pStyle w:val="Bullet1"/>
      </w:pPr>
      <w:bookmarkStart w:id="673" w:name="_Toc225672813"/>
      <w:r>
        <w:t>light source and optic equipment;</w:t>
      </w:r>
      <w:bookmarkEnd w:id="673"/>
      <w:r>
        <w:t xml:space="preserve"> </w:t>
      </w:r>
    </w:p>
    <w:p w14:paraId="1844F8F6" w14:textId="77777777" w:rsidR="00CF7AA3" w:rsidRDefault="00CF7AA3" w:rsidP="00BE1AD3">
      <w:pPr>
        <w:pStyle w:val="Bullet1"/>
      </w:pPr>
      <w:bookmarkStart w:id="674" w:name="_Toc225672814"/>
      <w:r>
        <w:t>electronic AtoNs;</w:t>
      </w:r>
      <w:bookmarkEnd w:id="674"/>
    </w:p>
    <w:p w14:paraId="290FAACB" w14:textId="77777777" w:rsidR="00CF7AA3" w:rsidRDefault="00CF7AA3" w:rsidP="00BE1AD3">
      <w:pPr>
        <w:pStyle w:val="Bullet1"/>
      </w:pPr>
      <w:bookmarkStart w:id="675" w:name="_Toc225672815"/>
      <w:r>
        <w:t>sound signals</w:t>
      </w:r>
      <w:r w:rsidR="00A3657F">
        <w:t>;</w:t>
      </w:r>
      <w:bookmarkEnd w:id="675"/>
    </w:p>
    <w:p w14:paraId="5917F4C7" w14:textId="77777777" w:rsidR="00CF7AA3" w:rsidRDefault="00CF7AA3" w:rsidP="00BE1AD3">
      <w:pPr>
        <w:pStyle w:val="Bullet1"/>
      </w:pPr>
      <w:bookmarkStart w:id="676" w:name="_Toc225672816"/>
      <w:r>
        <w:t>control and monitoring system</w:t>
      </w:r>
      <w:ins w:id="677" w:author="Peter Dobson" w:date="2016-04-13T14:54:00Z">
        <w:r w:rsidR="001E7864">
          <w:t>, to name but a few</w:t>
        </w:r>
      </w:ins>
      <w:del w:id="678" w:author="Peter Dobson" w:date="2016-04-13T14:54:00Z">
        <w:r w:rsidR="00A3657F" w:rsidDel="001E7864">
          <w:delText>.</w:delText>
        </w:r>
      </w:del>
      <w:bookmarkEnd w:id="676"/>
    </w:p>
    <w:p w14:paraId="071657A1" w14:textId="77777777" w:rsidR="00CF7AA3" w:rsidRDefault="00CF7AA3" w:rsidP="00CF7AA3">
      <w:pPr>
        <w:pStyle w:val="Heading1"/>
      </w:pPr>
      <w:bookmarkStart w:id="679" w:name="_Toc220205964"/>
      <w:bookmarkStart w:id="680" w:name="_Toc224993429"/>
      <w:bookmarkStart w:id="681" w:name="_Toc224993458"/>
      <w:bookmarkStart w:id="682" w:name="_Toc225672817"/>
      <w:bookmarkStart w:id="683" w:name="_Toc448306000"/>
      <w:r>
        <w:t>How to use this guideline</w:t>
      </w:r>
      <w:bookmarkEnd w:id="679"/>
      <w:bookmarkEnd w:id="680"/>
      <w:bookmarkEnd w:id="681"/>
      <w:bookmarkEnd w:id="682"/>
      <w:bookmarkEnd w:id="683"/>
    </w:p>
    <w:p w14:paraId="7F2C6D16" w14:textId="77777777" w:rsidR="00CF7AA3" w:rsidRDefault="00CF7AA3" w:rsidP="00CF7AA3">
      <w:pPr>
        <w:pStyle w:val="BodyText"/>
        <w:rPr>
          <w:rFonts w:cs="Arial"/>
        </w:rPr>
      </w:pPr>
      <w:r>
        <w:t>This document is part of a set of guidelines and needs to be read in conjunction with the following documents:</w:t>
      </w:r>
    </w:p>
    <w:p w14:paraId="6661EEA2" w14:textId="77777777" w:rsidR="00CF7AA3" w:rsidRDefault="00CF7AA3" w:rsidP="00CF7AA3">
      <w:pPr>
        <w:pStyle w:val="BodyText2"/>
        <w:rPr>
          <w:rFonts w:cs="Arial"/>
        </w:rPr>
      </w:pPr>
      <w:r>
        <w:t xml:space="preserve">IALA Guideline </w:t>
      </w:r>
      <w:r w:rsidR="00C537CC">
        <w:t>1067</w:t>
      </w:r>
      <w:r>
        <w:t>-0 Selection of Power Systems for A</w:t>
      </w:r>
      <w:r w:rsidR="004F26ED">
        <w:t xml:space="preserve">ids </w:t>
      </w:r>
      <w:r>
        <w:t>to</w:t>
      </w:r>
      <w:r w:rsidR="004F26ED">
        <w:t xml:space="preserve"> </w:t>
      </w:r>
      <w:r>
        <w:t>N</w:t>
      </w:r>
      <w:r w:rsidR="004F26ED">
        <w:t>avigation</w:t>
      </w:r>
      <w:r>
        <w:t xml:space="preserve"> and Associated Equipment</w:t>
      </w:r>
    </w:p>
    <w:p w14:paraId="560CB09D" w14:textId="77777777" w:rsidR="00CF7AA3" w:rsidRDefault="00CF7AA3" w:rsidP="00CF7AA3">
      <w:pPr>
        <w:pStyle w:val="BodyText2"/>
        <w:rPr>
          <w:rFonts w:cs="Arial"/>
        </w:rPr>
      </w:pPr>
      <w:r>
        <w:t xml:space="preserve">IALA Guideline </w:t>
      </w:r>
      <w:r w:rsidR="00C537CC">
        <w:t>1067</w:t>
      </w:r>
      <w:r>
        <w:t xml:space="preserve">-2 Power </w:t>
      </w:r>
      <w:r w:rsidR="004F26ED">
        <w:t>Sources</w:t>
      </w:r>
    </w:p>
    <w:p w14:paraId="3FE0693A" w14:textId="77777777" w:rsidR="00CF7AA3" w:rsidRDefault="00CF7AA3" w:rsidP="00CF7AA3">
      <w:pPr>
        <w:pStyle w:val="BodyText2"/>
        <w:rPr>
          <w:rFonts w:cs="Arial"/>
        </w:rPr>
      </w:pPr>
      <w:r>
        <w:t xml:space="preserve">IALA Guideline </w:t>
      </w:r>
      <w:r w:rsidR="00C537CC">
        <w:t>1067</w:t>
      </w:r>
      <w:r>
        <w:t>-3 Electrical Energy Storage for A</w:t>
      </w:r>
      <w:r w:rsidR="004F26ED">
        <w:t xml:space="preserve">ids </w:t>
      </w:r>
      <w:r>
        <w:t>to</w:t>
      </w:r>
      <w:r w:rsidR="004F26ED">
        <w:t xml:space="preserve"> </w:t>
      </w:r>
      <w:r>
        <w:t>N</w:t>
      </w:r>
      <w:r w:rsidR="004F26ED">
        <w:t>avigation</w:t>
      </w:r>
    </w:p>
    <w:p w14:paraId="1F31A905" w14:textId="77777777" w:rsidR="00CF7AA3" w:rsidRDefault="00CF7AA3" w:rsidP="00CF7AA3">
      <w:pPr>
        <w:pStyle w:val="Heading1"/>
      </w:pPr>
      <w:bookmarkStart w:id="684" w:name="_Toc224993430"/>
      <w:bookmarkStart w:id="685" w:name="_Toc224993459"/>
      <w:bookmarkStart w:id="686" w:name="_Toc225672818"/>
      <w:bookmarkStart w:id="687" w:name="_Toc448306001"/>
      <w:r>
        <w:t>AtoN Load Overview</w:t>
      </w:r>
      <w:bookmarkEnd w:id="684"/>
      <w:bookmarkEnd w:id="685"/>
      <w:bookmarkEnd w:id="686"/>
      <w:bookmarkEnd w:id="687"/>
    </w:p>
    <w:p w14:paraId="4F2DDB37" w14:textId="77777777" w:rsidR="00127044" w:rsidRDefault="00127044" w:rsidP="00CF7AA3">
      <w:pPr>
        <w:pStyle w:val="BodyText"/>
        <w:rPr>
          <w:ins w:id="688" w:author="Peter Dobson" w:date="2016-04-13T15:03:00Z"/>
        </w:rPr>
      </w:pPr>
      <w:ins w:id="689" w:author="Peter Dobson" w:date="2016-04-13T15:04:00Z">
        <w:r>
          <w:t>When determining the total electrical loads for a system, the following quest</w:t>
        </w:r>
      </w:ins>
      <w:ins w:id="690" w:author="Peter Dobson" w:date="2016-04-13T15:05:00Z">
        <w:r>
          <w:t>ions needs to be answered:</w:t>
        </w:r>
      </w:ins>
    </w:p>
    <w:p w14:paraId="2D3FA1E0" w14:textId="77777777" w:rsidR="001E7864" w:rsidRDefault="001E7864">
      <w:pPr>
        <w:pStyle w:val="Heading2"/>
        <w:rPr>
          <w:ins w:id="691" w:author="Peter Dobson" w:date="2016-04-13T15:05:00Z"/>
        </w:rPr>
        <w:pPrChange w:id="692" w:author="Peter Dobson" w:date="2016-04-13T15:05:00Z">
          <w:pPr>
            <w:pStyle w:val="BodyText"/>
          </w:pPr>
        </w:pPrChange>
      </w:pPr>
      <w:ins w:id="693" w:author="Peter Dobson" w:date="2016-04-13T15:03:00Z">
        <w:r>
          <w:t>What needs power?</w:t>
        </w:r>
      </w:ins>
    </w:p>
    <w:p w14:paraId="7D31E07E" w14:textId="77777777" w:rsidR="00127044" w:rsidRPr="00127044" w:rsidRDefault="00127044">
      <w:pPr>
        <w:pStyle w:val="BodyText"/>
        <w:rPr>
          <w:ins w:id="694" w:author="Peter Dobson" w:date="2016-04-13T15:03:00Z"/>
        </w:rPr>
      </w:pPr>
      <w:ins w:id="695" w:author="Peter Dobson" w:date="2016-04-13T15:07:00Z">
        <w:r>
          <w:t>Identification of equipment and on whi</w:t>
        </w:r>
      </w:ins>
      <w:ins w:id="696" w:author="Peter Dobson" w:date="2016-04-13T15:08:00Z">
        <w:r>
          <w:t>ch system</w:t>
        </w:r>
      </w:ins>
    </w:p>
    <w:p w14:paraId="7D7E44F8" w14:textId="77777777" w:rsidR="00127044" w:rsidRDefault="00127044">
      <w:pPr>
        <w:pStyle w:val="Heading2"/>
        <w:rPr>
          <w:ins w:id="697" w:author="Peter Dobson" w:date="2016-04-13T15:10:00Z"/>
        </w:rPr>
        <w:pPrChange w:id="698" w:author="Peter Dobson" w:date="2016-04-13T15:05:00Z">
          <w:pPr>
            <w:pStyle w:val="BodyText"/>
          </w:pPr>
        </w:pPrChange>
      </w:pPr>
      <w:ins w:id="699" w:author="Peter Dobson" w:date="2016-04-13T15:10:00Z">
        <w:r>
          <w:t>How much power?</w:t>
        </w:r>
      </w:ins>
    </w:p>
    <w:p w14:paraId="7028E064" w14:textId="77777777" w:rsidR="00127044" w:rsidRPr="00127044" w:rsidRDefault="00127044">
      <w:pPr>
        <w:pStyle w:val="BodyText"/>
        <w:rPr>
          <w:ins w:id="700" w:author="Peter Dobson" w:date="2016-04-13T15:10:00Z"/>
        </w:rPr>
      </w:pPr>
      <w:ins w:id="701" w:author="Peter Dobson" w:date="2016-04-13T15:10:00Z">
        <w:r>
          <w:t>Identification of the power need for each item in each mode of operation</w:t>
        </w:r>
      </w:ins>
      <w:ins w:id="702" w:author="Peter Dobson" w:date="2016-04-13T15:11:00Z">
        <w:r>
          <w:t>.</w:t>
        </w:r>
      </w:ins>
    </w:p>
    <w:p w14:paraId="6B3557BC" w14:textId="77777777" w:rsidR="001E7864" w:rsidRDefault="001E7864">
      <w:pPr>
        <w:pStyle w:val="Heading2"/>
        <w:rPr>
          <w:ins w:id="703" w:author="Peter Dobson" w:date="2016-04-13T15:07:00Z"/>
        </w:rPr>
        <w:pPrChange w:id="704" w:author="Peter Dobson" w:date="2016-04-13T15:05:00Z">
          <w:pPr>
            <w:pStyle w:val="BodyText"/>
          </w:pPr>
        </w:pPrChange>
      </w:pPr>
      <w:ins w:id="705" w:author="Peter Dobson" w:date="2016-04-13T15:03:00Z">
        <w:r>
          <w:t>How long it needs?</w:t>
        </w:r>
      </w:ins>
    </w:p>
    <w:p w14:paraId="7873A76D" w14:textId="77777777" w:rsidR="00127044" w:rsidRPr="00127044" w:rsidRDefault="00127044">
      <w:pPr>
        <w:pStyle w:val="BodyText"/>
        <w:rPr>
          <w:ins w:id="706" w:author="Peter Dobson" w:date="2016-04-13T15:03:00Z"/>
        </w:rPr>
      </w:pPr>
      <w:ins w:id="707" w:author="Peter Dobson" w:date="2016-04-13T15:08:00Z">
        <w:r>
          <w:t>Any character, duty cycle, during the periods of operations</w:t>
        </w:r>
      </w:ins>
    </w:p>
    <w:p w14:paraId="07EB029A" w14:textId="77777777" w:rsidR="001E7864" w:rsidRDefault="001E7864">
      <w:pPr>
        <w:pStyle w:val="Heading2"/>
        <w:rPr>
          <w:ins w:id="708" w:author="Peter Dobson" w:date="2016-04-13T15:09:00Z"/>
        </w:rPr>
        <w:pPrChange w:id="709" w:author="Peter Dobson" w:date="2016-04-13T15:05:00Z">
          <w:pPr>
            <w:pStyle w:val="BodyText"/>
          </w:pPr>
        </w:pPrChange>
      </w:pPr>
      <w:ins w:id="710" w:author="Peter Dobson" w:date="2016-04-13T15:03:00Z">
        <w:r>
          <w:t>When it needs it?</w:t>
        </w:r>
      </w:ins>
    </w:p>
    <w:p w14:paraId="5DCF871D" w14:textId="77777777" w:rsidR="00127044" w:rsidRPr="00127044" w:rsidRDefault="00127044">
      <w:pPr>
        <w:pStyle w:val="BodyText"/>
        <w:rPr>
          <w:ins w:id="711" w:author="Peter Dobson" w:date="2016-04-13T15:03:00Z"/>
        </w:rPr>
      </w:pPr>
      <w:ins w:id="712" w:author="Peter Dobson" w:date="2016-04-13T15:09:00Z">
        <w:r>
          <w:t xml:space="preserve">Daily, seasonal, weather dependant, traffic dependant, on </w:t>
        </w:r>
      </w:ins>
      <w:ins w:id="713" w:author="Peter Dobson" w:date="2016-04-13T15:11:00Z">
        <w:r>
          <w:t>demand,</w:t>
        </w:r>
      </w:ins>
    </w:p>
    <w:p w14:paraId="7D7F5413" w14:textId="77777777" w:rsidR="00CF7AA3" w:rsidRPr="00442BE8" w:rsidRDefault="00CF7AA3" w:rsidP="00CF7AA3">
      <w:pPr>
        <w:pStyle w:val="BodyText"/>
        <w:rPr>
          <w:highlight w:val="yellow"/>
          <w:rPrChange w:id="714" w:author="Peter Dobson" w:date="2016-04-13T15:18:00Z">
            <w:rPr/>
          </w:rPrChange>
        </w:rPr>
      </w:pPr>
      <w:r w:rsidRPr="00442BE8">
        <w:rPr>
          <w:highlight w:val="yellow"/>
          <w:rPrChange w:id="715" w:author="Peter Dobson" w:date="2016-04-13T15:18:00Z">
            <w:rPr/>
          </w:rPrChange>
        </w:rPr>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18C9565D" w14:textId="77777777" w:rsidR="00CF7AA3" w:rsidRPr="00442BE8" w:rsidRDefault="00CF7AA3" w:rsidP="00CF7AA3">
      <w:pPr>
        <w:pStyle w:val="BodyText"/>
        <w:rPr>
          <w:highlight w:val="yellow"/>
          <w:rPrChange w:id="716" w:author="Peter Dobson" w:date="2016-04-13T15:18:00Z">
            <w:rPr/>
          </w:rPrChange>
        </w:rPr>
      </w:pPr>
      <w:r w:rsidRPr="00442BE8">
        <w:rPr>
          <w:highlight w:val="yellow"/>
          <w:rPrChange w:id="717" w:author="Peter Dobson" w:date="2016-04-13T15:18:00Z">
            <w:rPr/>
          </w:rPrChange>
        </w:rPr>
        <w:t>A small error in estimating load operating time will be cumulative day after day, magnifying the error over the year.  This could be critical for installations at high latitudes.  If detailed information is not available, the "worst case" situation can be considered and the system designed for the longest winter night.</w:t>
      </w:r>
    </w:p>
    <w:p w14:paraId="7F02F231" w14:textId="77777777" w:rsidR="00CF7AA3" w:rsidRPr="00442BE8" w:rsidRDefault="00CF7AA3" w:rsidP="00CF7AA3">
      <w:pPr>
        <w:pStyle w:val="BodyText"/>
        <w:rPr>
          <w:highlight w:val="yellow"/>
          <w:rPrChange w:id="718" w:author="Peter Dobson" w:date="2016-04-13T15:18:00Z">
            <w:rPr/>
          </w:rPrChange>
        </w:rPr>
      </w:pPr>
      <w:r w:rsidRPr="00442BE8">
        <w:rPr>
          <w:highlight w:val="yellow"/>
          <w:rPrChange w:id="719" w:author="Peter Dobson" w:date="2016-04-13T15:18:00Z">
            <w:rPr/>
          </w:rPrChange>
        </w:rPr>
        <w:t>The design should ensure that switching devices turn the light on and off at the correct light levels to match the light-on periods used in the calculating programme.  At higher latitudes there will be a marked seaso</w:t>
      </w:r>
      <w:r w:rsidR="0065161C" w:rsidRPr="00442BE8">
        <w:rPr>
          <w:highlight w:val="yellow"/>
          <w:rPrChange w:id="720" w:author="Peter Dobson" w:date="2016-04-13T15:18:00Z">
            <w:rPr/>
          </w:rPrChange>
        </w:rPr>
        <w:t>nal effect on light-on periods.</w:t>
      </w:r>
    </w:p>
    <w:p w14:paraId="2F123BC9" w14:textId="77777777" w:rsidR="00CF7AA3" w:rsidRPr="00442BE8" w:rsidRDefault="00CF7AA3" w:rsidP="00CF7AA3">
      <w:pPr>
        <w:pStyle w:val="BodyText"/>
        <w:rPr>
          <w:highlight w:val="yellow"/>
          <w:rPrChange w:id="721" w:author="Peter Dobson" w:date="2016-04-13T15:18:00Z">
            <w:rPr/>
          </w:rPrChange>
        </w:rPr>
      </w:pPr>
      <w:r w:rsidRPr="00442BE8">
        <w:rPr>
          <w:highlight w:val="yellow"/>
          <w:rPrChange w:id="722" w:author="Peter Dobson" w:date="2016-04-13T15:18:00Z">
            <w:rPr/>
          </w:rPrChange>
        </w:rPr>
        <w:t xml:space="preserve">It is advisable to consider the effect of a failure in one of </w:t>
      </w:r>
      <w:r w:rsidR="00AD01B1" w:rsidRPr="00442BE8">
        <w:rPr>
          <w:highlight w:val="yellow"/>
          <w:rPrChange w:id="723" w:author="Peter Dobson" w:date="2016-04-13T15:18:00Z">
            <w:rPr/>
          </w:rPrChange>
        </w:rPr>
        <w:t xml:space="preserve">the </w:t>
      </w:r>
      <w:r w:rsidRPr="00442BE8">
        <w:rPr>
          <w:highlight w:val="yellow"/>
          <w:rPrChange w:id="724" w:author="Peter Dobson" w:date="2016-04-13T15:18:00Z">
            <w:rPr/>
          </w:rPrChange>
        </w:rPr>
        <w:t xml:space="preserve">AtoN subsystems </w:t>
      </w:r>
      <w:r w:rsidR="00AD01B1" w:rsidRPr="00442BE8">
        <w:rPr>
          <w:highlight w:val="yellow"/>
          <w:rPrChange w:id="725" w:author="Peter Dobson" w:date="2016-04-13T15:18:00Z">
            <w:rPr/>
          </w:rPrChange>
        </w:rPr>
        <w:t xml:space="preserve">with regards to </w:t>
      </w:r>
      <w:r w:rsidRPr="00442BE8">
        <w:rPr>
          <w:highlight w:val="yellow"/>
          <w:rPrChange w:id="726" w:author="Peter Dobson" w:date="2016-04-13T15:18:00Z">
            <w:rPr/>
          </w:rPrChange>
        </w:rPr>
        <w:t xml:space="preserve">the power consumption of a complex AtoN system. </w:t>
      </w:r>
      <w:r w:rsidR="0065161C" w:rsidRPr="00442BE8">
        <w:rPr>
          <w:highlight w:val="yellow"/>
          <w:rPrChange w:id="727" w:author="Peter Dobson" w:date="2016-04-13T15:18:00Z">
            <w:rPr/>
          </w:rPrChange>
        </w:rPr>
        <w:t xml:space="preserve"> </w:t>
      </w:r>
      <w:r w:rsidRPr="00442BE8">
        <w:rPr>
          <w:highlight w:val="yellow"/>
          <w:rPrChange w:id="728" w:author="Peter Dobson" w:date="2016-04-13T15:18:00Z">
            <w:rPr/>
          </w:rPrChange>
        </w:rPr>
        <w:t xml:space="preserve">Manufacturers should be encouraged to disclose </w:t>
      </w:r>
      <w:r w:rsidRPr="00442BE8">
        <w:rPr>
          <w:highlight w:val="yellow"/>
          <w:rPrChange w:id="729" w:author="Peter Dobson" w:date="2016-04-13T15:18:00Z">
            <w:rPr/>
          </w:rPrChange>
        </w:rPr>
        <w:lastRenderedPageBreak/>
        <w:t>the most probable failure modes and corresponding power consumption scenario for supplied equipment.</w:t>
      </w:r>
    </w:p>
    <w:p w14:paraId="698C5CC4" w14:textId="77777777" w:rsidR="00CF7AA3" w:rsidRPr="00442BE8" w:rsidRDefault="00CF7AA3" w:rsidP="00CF7AA3">
      <w:pPr>
        <w:pStyle w:val="Heading2"/>
        <w:rPr>
          <w:highlight w:val="yellow"/>
          <w:rPrChange w:id="730" w:author="Peter Dobson" w:date="2016-04-13T15:18:00Z">
            <w:rPr/>
          </w:rPrChange>
        </w:rPr>
      </w:pPr>
      <w:bookmarkStart w:id="731" w:name="_Toc111439056"/>
      <w:bookmarkStart w:id="732" w:name="_Toc224993431"/>
      <w:bookmarkStart w:id="733" w:name="_Toc224993460"/>
      <w:bookmarkStart w:id="734" w:name="_Toc225672819"/>
      <w:bookmarkStart w:id="735" w:name="_Toc448306002"/>
      <w:r w:rsidRPr="00442BE8">
        <w:rPr>
          <w:highlight w:val="yellow"/>
          <w:rPrChange w:id="736" w:author="Peter Dobson" w:date="2016-04-13T15:18:00Z">
            <w:rPr/>
          </w:rPrChange>
        </w:rPr>
        <w:t>Quiescent load</w:t>
      </w:r>
      <w:bookmarkEnd w:id="731"/>
      <w:bookmarkEnd w:id="732"/>
      <w:bookmarkEnd w:id="733"/>
      <w:bookmarkEnd w:id="734"/>
      <w:bookmarkEnd w:id="735"/>
    </w:p>
    <w:p w14:paraId="48CFC7BC" w14:textId="77777777" w:rsidR="001A2B50" w:rsidRPr="00442BE8" w:rsidRDefault="00CF7AA3" w:rsidP="00CF7AA3">
      <w:pPr>
        <w:pStyle w:val="BodyText"/>
        <w:rPr>
          <w:highlight w:val="yellow"/>
          <w:rPrChange w:id="737" w:author="Peter Dobson" w:date="2016-04-13T15:18:00Z">
            <w:rPr/>
          </w:rPrChange>
        </w:rPr>
      </w:pPr>
      <w:r w:rsidRPr="00442BE8">
        <w:rPr>
          <w:highlight w:val="yellow"/>
          <w:rPrChange w:id="738" w:author="Peter Dobson" w:date="2016-04-13T15:18:00Z">
            <w:rPr/>
          </w:rPrChange>
        </w:rPr>
        <w:t>The quiescent load is the power requirement of a piece of equipment</w:t>
      </w:r>
      <w:r w:rsidR="00AD01B1" w:rsidRPr="00442BE8">
        <w:rPr>
          <w:highlight w:val="yellow"/>
          <w:rPrChange w:id="739" w:author="Peter Dobson" w:date="2016-04-13T15:18:00Z">
            <w:rPr/>
          </w:rPrChange>
        </w:rPr>
        <w:t xml:space="preserve"> which is</w:t>
      </w:r>
      <w:r w:rsidRPr="00442BE8">
        <w:rPr>
          <w:highlight w:val="yellow"/>
          <w:rPrChange w:id="740" w:author="Peter Dobson" w:date="2016-04-13T15:18:00Z">
            <w:rPr/>
          </w:rPrChange>
        </w:rPr>
        <w:t xml:space="preserve"> idle, listening or monitoring.  Transceivers generally have different load profiles when transmitting and when listening.  Charge controllers </w:t>
      </w:r>
      <w:r w:rsidR="000A5B90" w:rsidRPr="00442BE8">
        <w:rPr>
          <w:highlight w:val="yellow"/>
          <w:rPrChange w:id="741" w:author="Peter Dobson" w:date="2016-04-13T15:18:00Z">
            <w:rPr/>
          </w:rPrChange>
        </w:rPr>
        <w:t>typically</w:t>
      </w:r>
      <w:r w:rsidRPr="00442BE8">
        <w:rPr>
          <w:highlight w:val="yellow"/>
          <w:rPrChange w:id="742" w:author="Peter Dobson" w:date="2016-04-13T15:18:00Z">
            <w:rPr/>
          </w:rPrChange>
        </w:rPr>
        <w:t xml:space="preserve"> consume more power during the day when the charging relays (which can consume significant power) are energised, than at night or when the battery is fully charged.</w:t>
      </w:r>
    </w:p>
    <w:p w14:paraId="662E4CCA" w14:textId="77777777" w:rsidR="00CF7AA3" w:rsidRPr="00442BE8" w:rsidRDefault="00CF7AA3" w:rsidP="00CF7AA3">
      <w:pPr>
        <w:pStyle w:val="Heading2"/>
        <w:rPr>
          <w:highlight w:val="yellow"/>
          <w:rPrChange w:id="743" w:author="Peter Dobson" w:date="2016-04-13T15:18:00Z">
            <w:rPr/>
          </w:rPrChange>
        </w:rPr>
      </w:pPr>
      <w:bookmarkStart w:id="744" w:name="_Toc111439057"/>
      <w:bookmarkStart w:id="745" w:name="_Toc224993432"/>
      <w:bookmarkStart w:id="746" w:name="_Toc224993461"/>
      <w:bookmarkStart w:id="747" w:name="_Toc225672820"/>
      <w:bookmarkStart w:id="748" w:name="_Toc448306003"/>
      <w:r w:rsidRPr="00442BE8">
        <w:rPr>
          <w:highlight w:val="yellow"/>
          <w:rPrChange w:id="749" w:author="Peter Dobson" w:date="2016-04-13T15:18:00Z">
            <w:rPr/>
          </w:rPrChange>
        </w:rPr>
        <w:t>Day/Night loads</w:t>
      </w:r>
      <w:bookmarkEnd w:id="744"/>
      <w:bookmarkEnd w:id="745"/>
      <w:bookmarkEnd w:id="746"/>
      <w:bookmarkEnd w:id="747"/>
      <w:bookmarkEnd w:id="748"/>
    </w:p>
    <w:p w14:paraId="1944C4E4" w14:textId="77777777" w:rsidR="00CF7AA3" w:rsidRPr="00442BE8" w:rsidRDefault="00CF7AA3" w:rsidP="00CF7AA3">
      <w:pPr>
        <w:pStyle w:val="BodyText"/>
        <w:rPr>
          <w:rFonts w:cs="Arial"/>
          <w:highlight w:val="yellow"/>
          <w:rPrChange w:id="750" w:author="Peter Dobson" w:date="2016-04-13T15:18:00Z">
            <w:rPr>
              <w:rFonts w:cs="Arial"/>
            </w:rPr>
          </w:rPrChange>
        </w:rPr>
      </w:pPr>
      <w:r w:rsidRPr="00442BE8">
        <w:rPr>
          <w:highlight w:val="yellow"/>
          <w:rPrChange w:id="751" w:author="Peter Dobson" w:date="2016-04-13T15:18:00Z">
            <w:rPr/>
          </w:rPrChange>
        </w:rPr>
        <w:t xml:space="preserve">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w:t>
      </w:r>
      <w:r w:rsidR="0065161C" w:rsidRPr="00442BE8">
        <w:rPr>
          <w:highlight w:val="yellow"/>
          <w:rPrChange w:id="752" w:author="Peter Dobson" w:date="2016-04-13T15:18:00Z">
            <w:rPr/>
          </w:rPrChange>
        </w:rPr>
        <w:t xml:space="preserve"> </w:t>
      </w:r>
      <w:r w:rsidRPr="00442BE8">
        <w:rPr>
          <w:highlight w:val="yellow"/>
          <w:rPrChange w:id="753" w:author="Peter Dobson" w:date="2016-04-13T15:18:00Z">
            <w:rPr/>
          </w:rPrChange>
        </w:rPr>
        <w:t>Energy efficiency becomes very important in the higher latitudes. For example 5-mA idle current for a lantern during daytime does not seem much, but for autonomy period of 60 days about 7-Ah extra capacity is needed in the battery to allow for the idle current.</w:t>
      </w:r>
    </w:p>
    <w:p w14:paraId="7E421AB1" w14:textId="77777777" w:rsidR="00CF7AA3" w:rsidRPr="00442BE8" w:rsidRDefault="00CF7AA3" w:rsidP="00CF7AA3">
      <w:pPr>
        <w:pStyle w:val="Heading2"/>
        <w:rPr>
          <w:highlight w:val="yellow"/>
          <w:rPrChange w:id="754" w:author="Peter Dobson" w:date="2016-04-13T15:18:00Z">
            <w:rPr/>
          </w:rPrChange>
        </w:rPr>
      </w:pPr>
      <w:bookmarkStart w:id="755" w:name="_Toc111439058"/>
      <w:bookmarkStart w:id="756" w:name="_Toc224993433"/>
      <w:bookmarkStart w:id="757" w:name="_Toc224993462"/>
      <w:bookmarkStart w:id="758" w:name="_Toc225672821"/>
      <w:bookmarkStart w:id="759" w:name="_Toc448306004"/>
      <w:r w:rsidRPr="00442BE8">
        <w:rPr>
          <w:highlight w:val="yellow"/>
          <w:rPrChange w:id="760" w:author="Peter Dobson" w:date="2016-04-13T15:18:00Z">
            <w:rPr/>
          </w:rPrChange>
        </w:rPr>
        <w:t>Power demand variation</w:t>
      </w:r>
      <w:bookmarkEnd w:id="755"/>
      <w:bookmarkEnd w:id="756"/>
      <w:bookmarkEnd w:id="757"/>
      <w:bookmarkEnd w:id="758"/>
      <w:bookmarkEnd w:id="759"/>
    </w:p>
    <w:p w14:paraId="4906FD86" w14:textId="77777777" w:rsidR="00CF7AA3" w:rsidRPr="00442BE8" w:rsidRDefault="00CF7AA3" w:rsidP="00CF7AA3">
      <w:pPr>
        <w:pStyle w:val="BodyText"/>
        <w:rPr>
          <w:highlight w:val="yellow"/>
          <w:rPrChange w:id="761" w:author="Peter Dobson" w:date="2016-04-13T15:18:00Z">
            <w:rPr/>
          </w:rPrChange>
        </w:rPr>
      </w:pPr>
      <w:r w:rsidRPr="00442BE8">
        <w:rPr>
          <w:highlight w:val="yellow"/>
          <w:rPrChange w:id="762" w:author="Peter Dobson" w:date="2016-04-13T15:18:00Z">
            <w:rPr/>
          </w:rPrChange>
        </w:rPr>
        <w:t>Temperature extremes and voltage fluctuations can also cause variation in the power requirements of loads.  A resistive load will draw more energy as the voltage increases.  Many componen</w:t>
      </w:r>
      <w:r w:rsidR="0065161C" w:rsidRPr="00442BE8">
        <w:rPr>
          <w:highlight w:val="yellow"/>
          <w:rPrChange w:id="763" w:author="Peter Dobson" w:date="2016-04-13T15:18:00Z">
            <w:rPr/>
          </w:rPrChange>
        </w:rPr>
        <w:t>ts exhibit this characteristic.</w:t>
      </w:r>
    </w:p>
    <w:p w14:paraId="2C38D606" w14:textId="77777777" w:rsidR="00CF7AA3" w:rsidRPr="00442BE8" w:rsidRDefault="00CF7AA3" w:rsidP="00CF7AA3">
      <w:pPr>
        <w:pStyle w:val="BodyText"/>
        <w:rPr>
          <w:highlight w:val="yellow"/>
          <w:rPrChange w:id="764" w:author="Peter Dobson" w:date="2016-04-13T15:18:00Z">
            <w:rPr/>
          </w:rPrChange>
        </w:rPr>
      </w:pPr>
      <w:r w:rsidRPr="00442BE8">
        <w:rPr>
          <w:highlight w:val="yellow"/>
          <w:rPrChange w:id="765" w:author="Peter Dobson" w:date="2016-04-13T15:18:00Z">
            <w:rPr/>
          </w:rPrChange>
        </w:rPr>
        <w:t xml:space="preserve">Loads that operate during the daytime at photovoltaic powered aids to navigation will typically be exposed to higher system voltages as the array tries to recharge the battery. </w:t>
      </w:r>
      <w:r w:rsidR="0065161C" w:rsidRPr="00442BE8">
        <w:rPr>
          <w:highlight w:val="yellow"/>
          <w:rPrChange w:id="766" w:author="Peter Dobson" w:date="2016-04-13T15:18:00Z">
            <w:rPr/>
          </w:rPrChange>
        </w:rPr>
        <w:t xml:space="preserve"> </w:t>
      </w:r>
      <w:r w:rsidRPr="00442BE8">
        <w:rPr>
          <w:highlight w:val="yellow"/>
          <w:rPrChange w:id="767" w:author="Peter Dobson" w:date="2016-04-13T15:18:00Z">
            <w:rPr/>
          </w:rPrChange>
        </w:rPr>
        <w:t>Components used should be able to handle these variations.  The power consumption of the loads must be determined at t</w:t>
      </w:r>
      <w:r w:rsidR="0065161C" w:rsidRPr="00442BE8">
        <w:rPr>
          <w:highlight w:val="yellow"/>
          <w:rPrChange w:id="768" w:author="Peter Dobson" w:date="2016-04-13T15:18:00Z">
            <w:rPr/>
          </w:rPrChange>
        </w:rPr>
        <w:t>he typical operating voltages.</w:t>
      </w:r>
    </w:p>
    <w:p w14:paraId="1B775D94" w14:textId="77777777" w:rsidR="00CF7AA3" w:rsidRPr="00442BE8" w:rsidRDefault="00CF7AA3" w:rsidP="00CF7AA3">
      <w:pPr>
        <w:pStyle w:val="BodyText"/>
        <w:rPr>
          <w:highlight w:val="yellow"/>
          <w:rPrChange w:id="769" w:author="Peter Dobson" w:date="2016-04-13T15:18:00Z">
            <w:rPr/>
          </w:rPrChange>
        </w:rPr>
      </w:pPr>
      <w:r w:rsidRPr="00442BE8">
        <w:rPr>
          <w:highlight w:val="yellow"/>
          <w:rPrChange w:id="770" w:author="Peter Dobson" w:date="2016-04-13T15:18:00Z">
            <w:rPr/>
          </w:rPrChange>
        </w:rPr>
        <w:t xml:space="preserve">In areas where there is often heavy cloud cover or fog the correct threshold setting of light switch-on and switch-off is important. </w:t>
      </w:r>
      <w:r w:rsidR="0065161C" w:rsidRPr="00442BE8">
        <w:rPr>
          <w:highlight w:val="yellow"/>
          <w:rPrChange w:id="771" w:author="Peter Dobson" w:date="2016-04-13T15:18:00Z">
            <w:rPr/>
          </w:rPrChange>
        </w:rPr>
        <w:t xml:space="preserve"> </w:t>
      </w:r>
      <w:r w:rsidRPr="00442BE8">
        <w:rPr>
          <w:highlight w:val="yellow"/>
          <w:rPrChange w:id="772" w:author="Peter Dobson" w:date="2016-04-13T15:18:00Z">
            <w:rPr/>
          </w:rPrChange>
        </w:rPr>
        <w:t>If threshold for turn off is too high, it is possible that on a cloudy day the turn off of the light is delayed many hours from the intended time, which causes battery depletion.</w:t>
      </w:r>
    </w:p>
    <w:p w14:paraId="4D4DAF7C" w14:textId="77777777" w:rsidR="00CF7AA3" w:rsidRPr="00442BE8" w:rsidRDefault="00CF7AA3" w:rsidP="00CF7AA3">
      <w:pPr>
        <w:pStyle w:val="BodyText"/>
        <w:rPr>
          <w:highlight w:val="yellow"/>
          <w:rPrChange w:id="773" w:author="Peter Dobson" w:date="2016-04-13T15:18:00Z">
            <w:rPr/>
          </w:rPrChange>
        </w:rPr>
      </w:pPr>
      <w:r w:rsidRPr="00442BE8">
        <w:rPr>
          <w:highlight w:val="yellow"/>
          <w:rPrChange w:id="774" w:author="Peter Dobson" w:date="2016-04-13T15:18:00Z">
            <w:rPr/>
          </w:rPrChange>
        </w:rPr>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38521525" w14:textId="77777777" w:rsidR="00CF7AA3" w:rsidRPr="00442BE8" w:rsidRDefault="00CF7AA3" w:rsidP="00CF7AA3">
      <w:pPr>
        <w:pStyle w:val="BodyText"/>
        <w:rPr>
          <w:highlight w:val="yellow"/>
          <w:rPrChange w:id="775" w:author="Peter Dobson" w:date="2016-04-13T15:18:00Z">
            <w:rPr/>
          </w:rPrChange>
        </w:rPr>
      </w:pPr>
      <w:r w:rsidRPr="00442BE8">
        <w:rPr>
          <w:highlight w:val="yellow"/>
          <w:rPrChange w:id="776" w:author="Peter Dobson" w:date="2016-04-13T15:18:00Z">
            <w:rPr/>
          </w:rPrChange>
        </w:rPr>
        <w:t>The loads demands at different latitudes will need to be adjusted to take into account the different night time periods; a major consideration at some latitudes must be the seasonal variation of load.</w:t>
      </w:r>
    </w:p>
    <w:p w14:paraId="4001F1E6" w14:textId="77777777" w:rsidR="00CF7AA3" w:rsidRPr="00CF7AA3" w:rsidRDefault="00CF7AA3" w:rsidP="00CF7AA3">
      <w:pPr>
        <w:pStyle w:val="BodyText"/>
      </w:pPr>
      <w:r w:rsidRPr="00442BE8">
        <w:rPr>
          <w:highlight w:val="yellow"/>
          <w:rPrChange w:id="777" w:author="Peter Dobson" w:date="2016-04-13T15:18:00Z">
            <w:rPr/>
          </w:rPrChange>
        </w:rPr>
        <w:t>An accurate load profile from the vendor and an idea of the operating conditions are very helpful in estimating the actual power requirements; actual measurements at the AtoN location (or calculated) are vital to confirming the adequacy of the power system design</w:t>
      </w:r>
      <w:r w:rsidRPr="00CF7AA3">
        <w:t>.</w:t>
      </w:r>
    </w:p>
    <w:p w14:paraId="25A9ED02" w14:textId="77777777" w:rsidR="00705832" w:rsidRDefault="00CF7AA3" w:rsidP="00705832">
      <w:pPr>
        <w:pStyle w:val="Heading1"/>
      </w:pPr>
      <w:bookmarkStart w:id="778" w:name="_Toc225672822"/>
      <w:bookmarkStart w:id="779" w:name="_Toc448306005"/>
      <w:bookmarkStart w:id="780" w:name="_Toc224993434"/>
      <w:bookmarkStart w:id="781" w:name="_Toc224993463"/>
      <w:r w:rsidRPr="00705832">
        <w:t>Daily Loads including Seasonal Variations</w:t>
      </w:r>
      <w:bookmarkEnd w:id="778"/>
      <w:bookmarkEnd w:id="779"/>
      <w:r w:rsidRPr="00705832">
        <w:t xml:space="preserve"> </w:t>
      </w:r>
    </w:p>
    <w:p w14:paraId="02F62126" w14:textId="77777777" w:rsidR="00CF7AA3" w:rsidRPr="00F205F6" w:rsidRDefault="00705832" w:rsidP="00F205F6">
      <w:pPr>
        <w:pStyle w:val="BodyText"/>
      </w:pPr>
      <w:r w:rsidRPr="00F205F6">
        <w:t>NOTE: This section is to be read in conjunction with IALA 1038: Guideline On Ambient Light Which Aids To Navigation Lights Should Switch On And Off</w:t>
      </w:r>
      <w:bookmarkEnd w:id="780"/>
      <w:bookmarkEnd w:id="781"/>
    </w:p>
    <w:p w14:paraId="376263DB" w14:textId="77777777" w:rsidR="00CF7AA3" w:rsidRDefault="00CF7AA3" w:rsidP="00CF7AA3">
      <w:pPr>
        <w:pStyle w:val="Heading2"/>
      </w:pPr>
      <w:bookmarkStart w:id="782" w:name="_Toc111439059"/>
      <w:bookmarkStart w:id="783" w:name="_Toc224993435"/>
      <w:bookmarkStart w:id="784" w:name="_Toc224993464"/>
      <w:bookmarkStart w:id="785" w:name="_Toc225672823"/>
      <w:bookmarkStart w:id="786" w:name="_Toc448306006"/>
      <w:r>
        <w:t xml:space="preserve">Computation of </w:t>
      </w:r>
      <w:ins w:id="787" w:author="Peter Dobson" w:date="2016-04-13T16:04:00Z">
        <w:r w:rsidR="00D066DD">
          <w:t xml:space="preserve">a </w:t>
        </w:r>
      </w:ins>
      <w:r>
        <w:t>Daily L</w:t>
      </w:r>
      <w:bookmarkEnd w:id="782"/>
      <w:r>
        <w:t>oad</w:t>
      </w:r>
      <w:del w:id="788" w:author="Peter Dobson" w:date="2016-04-13T16:04:00Z">
        <w:r w:rsidDel="00D066DD">
          <w:delText>s</w:delText>
        </w:r>
      </w:del>
      <w:bookmarkEnd w:id="783"/>
      <w:bookmarkEnd w:id="784"/>
      <w:bookmarkEnd w:id="785"/>
      <w:bookmarkEnd w:id="786"/>
    </w:p>
    <w:p w14:paraId="549D931D" w14:textId="77777777" w:rsidR="00CF7AA3" w:rsidRPr="00CF7AA3" w:rsidRDefault="00CF7AA3" w:rsidP="00CF7AA3">
      <w:pPr>
        <w:pStyle w:val="BodyText"/>
      </w:pPr>
      <w:r w:rsidRPr="00CF7AA3">
        <w:t xml:space="preserve">The most important aspect of a primary or secondary battery powered system design is the calculation of the </w:t>
      </w:r>
      <w:ins w:id="789" w:author="Peter Dobson" w:date="2016-04-13T15:20:00Z">
        <w:r w:rsidR="00442BE8">
          <w:t xml:space="preserve">energy </w:t>
        </w:r>
      </w:ins>
      <w:r w:rsidRPr="00CF7AA3">
        <w:t>daily load (EDL).  This is usually expressed as watt-hours per day (Wh/day).  For a continuous load of 1 watt, for example, this calculation is expressed as:</w:t>
      </w:r>
    </w:p>
    <w:p w14:paraId="3C21A61D" w14:textId="77777777" w:rsidR="00CF7AA3" w:rsidRDefault="00CF7AA3" w:rsidP="00CF7AA3">
      <w:pPr>
        <w:pStyle w:val="BodyText"/>
        <w:jc w:val="center"/>
        <w:rPr>
          <w:rFonts w:cs="Arial"/>
        </w:rPr>
      </w:pPr>
      <w:r>
        <w:t>E</w:t>
      </w:r>
      <w:r>
        <w:rPr>
          <w:vertAlign w:val="subscript"/>
        </w:rPr>
        <w:t>DL</w:t>
      </w:r>
      <w:r>
        <w:t xml:space="preserve"> (Wh) = Load (W) x Duration of Operation per Day (h/day)</w:t>
      </w:r>
    </w:p>
    <w:p w14:paraId="71EE738F" w14:textId="77777777" w:rsidR="00CF7AA3" w:rsidRDefault="00CF7AA3" w:rsidP="00CF7AA3">
      <w:pPr>
        <w:pStyle w:val="BodyText"/>
        <w:jc w:val="center"/>
        <w:rPr>
          <w:rFonts w:cs="Arial"/>
        </w:rPr>
      </w:pPr>
      <w:r>
        <w:t>E</w:t>
      </w:r>
      <w:r>
        <w:rPr>
          <w:vertAlign w:val="subscript"/>
        </w:rPr>
        <w:t>DL</w:t>
      </w:r>
      <w:r>
        <w:t xml:space="preserve">  = 1 W x 24 h/day = 24 Wh/day</w:t>
      </w:r>
    </w:p>
    <w:p w14:paraId="63D42AA9" w14:textId="77777777" w:rsidR="00CF7AA3" w:rsidRDefault="00CF7AA3" w:rsidP="00CF7AA3">
      <w:pPr>
        <w:pStyle w:val="BodyText"/>
        <w:rPr>
          <w:rFonts w:cs="Arial"/>
        </w:rPr>
      </w:pPr>
      <w:r>
        <w:t xml:space="preserve">This means that </w:t>
      </w:r>
      <w:del w:id="790" w:author="Peter Dobson" w:date="2016-04-13T15:24:00Z">
        <w:r w:rsidDel="00231520">
          <w:delText>a primary battery system will be depleted by</w:delText>
        </w:r>
      </w:del>
      <w:ins w:id="791" w:author="Peter Dobson" w:date="2016-04-13T15:24:00Z">
        <w:r w:rsidR="00231520">
          <w:t>the energy source need to provide</w:t>
        </w:r>
      </w:ins>
      <w:r>
        <w:t xml:space="preserve"> 24 watt-hours every day it operates</w:t>
      </w:r>
      <w:ins w:id="792" w:author="Peter Dobson" w:date="2016-04-13T15:25:00Z">
        <w:r w:rsidR="00231520">
          <w:t>.</w:t>
        </w:r>
      </w:ins>
      <w:del w:id="793" w:author="Peter Dobson" w:date="2016-04-13T15:25:00Z">
        <w:r w:rsidDel="00231520">
          <w:delText xml:space="preserve">, </w:delText>
        </w:r>
      </w:del>
      <w:del w:id="794" w:author="Peter Dobson" w:date="2016-04-13T15:24:00Z">
        <w:r w:rsidDel="00231520">
          <w:delText>and that a renewable energy system should produce at least that much energy in one day of operation, having taken into account battery charge efficiency.</w:delText>
        </w:r>
      </w:del>
    </w:p>
    <w:p w14:paraId="5D757D05" w14:textId="77777777" w:rsidR="00CF7AA3" w:rsidRDefault="00A805BB" w:rsidP="00310C37">
      <w:pPr>
        <w:pStyle w:val="Heading3"/>
        <w:rPr>
          <w:ins w:id="795" w:author="Peter Dobson" w:date="2016-04-13T16:10:00Z"/>
        </w:rPr>
      </w:pPr>
      <w:bookmarkStart w:id="796" w:name="_Toc448306007"/>
      <w:r>
        <w:rPr>
          <w:noProof/>
          <w:lang w:val="en-US"/>
        </w:rPr>
        <w:lastRenderedPageBreak/>
        <w:object w:dxaOrig="1440" w:dyaOrig="1440" w14:anchorId="25A5A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27" type="#_x0000_t75" style="position:absolute;left:0;text-align:left;margin-left:59.25pt;margin-top:51.7pt;width:182pt;height:34pt;z-index:251606016">
            <v:imagedata r:id="rId13" o:title=""/>
            <w10:wrap type="topAndBottom"/>
            <w10:anchorlock/>
          </v:shape>
          <o:OLEObject Type="Embed" ProgID="Equation.3" ShapeID="_x0000_s1427" DrawAspect="Content" ObjectID="_1522147539" r:id="rId14"/>
        </w:object>
      </w:r>
      <w:bookmarkStart w:id="797" w:name="_Toc225672824"/>
      <w:r w:rsidR="00CF7AA3">
        <w:t>Duty cycle</w:t>
      </w:r>
      <w:bookmarkEnd w:id="796"/>
      <w:bookmarkEnd w:id="797"/>
    </w:p>
    <w:p w14:paraId="7F4A0AAB" w14:textId="77777777" w:rsidR="00D066DD" w:rsidRPr="00EA0738" w:rsidRDefault="00D066DD">
      <w:pPr>
        <w:pPrChange w:id="798" w:author="Peter Dobson" w:date="2016-04-13T16:10:00Z">
          <w:pPr>
            <w:pStyle w:val="Heading3"/>
          </w:pPr>
        </w:pPrChange>
      </w:pPr>
      <w:ins w:id="799" w:author="Peter Dobson" w:date="2016-04-13T16:10:00Z">
        <w:r>
          <w:rPr>
            <w:lang w:eastAsia="de-DE"/>
          </w:rPr>
          <w:t xml:space="preserve">The above energy daily load calculation can be modified </w:t>
        </w:r>
      </w:ins>
      <w:ins w:id="800" w:author="Peter Dobson" w:date="2016-04-13T16:11:00Z">
        <w:r>
          <w:rPr>
            <w:lang w:eastAsia="de-DE"/>
          </w:rPr>
          <w:t xml:space="preserve">by the following formula, </w:t>
        </w:r>
      </w:ins>
      <w:ins w:id="801" w:author="Peter Dobson" w:date="2016-04-13T16:10:00Z">
        <w:r>
          <w:rPr>
            <w:lang w:eastAsia="de-DE"/>
          </w:rPr>
          <w:t xml:space="preserve">if the load </w:t>
        </w:r>
      </w:ins>
      <w:ins w:id="802" w:author="Peter Dobson" w:date="2016-04-13T16:11:00Z">
        <w:r>
          <w:rPr>
            <w:lang w:eastAsia="de-DE"/>
          </w:rPr>
          <w:t>can be cycled.</w:t>
        </w:r>
      </w:ins>
    </w:p>
    <w:p w14:paraId="56884ADD" w14:textId="77777777" w:rsidR="002862D1" w:rsidRDefault="002862D1" w:rsidP="002862D1">
      <w:pPr>
        <w:rPr>
          <w:lang w:eastAsia="de-DE"/>
        </w:rPr>
      </w:pPr>
    </w:p>
    <w:p w14:paraId="45ACED28" w14:textId="77777777" w:rsidR="002862D1" w:rsidRDefault="002862D1" w:rsidP="002862D1">
      <w:pPr>
        <w:pStyle w:val="BodyText"/>
        <w:rPr>
          <w:rFonts w:cs="Arial"/>
        </w:rPr>
      </w:pPr>
      <w:r>
        <w:t>Therefore, a cyclic daily load of 1 watt that operates 24 hours per day having a character of 3 seconds ON and 3 seconds OFF, is expressed as a daily load of:</w:t>
      </w:r>
    </w:p>
    <w:p w14:paraId="1612EE73" w14:textId="77777777" w:rsidR="002862D1" w:rsidRDefault="00A805BB" w:rsidP="002862D1">
      <w:pPr>
        <w:pStyle w:val="BodyText"/>
        <w:rPr>
          <w:rFonts w:cs="Arial"/>
        </w:rPr>
      </w:pPr>
      <w:r>
        <w:rPr>
          <w:noProof/>
          <w:lang w:val="en-US"/>
        </w:rPr>
        <w:object w:dxaOrig="1440" w:dyaOrig="1440" w14:anchorId="6011C59D">
          <v:shape id="_x0000_s1428" type="#_x0000_t75" style="position:absolute;left:0;text-align:left;margin-left:56.7pt;margin-top:13.15pt;width:4in;height:34pt;z-index:251607040">
            <v:imagedata r:id="rId15" o:title=""/>
            <w10:wrap type="topAndBottom"/>
            <w10:anchorlock/>
          </v:shape>
          <o:OLEObject Type="Embed" ProgID="Equation.3" ShapeID="_x0000_s1428" DrawAspect="Content" ObjectID="_1522147540" r:id="rId16"/>
        </w:object>
      </w:r>
    </w:p>
    <w:p w14:paraId="6F52803A" w14:textId="77777777" w:rsidR="002862D1" w:rsidRDefault="002862D1" w:rsidP="002862D1">
      <w:pPr>
        <w:pStyle w:val="BodyText"/>
        <w:rPr>
          <w:rFonts w:cs="Arial"/>
        </w:rPr>
      </w:pPr>
      <w:r>
        <w:t>By cycling the load, the daily load in this case is half of a load operating at 100 percent duty cycle.  This is an important aspect in selecting equipment when using either primary or renewable energy systems. It can be beneficial to cycle off the load to conserve power, as long as this type of signal can still meet the operational requirement.</w:t>
      </w:r>
    </w:p>
    <w:p w14:paraId="4B0E11BA" w14:textId="77777777" w:rsidR="002862D1" w:rsidRDefault="002862D1" w:rsidP="002862D1">
      <w:pPr>
        <w:pStyle w:val="Heading2"/>
      </w:pPr>
      <w:bookmarkStart w:id="803" w:name="_Toc111439061"/>
      <w:bookmarkStart w:id="804" w:name="_Toc224993436"/>
      <w:bookmarkStart w:id="805" w:name="_Toc224993465"/>
      <w:bookmarkStart w:id="806" w:name="_Toc225672825"/>
      <w:bookmarkStart w:id="807" w:name="_Toc448306008"/>
      <w:r>
        <w:t>S</w:t>
      </w:r>
      <w:r w:rsidR="00BE1AD3">
        <w:t>easonal</w:t>
      </w:r>
      <w:r>
        <w:t xml:space="preserve"> </w:t>
      </w:r>
      <w:r w:rsidR="00BE1AD3">
        <w:t>Variation of Daily Loads</w:t>
      </w:r>
      <w:bookmarkEnd w:id="803"/>
      <w:bookmarkEnd w:id="804"/>
      <w:bookmarkEnd w:id="805"/>
      <w:bookmarkEnd w:id="806"/>
      <w:bookmarkEnd w:id="807"/>
    </w:p>
    <w:p w14:paraId="75CAF2B2" w14:textId="77777777" w:rsidR="002862D1" w:rsidRDefault="002862D1" w:rsidP="002862D1">
      <w:pPr>
        <w:pStyle w:val="BodyText"/>
        <w:rPr>
          <w:rFonts w:cs="Arial"/>
        </w:rPr>
      </w:pPr>
      <w:r w:rsidRPr="003B29A5">
        <w:rPr>
          <w:highlight w:val="yellow"/>
          <w:rPrChange w:id="808" w:author="Peter Dobson" w:date="2016-04-13T16:15:00Z">
            <w:rPr/>
          </w:rPrChange>
        </w:rPr>
        <w:t xml:space="preserve">Loads that are daylight controlled, that operate only during the day or only at night take more work to predict.  Because the number of hours of daylight changes daily, the load will change daily.  Most simple power system designs are based on the highest daily power consumption. </w:t>
      </w:r>
      <w:r w:rsidR="0065161C" w:rsidRPr="003B29A5">
        <w:rPr>
          <w:highlight w:val="yellow"/>
          <w:rPrChange w:id="809" w:author="Peter Dobson" w:date="2016-04-13T16:15:00Z">
            <w:rPr/>
          </w:rPrChange>
        </w:rPr>
        <w:t xml:space="preserve"> </w:t>
      </w:r>
      <w:r w:rsidRPr="003B29A5">
        <w:rPr>
          <w:highlight w:val="yellow"/>
          <w:rPrChange w:id="810" w:author="Peter Dobson" w:date="2016-04-13T16:15:00Z">
            <w:rPr/>
          </w:rPrChange>
        </w:rPr>
        <w:t xml:space="preserve">In the Northern Hemisphere, this occurs around December 21 for </w:t>
      </w:r>
      <w:r w:rsidR="0065161C" w:rsidRPr="003B29A5">
        <w:rPr>
          <w:highlight w:val="yellow"/>
          <w:rPrChange w:id="811" w:author="Peter Dobson" w:date="2016-04-13T16:15:00Z">
            <w:rPr/>
          </w:rPrChange>
        </w:rPr>
        <w:t>night-time</w:t>
      </w:r>
      <w:r w:rsidRPr="003B29A5">
        <w:rPr>
          <w:highlight w:val="yellow"/>
          <w:rPrChange w:id="812" w:author="Peter Dobson" w:date="2016-04-13T16:15:00Z">
            <w:rPr/>
          </w:rPrChange>
        </w:rPr>
        <w:t xml:space="preserv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5CD869C" w14:textId="77777777" w:rsidR="002862D1" w:rsidRDefault="002862D1" w:rsidP="002862D1">
      <w:pPr>
        <w:pStyle w:val="BodyText"/>
        <w:rPr>
          <w:rFonts w:cs="Arial"/>
        </w:rPr>
      </w:pPr>
      <w:r>
        <w:t xml:space="preserve">Assuming that </w:t>
      </w:r>
      <w:ins w:id="813" w:author="Peter Dobson" w:date="2016-04-13T16:15:00Z">
        <w:r w:rsidR="003B29A5">
          <w:t xml:space="preserve">the </w:t>
        </w:r>
      </w:ins>
      <w:r>
        <w:t xml:space="preserve">loads switch on or off at sunrise or sunset, the first step in determining </w:t>
      </w:r>
      <w:ins w:id="814" w:author="Peter Dobson" w:date="2016-04-13T16:15:00Z">
        <w:r w:rsidR="003B29A5">
          <w:t xml:space="preserve">the </w:t>
        </w:r>
      </w:ins>
      <w:r>
        <w:t xml:space="preserve">daily loads is to calculate the number of hours of daylight or, conversely, the number of hours of darkness. </w:t>
      </w:r>
      <w:r w:rsidR="0065161C">
        <w:t xml:space="preserve"> </w:t>
      </w:r>
      <w:r>
        <w:t>The number of hours of daylight in a day, H</w:t>
      </w:r>
      <w:r>
        <w:rPr>
          <w:vertAlign w:val="subscript"/>
        </w:rPr>
        <w:t>daylight</w:t>
      </w:r>
      <w:r>
        <w:t xml:space="preserve"> , is defined to be the number of hours between sunrise and sunset. </w:t>
      </w:r>
      <w:r w:rsidR="0065161C">
        <w:t xml:space="preserve"> </w:t>
      </w:r>
      <w:r>
        <w:t>The number of hours of darkness, H</w:t>
      </w:r>
      <w:r>
        <w:rPr>
          <w:vertAlign w:val="subscript"/>
        </w:rPr>
        <w:t>darkness ,</w:t>
      </w:r>
      <w:r>
        <w:t xml:space="preserve">is defined to be the number of hours between sunset and sunrise. </w:t>
      </w:r>
      <w:r w:rsidR="0065161C">
        <w:t xml:space="preserve"> </w:t>
      </w:r>
      <w:r>
        <w:t>Either of the following two equations can be used to calculate the number on hours of daylight.</w:t>
      </w:r>
    </w:p>
    <w:p w14:paraId="38B1D089" w14:textId="77777777" w:rsidR="002862D1" w:rsidRDefault="002862D1" w:rsidP="002862D1">
      <w:pPr>
        <w:pStyle w:val="BodyText"/>
        <w:rPr>
          <w:rFonts w:cs="Arial"/>
        </w:rPr>
      </w:pPr>
      <w:r>
        <w:t xml:space="preserve">If </w:t>
      </w:r>
      <w:r>
        <w:rPr>
          <w:u w:val="single"/>
        </w:rPr>
        <w:t>all</w:t>
      </w:r>
      <w:r>
        <w:t xml:space="preserve"> calculations are done in </w:t>
      </w:r>
      <w:r>
        <w:rPr>
          <w:u w:val="single"/>
        </w:rPr>
        <w:t>degrees</w:t>
      </w:r>
      <w:r>
        <w:t xml:space="preserve"> then:</w:t>
      </w:r>
    </w:p>
    <w:p w14:paraId="1899E4A6" w14:textId="77777777" w:rsidR="002862D1" w:rsidRDefault="00A805BB" w:rsidP="002862D1">
      <w:pPr>
        <w:pStyle w:val="BodyText"/>
        <w:rPr>
          <w:rFonts w:cs="Arial"/>
        </w:rPr>
      </w:pPr>
      <w:r>
        <w:rPr>
          <w:noProof/>
          <w:lang w:val="en-US"/>
        </w:rPr>
        <w:object w:dxaOrig="1440" w:dyaOrig="1440" w14:anchorId="24D70309">
          <v:shape id="_x0000_s1429" type="#_x0000_t75" style="position:absolute;left:0;text-align:left;margin-left:56.7pt;margin-top:16.7pt;width:242pt;height:38pt;z-index:251608064" o:allowincell="f">
            <v:imagedata r:id="rId17" o:title=""/>
            <w10:wrap type="topAndBottom"/>
            <w10:anchorlock/>
          </v:shape>
          <o:OLEObject Type="Embed" ProgID="Equation.3" ShapeID="_x0000_s1429" DrawAspect="Content" ObjectID="_1522147541" r:id="rId18"/>
        </w:object>
      </w:r>
    </w:p>
    <w:p w14:paraId="62E575B7" w14:textId="77777777" w:rsidR="002862D1" w:rsidRDefault="00A805BB" w:rsidP="002862D1">
      <w:pPr>
        <w:pStyle w:val="BodyText"/>
        <w:rPr>
          <w:rFonts w:cs="Arial"/>
        </w:rPr>
      </w:pPr>
      <w:commentRangeStart w:id="815"/>
      <w:r>
        <w:rPr>
          <w:noProof/>
          <w:lang w:val="en-US"/>
        </w:rPr>
        <w:object w:dxaOrig="1440" w:dyaOrig="1440" w14:anchorId="679C326E">
          <v:shape id="_x0000_s1430" type="#_x0000_t75" style="position:absolute;left:0;text-align:left;margin-left:56.7pt;margin-top:77.2pt;width:244pt;height:38pt;z-index:251609088">
            <v:imagedata r:id="rId19" o:title=""/>
            <w10:wrap type="topAndBottom"/>
            <w10:anchorlock/>
          </v:shape>
          <o:OLEObject Type="Embed" ProgID="Equation.3" ShapeID="_x0000_s1430" DrawAspect="Content" ObjectID="_1522147542" r:id="rId20"/>
        </w:object>
      </w:r>
      <w:commentRangeEnd w:id="815"/>
      <w:r w:rsidR="00AA2AB4">
        <w:rPr>
          <w:rStyle w:val="CommentReference"/>
          <w:lang w:eastAsia="de-DE"/>
        </w:rPr>
        <w:commentReference w:id="815"/>
      </w:r>
      <w:r w:rsidR="002862D1">
        <w:t xml:space="preserve">or, if </w:t>
      </w:r>
      <w:r w:rsidR="002862D1">
        <w:rPr>
          <w:u w:val="single"/>
        </w:rPr>
        <w:t>all</w:t>
      </w:r>
      <w:r w:rsidR="002862D1">
        <w:t xml:space="preserve"> calculations are done in </w:t>
      </w:r>
      <w:r w:rsidR="002862D1">
        <w:rPr>
          <w:u w:val="single"/>
        </w:rPr>
        <w:t>radians</w:t>
      </w:r>
      <w:r w:rsidR="002862D1">
        <w:t xml:space="preserve"> (remember to express L and D in radians), then:</w:t>
      </w:r>
    </w:p>
    <w:p w14:paraId="17E1DD47" w14:textId="77777777" w:rsidR="002862D1" w:rsidRDefault="002862D1" w:rsidP="002862D1">
      <w:pPr>
        <w:rPr>
          <w:rFonts w:cs="Arial"/>
        </w:rPr>
      </w:pPr>
    </w:p>
    <w:p w14:paraId="4EF2A091" w14:textId="77777777" w:rsidR="002862D1" w:rsidRDefault="002862D1" w:rsidP="002862D1">
      <w:pPr>
        <w:rPr>
          <w:rFonts w:cs="Arial"/>
        </w:rPr>
      </w:pPr>
    </w:p>
    <w:p w14:paraId="4D06C838" w14:textId="77777777" w:rsidR="002862D1" w:rsidRDefault="002862D1" w:rsidP="002862D1">
      <w:pPr>
        <w:pStyle w:val="BodyText"/>
        <w:rPr>
          <w:rFonts w:cs="Arial"/>
        </w:rPr>
      </w:pPr>
      <w:r>
        <w:t>Where :</w:t>
      </w:r>
    </w:p>
    <w:p w14:paraId="183BFB9D" w14:textId="77777777" w:rsidR="002862D1" w:rsidRDefault="002862D1" w:rsidP="002862D1">
      <w:pPr>
        <w:pStyle w:val="BodyText2"/>
        <w:tabs>
          <w:tab w:val="left" w:pos="1418"/>
          <w:tab w:val="left" w:pos="1701"/>
        </w:tabs>
        <w:ind w:left="1701" w:hanging="1134"/>
        <w:rPr>
          <w:rFonts w:cs="Arial"/>
        </w:rPr>
      </w:pPr>
      <w:r>
        <w:t xml:space="preserve">H </w:t>
      </w:r>
      <w:r>
        <w:rPr>
          <w:vertAlign w:val="subscript"/>
        </w:rPr>
        <w:t>daylight</w:t>
      </w:r>
      <w:r>
        <w:tab/>
        <w:t>=</w:t>
      </w:r>
      <w:r>
        <w:tab/>
        <w:t>the number of hours between sunrise and sunset.</w:t>
      </w:r>
    </w:p>
    <w:p w14:paraId="503085C2" w14:textId="77777777" w:rsidR="002862D1" w:rsidRDefault="002862D1" w:rsidP="002862D1">
      <w:pPr>
        <w:pStyle w:val="BodyText2"/>
        <w:tabs>
          <w:tab w:val="left" w:pos="1418"/>
          <w:tab w:val="left" w:pos="1701"/>
        </w:tabs>
        <w:ind w:left="1701" w:hanging="1134"/>
        <w:rPr>
          <w:rFonts w:cs="Arial"/>
        </w:rPr>
      </w:pPr>
      <w:r>
        <w:t>L</w:t>
      </w:r>
      <w:r>
        <w:tab/>
        <w:t>=</w:t>
      </w:r>
      <w:r>
        <w:tab/>
        <w:t>the latitude of site, positive values for northern latitudes, negative values for southern latitudes.</w:t>
      </w:r>
    </w:p>
    <w:p w14:paraId="70884781" w14:textId="77777777" w:rsidR="002862D1" w:rsidRDefault="002862D1" w:rsidP="002862D1">
      <w:pPr>
        <w:pStyle w:val="BodyText2"/>
        <w:tabs>
          <w:tab w:val="left" w:pos="1418"/>
          <w:tab w:val="left" w:pos="1701"/>
        </w:tabs>
        <w:ind w:left="1701" w:hanging="1134"/>
        <w:rPr>
          <w:rFonts w:cs="Arial"/>
        </w:rPr>
      </w:pPr>
      <w:r>
        <w:t>D</w:t>
      </w:r>
      <w:r>
        <w:tab/>
        <w:t>=</w:t>
      </w:r>
      <w:r>
        <w:tab/>
        <w:t>the sun's declination, positive values for northern declinations, negative values for southern declinations.</w:t>
      </w:r>
    </w:p>
    <w:p w14:paraId="372C0C83" w14:textId="77777777" w:rsidR="002862D1" w:rsidRDefault="002862D1" w:rsidP="002862D1">
      <w:pPr>
        <w:pStyle w:val="BodyText"/>
        <w:rPr>
          <w:rFonts w:cs="Arial"/>
        </w:rPr>
      </w:pPr>
      <w:r>
        <w:t>Note:</w:t>
      </w:r>
    </w:p>
    <w:p w14:paraId="2FE8BFC1" w14:textId="77777777" w:rsidR="002862D1" w:rsidRDefault="002862D1" w:rsidP="002862D1">
      <w:pPr>
        <w:pStyle w:val="BodyText"/>
        <w:rPr>
          <w:rFonts w:cs="Arial"/>
        </w:rPr>
      </w:pPr>
      <w:r>
        <w:lastRenderedPageBreak/>
        <w:t>The number -0.0151 is a number that has been derived to express the number hours of daylight that incorporates both the semi diameter and the refraction affects.</w:t>
      </w:r>
    </w:p>
    <w:p w14:paraId="0F111181" w14:textId="77777777" w:rsidR="002862D1" w:rsidRDefault="002862D1" w:rsidP="002862D1">
      <w:pPr>
        <w:pStyle w:val="BodyText"/>
        <w:rPr>
          <w:rFonts w:cs="Arial"/>
        </w:rPr>
      </w:pPr>
      <w:r>
        <w:t xml:space="preserve">The sun's declination ranges between 23.45° S  (-23.45°) and 23.45° N (+23.45°). </w:t>
      </w:r>
      <w:r w:rsidR="0065161C">
        <w:t xml:space="preserve"> </w:t>
      </w:r>
      <w:r>
        <w:t xml:space="preserve">The day with the largest number of hours of darkness occurs on the date of the winter solstice. </w:t>
      </w:r>
      <w:r w:rsidR="0065161C">
        <w:t xml:space="preserve"> </w:t>
      </w:r>
      <w:r>
        <w:t xml:space="preserve">The declination on the date of the northern hemisphere's winter solstice is 23.45° S (-23.45°). </w:t>
      </w:r>
      <w:r w:rsidR="0065161C">
        <w:t xml:space="preserve"> </w:t>
      </w:r>
      <w:r>
        <w:t>The declination on the date of the southern hemisphere's winter solstice is 23.45° N (+23.45°).</w:t>
      </w:r>
    </w:p>
    <w:p w14:paraId="1CD932CB" w14:textId="77777777" w:rsidR="002862D1" w:rsidRDefault="002862D1" w:rsidP="002862D1">
      <w:pPr>
        <w:pStyle w:val="BodyText"/>
        <w:rPr>
          <w:rFonts w:cs="Arial"/>
        </w:rPr>
      </w:pPr>
      <w:r>
        <w:t>The sun's declination (D) in degrees can be approximated as:</w:t>
      </w:r>
    </w:p>
    <w:p w14:paraId="537E60AC" w14:textId="77777777" w:rsidR="002862D1" w:rsidRDefault="002862D1" w:rsidP="002862D1">
      <w:pPr>
        <w:pStyle w:val="BodyText2"/>
        <w:tabs>
          <w:tab w:val="left" w:pos="4253"/>
        </w:tabs>
        <w:rPr>
          <w:rFonts w:cs="Arial"/>
          <w:lang w:val="nb-NO"/>
        </w:rPr>
      </w:pPr>
      <w:r>
        <w:rPr>
          <w:lang w:val="nb-NO"/>
        </w:rPr>
        <w:t>D = 23.45 sin(1.008(n-80</w:t>
      </w:r>
      <w:r>
        <w:rPr>
          <w:i/>
          <w:iCs/>
          <w:lang w:val="nb-NO"/>
        </w:rPr>
        <w:t>))</w:t>
      </w:r>
      <w:r>
        <w:rPr>
          <w:lang w:val="nb-NO"/>
        </w:rPr>
        <w:t xml:space="preserve"> </w:t>
      </w:r>
      <w:r>
        <w:rPr>
          <w:lang w:val="nb-NO"/>
        </w:rPr>
        <w:tab/>
        <w:t>for n = 1 - 80</w:t>
      </w:r>
    </w:p>
    <w:p w14:paraId="324F98E7" w14:textId="77777777" w:rsidR="002862D1" w:rsidRDefault="002862D1" w:rsidP="002862D1">
      <w:pPr>
        <w:pStyle w:val="BodyText2"/>
        <w:tabs>
          <w:tab w:val="left" w:pos="4253"/>
        </w:tabs>
        <w:rPr>
          <w:rFonts w:cs="Arial"/>
          <w:lang w:val="nb-NO"/>
        </w:rPr>
      </w:pPr>
      <w:r>
        <w:rPr>
          <w:lang w:val="nb-NO"/>
        </w:rPr>
        <w:t>D = 23.45 sin(0.965(n-80</w:t>
      </w:r>
      <w:r>
        <w:rPr>
          <w:i/>
          <w:iCs/>
          <w:lang w:val="nb-NO"/>
        </w:rPr>
        <w:t>))</w:t>
      </w:r>
      <w:r>
        <w:rPr>
          <w:rFonts w:cs="Arial"/>
          <w:lang w:val="nb-NO"/>
        </w:rPr>
        <w:tab/>
      </w:r>
      <w:r>
        <w:rPr>
          <w:lang w:val="nb-NO"/>
        </w:rPr>
        <w:t>for n = 81 - 266</w:t>
      </w:r>
      <w:r>
        <w:rPr>
          <w:lang w:val="nb-NO"/>
        </w:rPr>
        <w:tab/>
      </w:r>
    </w:p>
    <w:p w14:paraId="32A99768" w14:textId="77777777" w:rsidR="002862D1" w:rsidRDefault="002862D1" w:rsidP="002862D1">
      <w:pPr>
        <w:pStyle w:val="BodyText2"/>
        <w:tabs>
          <w:tab w:val="left" w:pos="4253"/>
        </w:tabs>
        <w:rPr>
          <w:rFonts w:cs="Arial"/>
        </w:rPr>
      </w:pPr>
      <w:r>
        <w:t>D = -23.45 sin(0.975(n-266</w:t>
      </w:r>
      <w:r>
        <w:rPr>
          <w:i/>
          <w:iCs/>
        </w:rPr>
        <w:t>))</w:t>
      </w:r>
      <w:r>
        <w:rPr>
          <w:i/>
          <w:iCs/>
        </w:rPr>
        <w:tab/>
      </w:r>
      <w:r>
        <w:t>for n = 267 - 365</w:t>
      </w:r>
    </w:p>
    <w:p w14:paraId="2F22412E" w14:textId="77777777" w:rsidR="002862D1" w:rsidRDefault="002862D1" w:rsidP="002862D1">
      <w:pPr>
        <w:pStyle w:val="BodyText"/>
        <w:rPr>
          <w:rFonts w:cs="Arial"/>
        </w:rPr>
      </w:pPr>
      <w:r>
        <w:t>Where n is the Julian date and all calculations are done in degrees.</w:t>
      </w:r>
    </w:p>
    <w:p w14:paraId="502B57BA" w14:textId="77777777" w:rsidR="002862D1" w:rsidRDefault="002862D1" w:rsidP="002862D1">
      <w:pPr>
        <w:pStyle w:val="BodyText"/>
        <w:rPr>
          <w:rFonts w:cs="Arial"/>
        </w:rPr>
      </w:pPr>
      <w:r>
        <w:t>For latitudes greater than 65.6° the</w:t>
      </w:r>
      <w:ins w:id="816" w:author="Peter Dobson" w:date="2016-04-13T16:45:00Z">
        <w:r w:rsidR="006051AA">
          <w:t xml:space="preserve"> term</w:t>
        </w:r>
      </w:ins>
      <w:r>
        <w:t>:</w:t>
      </w:r>
    </w:p>
    <w:p w14:paraId="29D1687E" w14:textId="77777777" w:rsidR="002862D1" w:rsidRDefault="00A805BB" w:rsidP="002862D1">
      <w:pPr>
        <w:pStyle w:val="BodyText"/>
        <w:rPr>
          <w:rFonts w:cs="Arial"/>
        </w:rPr>
      </w:pPr>
      <w:r>
        <w:rPr>
          <w:noProof/>
          <w:lang w:val="en-US"/>
        </w:rPr>
        <w:object w:dxaOrig="1440" w:dyaOrig="1440" w14:anchorId="6E478EB5">
          <v:shape id="_x0000_s1431" type="#_x0000_t75" style="position:absolute;left:0;text-align:left;margin-left:78.2pt;margin-top:16.25pt;width:141pt;height:36pt;z-index:251610112" o:allowincell="f">
            <v:imagedata r:id="rId23" o:title=""/>
            <w10:wrap type="topAndBottom"/>
            <w10:anchorlock/>
          </v:shape>
          <o:OLEObject Type="Embed" ProgID="Equation.3" ShapeID="_x0000_s1431" DrawAspect="Content" ObjectID="_1522147543" r:id="rId24"/>
        </w:object>
      </w:r>
    </w:p>
    <w:p w14:paraId="61A26F28" w14:textId="77777777" w:rsidR="002862D1" w:rsidRDefault="002862D1" w:rsidP="002862D1">
      <w:pPr>
        <w:pStyle w:val="BodyText"/>
        <w:rPr>
          <w:rFonts w:cs="Arial"/>
        </w:rPr>
      </w:pPr>
      <w:del w:id="817" w:author="Peter Dobson" w:date="2016-04-13T16:45:00Z">
        <w:r w:rsidDel="006051AA">
          <w:delText xml:space="preserve">term </w:delText>
        </w:r>
      </w:del>
      <w:r>
        <w:t>in the H</w:t>
      </w:r>
      <w:r>
        <w:rPr>
          <w:rFonts w:ascii="d" w:hAnsi="d" w:cs="d"/>
          <w:vertAlign w:val="subscript"/>
        </w:rPr>
        <w:t>daylight</w:t>
      </w:r>
      <w:r>
        <w:rPr>
          <w:rFonts w:ascii="d" w:hAnsi="d" w:cs="d"/>
        </w:rPr>
        <w:t xml:space="preserve"> </w:t>
      </w:r>
      <w:r>
        <w:t xml:space="preserve">equations will be less than -1 for a portion of the year and greater than +1 for a different portion of the year. </w:t>
      </w:r>
      <w:r w:rsidR="0065161C">
        <w:t xml:space="preserve"> </w:t>
      </w:r>
      <w:r>
        <w:t xml:space="preserve">During these portions of the year </w:t>
      </w:r>
      <w:del w:id="818" w:author="Peter Dobson" w:date="2016-04-13T16:49:00Z">
        <w:r w:rsidDel="005E15FE">
          <w:delText xml:space="preserve">the above equations for </w:delText>
        </w:r>
      </w:del>
      <w:r>
        <w:t>H</w:t>
      </w:r>
      <w:r>
        <w:rPr>
          <w:vertAlign w:val="subscript"/>
        </w:rPr>
        <w:t xml:space="preserve">daylight </w:t>
      </w:r>
      <w:r>
        <w:t xml:space="preserve"> </w:t>
      </w:r>
      <w:ins w:id="819" w:author="Peter Dobson" w:date="2016-04-13T16:47:00Z">
        <w:r w:rsidR="005E15FE">
          <w:t>becomes as follows:</w:t>
        </w:r>
      </w:ins>
      <w:del w:id="820" w:author="Peter Dobson" w:date="2016-04-13T16:47:00Z">
        <w:r w:rsidDel="005E15FE">
          <w:delText>be used and instead, the following apply</w:delText>
        </w:r>
      </w:del>
      <w:r>
        <w:t>:</w:t>
      </w:r>
    </w:p>
    <w:p w14:paraId="2F8F3304" w14:textId="77777777" w:rsidR="002862D1" w:rsidRDefault="00A805BB" w:rsidP="002862D1">
      <w:pPr>
        <w:pStyle w:val="BodyText"/>
        <w:rPr>
          <w:rFonts w:cs="Arial"/>
        </w:rPr>
      </w:pPr>
      <w:r>
        <w:rPr>
          <w:noProof/>
          <w:lang w:val="en-US"/>
        </w:rPr>
        <w:object w:dxaOrig="1440" w:dyaOrig="1440" w14:anchorId="4A3AB369">
          <v:shape id="_x0000_s1432" type="#_x0000_t75" style="position:absolute;left:0;text-align:left;margin-left:75.2pt;margin-top:8.15pt;width:330.95pt;height:34pt;z-index:251611136">
            <v:imagedata r:id="rId25" o:title=""/>
            <w10:wrap type="topAndBottom"/>
            <w10:anchorlock/>
          </v:shape>
          <o:OLEObject Type="Embed" ProgID="Equation.3" ShapeID="_x0000_s1432" DrawAspect="Content" ObjectID="_1522147544" r:id="rId26"/>
        </w:object>
      </w:r>
    </w:p>
    <w:p w14:paraId="23A4DFFF" w14:textId="77777777" w:rsidR="002862D1" w:rsidRDefault="00A805BB" w:rsidP="002862D1">
      <w:pPr>
        <w:pStyle w:val="BodyText"/>
        <w:rPr>
          <w:rFonts w:cs="Arial"/>
        </w:rPr>
      </w:pPr>
      <w:r>
        <w:rPr>
          <w:noProof/>
          <w:lang w:val="en-US"/>
        </w:rPr>
        <w:object w:dxaOrig="1440" w:dyaOrig="1440" w14:anchorId="49018E26">
          <v:shape id="_x0000_s1433" type="#_x0000_t75" style="position:absolute;left:0;text-align:left;margin-left:74.2pt;margin-top:-.4pt;width:332pt;height:34pt;z-index:251612160">
            <v:imagedata r:id="rId27" o:title=""/>
            <w10:wrap type="topAndBottom"/>
            <w10:anchorlock/>
          </v:shape>
          <o:OLEObject Type="Embed" ProgID="Equation.3" ShapeID="_x0000_s1433" DrawAspect="Content" ObjectID="_1522147545" r:id="rId28"/>
        </w:object>
      </w:r>
      <w:r w:rsidR="002862D1">
        <w:t>The number of hours between sunset and sunrise, H</w:t>
      </w:r>
      <w:r w:rsidR="002862D1">
        <w:rPr>
          <w:vertAlign w:val="subscript"/>
        </w:rPr>
        <w:t>darkness</w:t>
      </w:r>
      <w:r w:rsidR="002862D1">
        <w:t xml:space="preserve">, can be readily calculated </w:t>
      </w:r>
    </w:p>
    <w:p w14:paraId="0731EE51" w14:textId="77777777" w:rsidR="002862D1" w:rsidDel="005E15FE" w:rsidRDefault="002862D1" w:rsidP="002862D1">
      <w:pPr>
        <w:pStyle w:val="BodyText"/>
        <w:rPr>
          <w:del w:id="821" w:author="Peter Dobson" w:date="2016-04-13T16:50:00Z"/>
          <w:rFonts w:cs="Arial"/>
        </w:rPr>
      </w:pPr>
    </w:p>
    <w:p w14:paraId="21904124" w14:textId="77777777" w:rsidR="002862D1" w:rsidRDefault="00A805BB" w:rsidP="002862D1">
      <w:pPr>
        <w:pStyle w:val="BodyText"/>
        <w:rPr>
          <w:rStyle w:val="CommentReference"/>
          <w:rFonts w:cs="Arial"/>
        </w:rPr>
      </w:pPr>
      <w:r>
        <w:rPr>
          <w:noProof/>
          <w:lang w:val="en-US"/>
        </w:rPr>
        <w:object w:dxaOrig="1440" w:dyaOrig="1440" w14:anchorId="5BB71AD3">
          <v:shape id="_x0000_s1434" type="#_x0000_t75" style="position:absolute;left:0;text-align:left;margin-left:74.8pt;margin-top:31.35pt;width:102pt;height:15pt;z-index:251613184">
            <v:imagedata r:id="rId29" o:title=""/>
            <w10:wrap type="topAndBottom"/>
            <w10:anchorlock/>
          </v:shape>
          <o:OLEObject Type="Embed" ProgID="Equation.3" ShapeID="_x0000_s1434" DrawAspect="Content" ObjectID="_1522147546" r:id="rId30"/>
        </w:object>
      </w:r>
      <w:r w:rsidR="002862D1">
        <w:t>using H</w:t>
      </w:r>
      <w:r w:rsidR="002862D1">
        <w:rPr>
          <w:rStyle w:val="CommentReference"/>
        </w:rPr>
        <w:t xml:space="preserve">daylight: </w:t>
      </w:r>
    </w:p>
    <w:p w14:paraId="361FBFE5" w14:textId="77777777" w:rsidR="002862D1" w:rsidRDefault="002862D1" w:rsidP="002862D1">
      <w:pPr>
        <w:pStyle w:val="BodyText"/>
        <w:rPr>
          <w:rFonts w:cs="Arial"/>
        </w:rPr>
      </w:pPr>
    </w:p>
    <w:p w14:paraId="7B118868" w14:textId="77777777" w:rsidR="002862D1" w:rsidRDefault="002862D1" w:rsidP="002862D1">
      <w:pPr>
        <w:pStyle w:val="BodyText"/>
        <w:rPr>
          <w:rFonts w:cs="Arial"/>
        </w:rPr>
      </w:pPr>
      <w:r>
        <w:t>Example: To find the maximum daily load for a cyclic load of 1 watt that operates at night, having a character of 3 seconds ON and 3 seconds OFF at 42 degrees N latitude, proceed as follows:</w:t>
      </w:r>
    </w:p>
    <w:p w14:paraId="6AAB0446" w14:textId="77777777" w:rsidR="002862D1" w:rsidRDefault="002862D1" w:rsidP="002862D1">
      <w:pPr>
        <w:pStyle w:val="BodyText"/>
        <w:rPr>
          <w:rFonts w:cs="Arial"/>
        </w:rPr>
      </w:pPr>
      <w:r>
        <w:t>Since the load operates at night, the greatest daily load occurs at the time of the winter solstice when the sun's declination is -23.45°: D=-23.45°</w:t>
      </w:r>
    </w:p>
    <w:p w14:paraId="3DCFF36E" w14:textId="77777777" w:rsidR="002862D1" w:rsidRDefault="00A805BB" w:rsidP="002862D1">
      <w:pPr>
        <w:pStyle w:val="BodyText"/>
        <w:rPr>
          <w:rFonts w:cs="Arial"/>
        </w:rPr>
      </w:pPr>
      <w:r>
        <w:rPr>
          <w:noProof/>
          <w:lang w:val="en-US"/>
        </w:rPr>
        <w:object w:dxaOrig="1440" w:dyaOrig="1440" w14:anchorId="1A8CF462">
          <v:shape id="_x0000_s1437" type="#_x0000_t75" style="position:absolute;left:0;text-align:left;margin-left:75.4pt;margin-top:148.25pt;width:316pt;height:31pt;z-index:251616256">
            <v:imagedata r:id="rId31" o:title=""/>
            <w10:wrap type="topAndBottom"/>
            <w10:anchorlock/>
          </v:shape>
          <o:OLEObject Type="Embed" ProgID="Equation.3" ShapeID="_x0000_s1437" DrawAspect="Content" ObjectID="_1522147547" r:id="rId32"/>
        </w:object>
      </w:r>
      <w:r>
        <w:rPr>
          <w:noProof/>
          <w:lang w:val="en-US"/>
        </w:rPr>
        <w:object w:dxaOrig="1440" w:dyaOrig="1440" w14:anchorId="2C882460">
          <v:shape id="_x0000_s1436" type="#_x0000_t75" style="position:absolute;left:0;text-align:left;margin-left:74.8pt;margin-top:90.05pt;width:225pt;height:16pt;z-index:251615232">
            <v:imagedata r:id="rId33" o:title=""/>
            <w10:wrap type="topAndBottom"/>
            <w10:anchorlock/>
          </v:shape>
          <o:OLEObject Type="Embed" ProgID="Equation.3" ShapeID="_x0000_s1436" DrawAspect="Content" ObjectID="_1522147548" r:id="rId34"/>
        </w:object>
      </w:r>
      <w:r w:rsidR="002862D1">
        <w:t>Electing to perform all calculations in degrees:</w:t>
      </w:r>
    </w:p>
    <w:p w14:paraId="6DBAA26B" w14:textId="77777777" w:rsidR="002862D1" w:rsidRDefault="00A805BB" w:rsidP="002862D1">
      <w:pPr>
        <w:pStyle w:val="BodyText"/>
        <w:rPr>
          <w:rFonts w:cs="Arial"/>
        </w:rPr>
      </w:pPr>
      <w:r>
        <w:rPr>
          <w:noProof/>
          <w:lang w:val="en-US"/>
        </w:rPr>
        <w:object w:dxaOrig="1440" w:dyaOrig="1440" w14:anchorId="7DE8495E">
          <v:shape id="_x0000_s1435" type="#_x0000_t75" style="position:absolute;left:0;text-align:left;margin-left:75.2pt;margin-top:13.85pt;width:344pt;height:37pt;z-index:251614208" o:allowincell="f">
            <v:imagedata r:id="rId35" o:title=""/>
            <w10:wrap type="topAndBottom"/>
            <w10:anchorlock/>
          </v:shape>
          <o:OLEObject Type="Embed" ProgID="Equation.3" ShapeID="_x0000_s1435" DrawAspect="Content" ObjectID="_1522147549" r:id="rId36"/>
        </w:object>
      </w:r>
    </w:p>
    <w:p w14:paraId="2BF5CC72" w14:textId="77777777" w:rsidR="00053168" w:rsidRDefault="00053168" w:rsidP="002862D1">
      <w:pPr>
        <w:pStyle w:val="BodyText"/>
      </w:pPr>
    </w:p>
    <w:p w14:paraId="0FB108B5" w14:textId="77777777" w:rsidR="002862D1" w:rsidRDefault="002862D1" w:rsidP="002862D1">
      <w:pPr>
        <w:pStyle w:val="BodyText"/>
        <w:rPr>
          <w:rFonts w:cs="Arial"/>
        </w:rPr>
      </w:pPr>
      <w:r>
        <w:t>Therefore, the maximum daily load (E</w:t>
      </w:r>
      <w:r>
        <w:rPr>
          <w:vertAlign w:val="subscript"/>
        </w:rPr>
        <w:t>DL</w:t>
      </w:r>
      <w:r>
        <w:t>) is:</w:t>
      </w:r>
    </w:p>
    <w:p w14:paraId="15A7D2AF" w14:textId="77777777" w:rsidR="002862D1" w:rsidRDefault="002862D1" w:rsidP="002862D1">
      <w:pPr>
        <w:pStyle w:val="BodyText"/>
        <w:rPr>
          <w:rFonts w:cs="Arial"/>
        </w:rPr>
      </w:pPr>
    </w:p>
    <w:p w14:paraId="624A4FA0" w14:textId="77777777" w:rsidR="00053168" w:rsidRDefault="00053168" w:rsidP="002862D1">
      <w:pPr>
        <w:pStyle w:val="BodyText"/>
        <w:rPr>
          <w:rFonts w:cs="Arial"/>
        </w:rPr>
      </w:pPr>
      <w:r>
        <w:lastRenderedPageBreak/>
        <w:t>To find the daily load for the same cyclic load on February 14 proceed as follows:</w:t>
      </w:r>
    </w:p>
    <w:p w14:paraId="57DD94F9" w14:textId="77777777" w:rsidR="002862D1" w:rsidRDefault="00A805BB" w:rsidP="00053168">
      <w:pPr>
        <w:pStyle w:val="BodyText"/>
        <w:tabs>
          <w:tab w:val="left" w:pos="1560"/>
        </w:tabs>
        <w:rPr>
          <w:rFonts w:cs="Arial"/>
        </w:rPr>
      </w:pPr>
      <w:r>
        <w:rPr>
          <w:noProof/>
          <w:lang w:val="en-US"/>
        </w:rPr>
        <w:object w:dxaOrig="1440" w:dyaOrig="1440" w14:anchorId="53539AD3">
          <v:shape id="_x0000_s1438" type="#_x0000_t75" style="position:absolute;left:0;text-align:left;margin-left:72.65pt;margin-top:-24.85pt;width:358pt;height:16pt;z-index:251617280">
            <v:imagedata r:id="rId37" o:title=""/>
            <w10:wrap type="topAndBottom"/>
            <w10:anchorlock/>
          </v:shape>
          <o:OLEObject Type="Embed" ProgID="Equation.3" ShapeID="_x0000_s1438" DrawAspect="Content" ObjectID="_1522147550" r:id="rId38"/>
        </w:object>
      </w:r>
      <w:r w:rsidR="00053168">
        <w:t xml:space="preserve"> </w:t>
      </w:r>
      <w:r w:rsidR="00053168">
        <w:tab/>
      </w:r>
      <w:r w:rsidR="002862D1">
        <w:t>D = -13.54°</w:t>
      </w:r>
    </w:p>
    <w:p w14:paraId="6AA90B37" w14:textId="77777777" w:rsidR="002862D1" w:rsidRDefault="00053168" w:rsidP="002862D1">
      <w:pPr>
        <w:pStyle w:val="BodyText"/>
        <w:tabs>
          <w:tab w:val="left" w:pos="1683"/>
        </w:tabs>
        <w:rPr>
          <w:rFonts w:cs="Arial"/>
        </w:rPr>
      </w:pPr>
      <w:r>
        <w:br w:type="page"/>
      </w:r>
      <w:r w:rsidR="00A805BB">
        <w:rPr>
          <w:noProof/>
          <w:lang w:val="en-US"/>
        </w:rPr>
        <w:lastRenderedPageBreak/>
        <w:object w:dxaOrig="1440" w:dyaOrig="1440" w14:anchorId="49677E46">
          <v:shape id="_x0000_s1439" type="#_x0000_t75" style="position:absolute;left:0;text-align:left;margin-left:89.45pt;margin-top:29.5pt;width:350pt;height:38pt;z-index:251618304">
            <v:imagedata r:id="rId39" o:title=""/>
            <w10:wrap type="topAndBottom"/>
            <w10:anchorlock/>
          </v:shape>
          <o:OLEObject Type="Embed" ProgID="Equation.3" ShapeID="_x0000_s1439" DrawAspect="Content" ObjectID="_1522147551" r:id="rId40"/>
        </w:object>
      </w:r>
      <w:r w:rsidR="002862D1">
        <w:t>Again electing to perform all calculations in degrees:</w:t>
      </w:r>
    </w:p>
    <w:p w14:paraId="7220395C" w14:textId="77777777" w:rsidR="002862D1" w:rsidRDefault="00A805BB" w:rsidP="002862D1">
      <w:pPr>
        <w:pStyle w:val="BodyText"/>
        <w:rPr>
          <w:rFonts w:cs="Arial"/>
        </w:rPr>
      </w:pPr>
      <w:r>
        <w:rPr>
          <w:noProof/>
          <w:lang w:val="en-US"/>
        </w:rPr>
        <w:object w:dxaOrig="1440" w:dyaOrig="1440" w14:anchorId="2264134E">
          <v:shape id="_x0000_s1440" type="#_x0000_t75" style="position:absolute;left:0;text-align:left;margin-left:87.95pt;margin-top:58.25pt;width:229.95pt;height:16pt;z-index:251619328">
            <v:imagedata r:id="rId41" o:title=""/>
            <w10:wrap type="topAndBottom"/>
            <w10:anchorlock/>
          </v:shape>
          <o:OLEObject Type="Embed" ProgID="Equation.3" ShapeID="_x0000_s1440" DrawAspect="Content" ObjectID="_1522147552" r:id="rId42"/>
        </w:object>
      </w:r>
    </w:p>
    <w:p w14:paraId="59456C57" w14:textId="77777777" w:rsidR="002862D1" w:rsidRDefault="00A805BB" w:rsidP="002862D1">
      <w:pPr>
        <w:pStyle w:val="BodyText"/>
        <w:rPr>
          <w:rFonts w:cs="Arial"/>
        </w:rPr>
      </w:pPr>
      <w:r>
        <w:rPr>
          <w:noProof/>
          <w:lang w:val="en-US"/>
        </w:rPr>
        <w:object w:dxaOrig="1440" w:dyaOrig="1440" w14:anchorId="744562F0">
          <v:shape id="_x0000_s1441" type="#_x0000_t75" style="position:absolute;left:0;text-align:left;margin-left:93.5pt;margin-top:33.35pt;width:316pt;height:31pt;z-index:251620352">
            <v:imagedata r:id="rId43" o:title=""/>
            <w10:wrap type="topAndBottom"/>
            <w10:anchorlock/>
          </v:shape>
          <o:OLEObject Type="Embed" ProgID="Equation.3" ShapeID="_x0000_s1441" DrawAspect="Content" ObjectID="_1522147553" r:id="rId44"/>
        </w:object>
      </w:r>
      <w:r w:rsidR="002862D1">
        <w:t>Therefore, the daily load is:</w:t>
      </w:r>
    </w:p>
    <w:p w14:paraId="575A316D" w14:textId="77777777" w:rsidR="002862D1" w:rsidRDefault="002862D1" w:rsidP="002862D1">
      <w:pPr>
        <w:pStyle w:val="BodyText"/>
        <w:rPr>
          <w:rFonts w:cs="Arial"/>
        </w:rPr>
      </w:pPr>
    </w:p>
    <w:p w14:paraId="3A270B0C" w14:textId="77777777" w:rsidR="000B0D3E" w:rsidRDefault="000B0D3E">
      <w:pPr>
        <w:pStyle w:val="Heading3"/>
        <w:rPr>
          <w:ins w:id="822" w:author="Peter Dobson" w:date="2016-04-13T17:03:00Z"/>
        </w:rPr>
        <w:pPrChange w:id="823" w:author="Peter Dobson" w:date="2016-04-13T17:04:00Z">
          <w:pPr>
            <w:pStyle w:val="BodyText"/>
          </w:pPr>
        </w:pPrChange>
      </w:pPr>
      <w:ins w:id="824" w:author="Peter Dobson" w:date="2016-04-13T17:03:00Z">
        <w:r>
          <w:t>Modifiers to H</w:t>
        </w:r>
        <w:r w:rsidRPr="000B0D3E">
          <w:rPr>
            <w:vertAlign w:val="subscript"/>
            <w:rPrChange w:id="825" w:author="Peter Dobson" w:date="2016-04-13T17:04:00Z">
              <w:rPr/>
            </w:rPrChange>
          </w:rPr>
          <w:t>darkness</w:t>
        </w:r>
      </w:ins>
    </w:p>
    <w:p w14:paraId="06DFAD25" w14:textId="77777777" w:rsidR="002862D1" w:rsidRDefault="002862D1" w:rsidP="002862D1">
      <w:pPr>
        <w:pStyle w:val="BodyText"/>
        <w:rPr>
          <w:ins w:id="826" w:author="Peter Dobson" w:date="2016-04-13T17:09:00Z"/>
        </w:rPr>
      </w:pPr>
      <w:r>
        <w:t xml:space="preserve">This is a theoretical figure </w:t>
      </w:r>
      <w:ins w:id="827" w:author="Peter Dobson" w:date="2016-04-13T16:59:00Z">
        <w:r w:rsidR="000B0D3E">
          <w:t xml:space="preserve">of when </w:t>
        </w:r>
      </w:ins>
      <w:del w:id="828" w:author="Peter Dobson" w:date="2016-04-13T16:59:00Z">
        <w:r w:rsidDel="000B0D3E">
          <w:delText xml:space="preserve">with </w:delText>
        </w:r>
      </w:del>
      <w:r>
        <w:t>the Aids to Navigation switched on and off</w:t>
      </w:r>
      <w:ins w:id="829" w:author="Peter Dobson" w:date="2016-04-13T16:59:00Z">
        <w:r w:rsidR="000B0D3E">
          <w:t>, however in practice this is achieved</w:t>
        </w:r>
      </w:ins>
      <w:r>
        <w:t xml:space="preserve"> with a photocell.  </w:t>
      </w:r>
      <w:ins w:id="830" w:author="Peter Dobson" w:date="2016-04-13T16:59:00Z">
        <w:r w:rsidR="000B0D3E">
          <w:t xml:space="preserve">Therefore, </w:t>
        </w:r>
      </w:ins>
      <w:del w:id="831" w:author="Peter Dobson" w:date="2016-04-13T16:59:00Z">
        <w:r w:rsidDel="000B0D3E">
          <w:delText>T</w:delText>
        </w:r>
      </w:del>
      <w:ins w:id="832" w:author="Peter Dobson" w:date="2016-04-13T16:59:00Z">
        <w:r w:rsidR="000B0D3E">
          <w:t>t</w:t>
        </w:r>
      </w:ins>
      <w:r>
        <w:t>he real figure could exceed this value</w:t>
      </w:r>
      <w:ins w:id="833" w:author="Peter Dobson" w:date="2016-04-13T17:00:00Z">
        <w:r w:rsidR="000B0D3E">
          <w:t>, subject to</w:t>
        </w:r>
      </w:ins>
      <w:del w:id="834" w:author="Peter Dobson" w:date="2016-04-13T17:00:00Z">
        <w:r w:rsidDel="000B0D3E">
          <w:delText xml:space="preserve"> according to</w:delText>
        </w:r>
      </w:del>
      <w:r>
        <w:t xml:space="preserve"> climatic conditions, local conditions, shading and photocell adjustment.  To </w:t>
      </w:r>
      <w:ins w:id="835" w:author="Peter Dobson" w:date="2016-04-13T17:07:00Z">
        <w:r w:rsidR="003A32AC">
          <w:t>account</w:t>
        </w:r>
      </w:ins>
      <w:del w:id="836" w:author="Peter Dobson" w:date="2016-04-13T17:07:00Z">
        <w:r w:rsidDel="003A32AC">
          <w:delText>avoid</w:delText>
        </w:r>
      </w:del>
      <w:ins w:id="837" w:author="Peter Dobson" w:date="2016-04-13T17:07:00Z">
        <w:r w:rsidR="003A32AC">
          <w:t xml:space="preserve"> for</w:t>
        </w:r>
      </w:ins>
      <w:r>
        <w:t xml:space="preserve"> these variations, particularly at high latitudes, </w:t>
      </w:r>
      <w:del w:id="838" w:author="Peter Dobson" w:date="2016-04-13T17:08:00Z">
        <w:r w:rsidDel="003A32AC">
          <w:delText>actual measurement with a clock-driven data logger o</w:delText>
        </w:r>
        <w:r w:rsidR="0065161C" w:rsidDel="003A32AC">
          <w:delText>f when the Aid</w:delText>
        </w:r>
        <w:r w:rsidDel="003A32AC">
          <w:delText xml:space="preserve"> to Navigation is turned on and off is recommended, or </w:delText>
        </w:r>
      </w:del>
      <w:r>
        <w:t xml:space="preserve">a safety factor may be </w:t>
      </w:r>
      <w:del w:id="839" w:author="Peter Dobson" w:date="2016-04-13T17:08:00Z">
        <w:r w:rsidDel="003A32AC">
          <w:delText xml:space="preserve">added </w:delText>
        </w:r>
      </w:del>
      <w:ins w:id="840" w:author="Peter Dobson" w:date="2016-04-13T17:08:00Z">
        <w:r w:rsidR="003A32AC">
          <w:t xml:space="preserve">applied </w:t>
        </w:r>
      </w:ins>
      <w:r>
        <w:t>to the equation.</w:t>
      </w:r>
      <w:ins w:id="841" w:author="Peter Dobson" w:date="2016-04-13T17:08:00Z">
        <w:r w:rsidR="003A32AC">
          <w:t xml:space="preserve"> Such</w:t>
        </w:r>
      </w:ins>
      <w:ins w:id="842" w:author="Peter Dobson" w:date="2016-04-13T17:09:00Z">
        <w:r w:rsidR="003A32AC">
          <w:t xml:space="preserve"> modifiers are:</w:t>
        </w:r>
      </w:ins>
    </w:p>
    <w:p w14:paraId="4E02197D" w14:textId="77777777" w:rsidR="003A32AC" w:rsidRDefault="003A32AC" w:rsidP="002862D1">
      <w:pPr>
        <w:pStyle w:val="BodyText"/>
        <w:rPr>
          <w:rFonts w:cs="Arial"/>
        </w:rPr>
      </w:pPr>
      <w:ins w:id="843" w:author="Peter Dobson" w:date="2016-04-13T17:09:00Z">
        <w:r>
          <w:tab/>
        </w:r>
        <w:r w:rsidRPr="003A32AC">
          <w:rPr>
            <w:highlight w:val="yellow"/>
            <w:rPrChange w:id="844" w:author="Peter Dobson" w:date="2016-04-13T17:11:00Z">
              <w:rPr/>
            </w:rPrChange>
          </w:rPr>
          <w:t>The addition of an hour to exten</w:t>
        </w:r>
      </w:ins>
      <w:ins w:id="845" w:author="Peter Dobson" w:date="2016-04-13T17:10:00Z">
        <w:r w:rsidRPr="003A32AC">
          <w:rPr>
            <w:highlight w:val="yellow"/>
            <w:rPrChange w:id="846" w:author="Peter Dobson" w:date="2016-04-13T17:11:00Z">
              <w:rPr/>
            </w:rPrChange>
          </w:rPr>
          <w:t>d the calculated duration of the night</w:t>
        </w:r>
      </w:ins>
    </w:p>
    <w:p w14:paraId="4198C154" w14:textId="77777777" w:rsidR="002862D1" w:rsidRDefault="002862D1" w:rsidP="002862D1">
      <w:pPr>
        <w:rPr>
          <w:ins w:id="847" w:author="Peter Dobson" w:date="2016-04-13T17:01:00Z"/>
        </w:rPr>
      </w:pPr>
      <w:r>
        <w:t>Note: Further details on H</w:t>
      </w:r>
      <w:r>
        <w:rPr>
          <w:vertAlign w:val="subscript"/>
        </w:rPr>
        <w:t>daylight</w:t>
      </w:r>
      <w:r>
        <w:t xml:space="preserve"> equation are given in the </w:t>
      </w:r>
      <w:ins w:id="848" w:author="Peter Dobson" w:date="2016-04-13T17:12:00Z">
        <w:r w:rsidR="003A32AC">
          <w:fldChar w:fldCharType="begin"/>
        </w:r>
        <w:r w:rsidR="003A32AC">
          <w:instrText xml:space="preserve"> REF _Ref448330878 \n \h </w:instrText>
        </w:r>
      </w:ins>
      <w:r w:rsidR="003A32AC">
        <w:fldChar w:fldCharType="separate"/>
      </w:r>
      <w:ins w:id="849" w:author="Peter Dobson" w:date="2016-04-13T17:12:00Z">
        <w:r w:rsidR="003A32AC">
          <w:t>ANNEX 1</w:t>
        </w:r>
        <w:r w:rsidR="003A32AC">
          <w:fldChar w:fldCharType="end"/>
        </w:r>
      </w:ins>
      <w:del w:id="850" w:author="Peter Dobson" w:date="2016-04-13T17:12:00Z">
        <w:r w:rsidDel="003A32AC">
          <w:delText>addendum</w:delText>
        </w:r>
      </w:del>
      <w:r>
        <w:t>.</w:t>
      </w:r>
    </w:p>
    <w:p w14:paraId="1C3D8318" w14:textId="77777777" w:rsidR="000B0D3E" w:rsidDel="003A32AC" w:rsidRDefault="000B0D3E" w:rsidP="002862D1">
      <w:pPr>
        <w:rPr>
          <w:del w:id="851" w:author="Peter Dobson" w:date="2016-04-13T17:12:00Z"/>
        </w:rPr>
      </w:pPr>
    </w:p>
    <w:p w14:paraId="7EDADF72" w14:textId="77777777" w:rsidR="009B67EB" w:rsidRDefault="009B67EB">
      <w:pPr>
        <w:pStyle w:val="Heading2"/>
        <w:rPr>
          <w:ins w:id="852" w:author="Peter Dobson" w:date="2016-04-13T10:20:00Z"/>
        </w:rPr>
        <w:pPrChange w:id="853" w:author="Peter Dobson" w:date="2016-04-13T10:19:00Z">
          <w:pPr>
            <w:pStyle w:val="Heading1"/>
          </w:pPr>
        </w:pPrChange>
      </w:pPr>
      <w:bookmarkStart w:id="854" w:name="_Toc224993437"/>
      <w:bookmarkStart w:id="855" w:name="_Toc224993466"/>
      <w:bookmarkStart w:id="856" w:name="_Toc225672826"/>
      <w:bookmarkStart w:id="857" w:name="_Toc448306009"/>
      <w:ins w:id="858" w:author="Peter Dobson" w:date="2016-04-13T10:19:00Z">
        <w:r>
          <w:t>On Demand Loads</w:t>
        </w:r>
      </w:ins>
    </w:p>
    <w:p w14:paraId="2DBB0D4E" w14:textId="77777777" w:rsidR="00A66A15" w:rsidRDefault="00A66A15">
      <w:pPr>
        <w:pStyle w:val="BodyText"/>
        <w:rPr>
          <w:ins w:id="859" w:author="Peter Dobson" w:date="2016-04-13T10:21:00Z"/>
        </w:rPr>
        <w:pPrChange w:id="860" w:author="Peter Dobson" w:date="2016-04-13T10:20:00Z">
          <w:pPr>
            <w:pStyle w:val="Heading1"/>
          </w:pPr>
        </w:pPrChange>
      </w:pPr>
      <w:ins w:id="861" w:author="Peter Dobson" w:date="2016-04-13T10:21:00Z">
        <w:r>
          <w:t>Illumination of towers via AIS or VHF</w:t>
        </w:r>
      </w:ins>
    </w:p>
    <w:p w14:paraId="7BFA2A98" w14:textId="77777777" w:rsidR="00A66A15" w:rsidRPr="00C12BA9" w:rsidRDefault="00A66A15">
      <w:pPr>
        <w:pStyle w:val="BodyText"/>
        <w:rPr>
          <w:ins w:id="862" w:author="Peter Dobson" w:date="2016-04-13T10:19:00Z"/>
        </w:rPr>
        <w:pPrChange w:id="863" w:author="Peter Dobson" w:date="2016-04-13T10:20:00Z">
          <w:pPr>
            <w:pStyle w:val="Heading1"/>
          </w:pPr>
        </w:pPrChange>
      </w:pPr>
      <w:ins w:id="864" w:author="Peter Dobson" w:date="2016-04-13T10:21:00Z">
        <w:r>
          <w:t xml:space="preserve">On demand </w:t>
        </w:r>
      </w:ins>
      <w:ins w:id="865" w:author="Peter Dobson" w:date="2016-04-13T10:22:00Z">
        <w:r>
          <w:t>lanterns via SMS or VHF</w:t>
        </w:r>
      </w:ins>
    </w:p>
    <w:p w14:paraId="47411170" w14:textId="77777777" w:rsidR="00053168" w:rsidRDefault="00053168" w:rsidP="00053168">
      <w:pPr>
        <w:pStyle w:val="Heading1"/>
      </w:pPr>
      <w:r>
        <w:t>Actual Loads</w:t>
      </w:r>
      <w:bookmarkEnd w:id="854"/>
      <w:bookmarkEnd w:id="855"/>
      <w:bookmarkEnd w:id="856"/>
      <w:bookmarkEnd w:id="857"/>
    </w:p>
    <w:p w14:paraId="2646D838" w14:textId="77777777" w:rsidR="00053168" w:rsidRDefault="00053168" w:rsidP="00053168">
      <w:pPr>
        <w:pStyle w:val="Heading2"/>
      </w:pPr>
      <w:bookmarkStart w:id="866" w:name="_Ref224990137"/>
      <w:bookmarkStart w:id="867" w:name="_Toc224993438"/>
      <w:bookmarkStart w:id="868" w:name="_Toc224993467"/>
      <w:bookmarkStart w:id="869" w:name="_Toc225672827"/>
      <w:bookmarkStart w:id="870" w:name="_Toc448306010"/>
      <w:r>
        <w:t>Incandescent Light Sources</w:t>
      </w:r>
      <w:bookmarkEnd w:id="866"/>
      <w:bookmarkEnd w:id="867"/>
      <w:bookmarkEnd w:id="868"/>
      <w:bookmarkEnd w:id="869"/>
      <w:bookmarkEnd w:id="870"/>
    </w:p>
    <w:p w14:paraId="06E1B0B8" w14:textId="77777777" w:rsidR="00053168" w:rsidRDefault="00053168" w:rsidP="00053168">
      <w:pPr>
        <w:pStyle w:val="BodyText"/>
        <w:rPr>
          <w:rFonts w:cs="Arial"/>
        </w:rPr>
      </w:pPr>
      <w:r w:rsidRPr="00102F61">
        <w:t xml:space="preserve">NOTE: Under Light Sources, only Lamps are discussed, LED’s are discussed in section </w:t>
      </w:r>
      <w:r w:rsidRPr="00102F61">
        <w:fldChar w:fldCharType="begin"/>
      </w:r>
      <w:r w:rsidRPr="00102F61">
        <w:instrText xml:space="preserve"> REF _Ref224997503 \r \h  \* MERGEFORMAT </w:instrText>
      </w:r>
      <w:r w:rsidRPr="00102F61">
        <w:fldChar w:fldCharType="separate"/>
      </w:r>
      <w:r w:rsidR="0050355D">
        <w:rPr>
          <w:cs/>
        </w:rPr>
        <w:t>‎</w:t>
      </w:r>
      <w:r w:rsidR="0050355D">
        <w:t>5.2</w:t>
      </w:r>
      <w:r w:rsidRPr="00102F61">
        <w:fldChar w:fldCharType="end"/>
      </w:r>
      <w:r w:rsidRPr="00102F61">
        <w:t>.</w:t>
      </w:r>
      <w:r w:rsidR="00564356">
        <w:t xml:space="preserve">  </w:t>
      </w:r>
      <w:r w:rsidRPr="00102F61">
        <w:t>The inclusion of other sources will need to be examined and if required calculation should be amended.</w:t>
      </w:r>
    </w:p>
    <w:p w14:paraId="1B452430" w14:textId="77777777" w:rsidR="00053168" w:rsidRDefault="00053168" w:rsidP="00053168">
      <w:pPr>
        <w:pStyle w:val="BodyText"/>
      </w:pPr>
      <w:r>
        <w:t>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Figure 1.</w:t>
      </w:r>
    </w:p>
    <w:p w14:paraId="468A18C2" w14:textId="77777777" w:rsidR="00053168" w:rsidRDefault="00053168" w:rsidP="00053168">
      <w:pPr>
        <w:pStyle w:val="BodyText"/>
        <w:rPr>
          <w:rFonts w:cs="Arial"/>
        </w:rPr>
      </w:pPr>
    </w:p>
    <w:p w14:paraId="3AE4A3B7" w14:textId="77777777" w:rsidR="00053168" w:rsidRDefault="00053168" w:rsidP="00053168">
      <w:pPr>
        <w:pStyle w:val="Figure"/>
      </w:pPr>
      <w:bookmarkStart w:id="871" w:name="_Toc225672420"/>
      <w:r>
        <w:t>Typical power of a flashed lamp</w:t>
      </w:r>
      <w:bookmarkEnd w:id="871"/>
    </w:p>
    <w:p w14:paraId="70698A21" w14:textId="77777777" w:rsidR="00053168" w:rsidRDefault="00A66A15" w:rsidP="00053168">
      <w:pPr>
        <w:pStyle w:val="BodyText"/>
        <w:rPr>
          <w:rFonts w:cs="Arial"/>
        </w:rPr>
      </w:pPr>
      <w:r>
        <w:rPr>
          <w:noProof/>
          <w:lang w:val="en-IE" w:eastAsia="en-IE"/>
        </w:rPr>
        <w:lastRenderedPageBreak/>
        <w:drawing>
          <wp:anchor distT="0" distB="0" distL="114300" distR="114300" simplePos="0" relativeHeight="251621376" behindDoc="0" locked="1" layoutInCell="1" allowOverlap="1" wp14:anchorId="323B9677" wp14:editId="3308328A">
            <wp:simplePos x="0" y="0"/>
            <wp:positionH relativeFrom="column">
              <wp:posOffset>1443355</wp:posOffset>
            </wp:positionH>
            <wp:positionV relativeFrom="paragraph">
              <wp:posOffset>-180340</wp:posOffset>
            </wp:positionV>
            <wp:extent cx="2760345" cy="2216150"/>
            <wp:effectExtent l="0" t="0" r="0" b="0"/>
            <wp:wrapTopAndBottom/>
            <wp:docPr id="418" name="Picture 286"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rsidR="00A805BB">
        <w:rPr>
          <w:noProof/>
          <w:lang w:val="en-US"/>
        </w:rPr>
        <w:object w:dxaOrig="1440" w:dyaOrig="1440" w14:anchorId="4D6712F4">
          <v:shape id="_x0000_s1443" type="#_x0000_t75" style="position:absolute;left:0;text-align:left;margin-left:89pt;margin-top:212.65pt;width:1in;height:15pt;z-index:251622400;mso-position-horizontal-relative:text;mso-position-vertical-relative:text">
            <v:imagedata r:id="rId46" o:title=""/>
            <w10:wrap type="topAndBottom"/>
            <w10:anchorlock/>
          </v:shape>
          <o:OLEObject Type="Embed" ProgID="Equation.3" ShapeID="_x0000_s1443" DrawAspect="Content" ObjectID="_1522147554" r:id="rId47"/>
        </w:object>
      </w:r>
      <w:r w:rsidR="00053168">
        <w:t xml:space="preserve">The area under the curve represents energy (E). </w:t>
      </w:r>
      <w:r w:rsidR="0065161C">
        <w:t xml:space="preserve"> </w:t>
      </w:r>
      <w:r w:rsidR="00053168">
        <w:t>The energy consumed during one flash (E</w:t>
      </w:r>
      <w:r w:rsidR="00053168">
        <w:rPr>
          <w:vertAlign w:val="subscript"/>
        </w:rPr>
        <w:t>1</w:t>
      </w:r>
      <w:r w:rsidR="00053168">
        <w:t>) can be divided into 2 parts:</w:t>
      </w:r>
    </w:p>
    <w:p w14:paraId="1BE50E59" w14:textId="77777777" w:rsidR="00053168" w:rsidRDefault="00053168" w:rsidP="00053168">
      <w:pPr>
        <w:pStyle w:val="BodyText"/>
        <w:rPr>
          <w:rFonts w:cs="Arial"/>
        </w:rPr>
      </w:pPr>
      <w:r>
        <w:t>Where:</w:t>
      </w:r>
    </w:p>
    <w:p w14:paraId="3D6437A3" w14:textId="77777777" w:rsidR="00053168" w:rsidRDefault="00053168" w:rsidP="00053168">
      <w:pPr>
        <w:pStyle w:val="BodyText"/>
        <w:ind w:left="720"/>
        <w:rPr>
          <w:rFonts w:cs="Arial"/>
        </w:rPr>
      </w:pPr>
      <w:r>
        <w:t>E</w:t>
      </w:r>
      <w:r>
        <w:rPr>
          <w:vertAlign w:val="subscript"/>
        </w:rPr>
        <w:t>1</w:t>
      </w:r>
      <w:r>
        <w:t xml:space="preserve"> is energy consumed during one flash.</w:t>
      </w:r>
    </w:p>
    <w:p w14:paraId="48B730BF" w14:textId="77777777" w:rsidR="00053168" w:rsidRDefault="00053168" w:rsidP="00053168">
      <w:pPr>
        <w:pStyle w:val="BodyText"/>
        <w:ind w:left="720"/>
        <w:rPr>
          <w:rFonts w:cs="Arial"/>
        </w:rPr>
      </w:pPr>
      <w:r>
        <w:t>E</w:t>
      </w:r>
      <w:r>
        <w:rPr>
          <w:vertAlign w:val="subscript"/>
        </w:rPr>
        <w:t>surge</w:t>
      </w:r>
      <w:r>
        <w:t xml:space="preserve"> is the portion of the consumed energy associated with the surge. </w:t>
      </w:r>
      <w:r w:rsidR="0065161C">
        <w:t xml:space="preserve"> </w:t>
      </w:r>
      <w:r>
        <w:t>This is represented by the upper area of the curve in Figure 1.</w:t>
      </w:r>
    </w:p>
    <w:p w14:paraId="36D5E2A2" w14:textId="77777777" w:rsidR="00053168" w:rsidRDefault="00053168" w:rsidP="00053168">
      <w:pPr>
        <w:pStyle w:val="BodyText"/>
        <w:ind w:left="720"/>
        <w:rPr>
          <w:rFonts w:cs="Arial"/>
        </w:rPr>
      </w:pPr>
      <w:r>
        <w:t>E</w:t>
      </w:r>
      <w:r>
        <w:rPr>
          <w:vertAlign w:val="subscript"/>
        </w:rPr>
        <w:t>ss</w:t>
      </w:r>
      <w:r>
        <w:t xml:space="preserve"> is the energy associated with </w:t>
      </w:r>
      <w:r>
        <w:rPr>
          <w:i/>
          <w:iCs/>
        </w:rPr>
        <w:t>steady state</w:t>
      </w:r>
      <w:r>
        <w:t xml:space="preserve"> power. </w:t>
      </w:r>
      <w:r w:rsidR="0065161C">
        <w:t xml:space="preserve"> </w:t>
      </w:r>
      <w:r>
        <w:t>This is represented by the rectangular area in Figure 1.</w:t>
      </w:r>
    </w:p>
    <w:p w14:paraId="4664331F" w14:textId="77777777" w:rsidR="00053168" w:rsidRDefault="00053168" w:rsidP="00053168">
      <w:pPr>
        <w:pStyle w:val="BodyText"/>
        <w:rPr>
          <w:rFonts w:cs="Arial"/>
        </w:rPr>
      </w:pPr>
      <w:r>
        <w:t>Consider E</w:t>
      </w:r>
      <w:r>
        <w:rPr>
          <w:vertAlign w:val="subscript"/>
        </w:rPr>
        <w:t>surge :</w:t>
      </w:r>
      <w:r>
        <w:t>for any given lamp E</w:t>
      </w:r>
      <w:r>
        <w:rPr>
          <w:vertAlign w:val="subscript"/>
        </w:rPr>
        <w:t>surge</w:t>
      </w:r>
      <w:r>
        <w:t xml:space="preserve"> can be considered a constant. </w:t>
      </w:r>
      <w:r w:rsidR="0065161C">
        <w:t xml:space="preserve"> </w:t>
      </w:r>
      <w:r>
        <w:t>A plot of the surge factor for common aids to navigation incandescent lamps in shown in Figure 2.</w:t>
      </w:r>
    </w:p>
    <w:p w14:paraId="0D0A170A" w14:textId="77777777" w:rsidR="00053168" w:rsidRDefault="00A66A15" w:rsidP="00053168">
      <w:pPr>
        <w:pStyle w:val="BodyText"/>
        <w:jc w:val="center"/>
        <w:rPr>
          <w:rFonts w:cs="Arial"/>
        </w:rPr>
      </w:pPr>
      <w:r>
        <w:rPr>
          <w:noProof/>
          <w:lang w:val="en-IE" w:eastAsia="en-IE"/>
        </w:rPr>
        <w:drawing>
          <wp:anchor distT="0" distB="0" distL="114300" distR="114300" simplePos="0" relativeHeight="251623424" behindDoc="0" locked="1" layoutInCell="0" allowOverlap="1" wp14:anchorId="5D086C06" wp14:editId="27250BC1">
            <wp:simplePos x="0" y="0"/>
            <wp:positionH relativeFrom="column">
              <wp:posOffset>1054100</wp:posOffset>
            </wp:positionH>
            <wp:positionV relativeFrom="paragraph">
              <wp:posOffset>242570</wp:posOffset>
            </wp:positionV>
            <wp:extent cx="3684905" cy="2490470"/>
            <wp:effectExtent l="0" t="0" r="0" b="0"/>
            <wp:wrapTopAndBottom/>
            <wp:docPr id="420" name="Picture 288"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14:sizeRelH relativeFrom="page">
              <wp14:pctWidth>0</wp14:pctWidth>
            </wp14:sizeRelH>
            <wp14:sizeRelV relativeFrom="page">
              <wp14:pctHeight>0</wp14:pctHeight>
            </wp14:sizeRelV>
          </wp:anchor>
        </w:drawing>
      </w:r>
    </w:p>
    <w:p w14:paraId="572287E3" w14:textId="77777777" w:rsidR="001A4B75" w:rsidRDefault="001A4B75" w:rsidP="001A4B75">
      <w:pPr>
        <w:pStyle w:val="Figure"/>
      </w:pPr>
      <w:bookmarkStart w:id="872" w:name="_Toc225672421"/>
      <w:r>
        <w:t>Surge Factor E</w:t>
      </w:r>
      <w:r w:rsidRPr="001A4B75">
        <w:rPr>
          <w:szCs w:val="22"/>
          <w:vertAlign w:val="subscript"/>
        </w:rPr>
        <w:t>surge</w:t>
      </w:r>
      <w:bookmarkEnd w:id="872"/>
    </w:p>
    <w:p w14:paraId="62C40493" w14:textId="77777777" w:rsidR="00053168" w:rsidRDefault="00053168" w:rsidP="00053168">
      <w:pPr>
        <w:pStyle w:val="BodyText"/>
        <w:ind w:left="720"/>
        <w:rPr>
          <w:rFonts w:cs="Arial"/>
        </w:rPr>
      </w:pPr>
      <w:r>
        <w:t>E</w:t>
      </w:r>
      <w:r>
        <w:rPr>
          <w:vertAlign w:val="subscript"/>
        </w:rPr>
        <w:t>surge</w:t>
      </w:r>
      <w:r>
        <w:t xml:space="preserve"> can be approximated by the following equation:</w:t>
      </w:r>
    </w:p>
    <w:p w14:paraId="14F077F0" w14:textId="77777777" w:rsidR="00053168" w:rsidRDefault="00053168" w:rsidP="00053168">
      <w:pPr>
        <w:pStyle w:val="BodyText"/>
        <w:ind w:left="720"/>
        <w:rPr>
          <w:rFonts w:cs="Arial"/>
        </w:rPr>
      </w:pPr>
      <w:r>
        <w:t>E</w:t>
      </w:r>
      <w:r>
        <w:rPr>
          <w:vertAlign w:val="subscript"/>
        </w:rPr>
        <w:t>surge</w:t>
      </w:r>
      <w:r>
        <w:t xml:space="preserve"> = 0.1019 x</w:t>
      </w:r>
      <w:r>
        <w:rPr>
          <w:vertAlign w:val="superscript"/>
        </w:rPr>
        <w:t>2</w:t>
      </w:r>
      <w:r>
        <w:t xml:space="preserve"> + 1.24x - 0.3341</w:t>
      </w:r>
    </w:p>
    <w:p w14:paraId="6835E151" w14:textId="77777777" w:rsidR="00053168" w:rsidRDefault="00053168" w:rsidP="00053168">
      <w:pPr>
        <w:pStyle w:val="BodyText"/>
        <w:rPr>
          <w:rFonts w:cs="Arial"/>
        </w:rPr>
      </w:pPr>
      <w:r>
        <w:t>Where:</w:t>
      </w:r>
    </w:p>
    <w:p w14:paraId="7611C3ED" w14:textId="77777777" w:rsidR="00053168" w:rsidRDefault="00053168" w:rsidP="00053168">
      <w:pPr>
        <w:pStyle w:val="BodyText"/>
        <w:ind w:left="720"/>
        <w:rPr>
          <w:rFonts w:cs="Arial"/>
        </w:rPr>
      </w:pPr>
      <w:r>
        <w:t>x is the lamp current in amps</w:t>
      </w:r>
    </w:p>
    <w:p w14:paraId="229663B2" w14:textId="77777777" w:rsidR="00053168" w:rsidRDefault="00053168" w:rsidP="00053168">
      <w:pPr>
        <w:pStyle w:val="BodyText"/>
        <w:ind w:left="720"/>
        <w:rPr>
          <w:rFonts w:cs="Arial"/>
        </w:rPr>
      </w:pPr>
      <w:r>
        <w:t>E</w:t>
      </w:r>
      <w:r>
        <w:rPr>
          <w:vertAlign w:val="subscript"/>
        </w:rPr>
        <w:t>surge</w:t>
      </w:r>
      <w:r>
        <w:t xml:space="preserve"> is in watts-seconds</w:t>
      </w:r>
    </w:p>
    <w:p w14:paraId="7E7B5C3B" w14:textId="77777777" w:rsidR="00053168" w:rsidRDefault="00A805BB" w:rsidP="00053168">
      <w:pPr>
        <w:pStyle w:val="BodyText"/>
        <w:rPr>
          <w:rFonts w:cs="Arial"/>
        </w:rPr>
      </w:pPr>
      <w:r>
        <w:rPr>
          <w:noProof/>
          <w:lang w:val="en-US"/>
        </w:rPr>
        <w:object w:dxaOrig="1440" w:dyaOrig="1440" w14:anchorId="418A084B">
          <v:shape id="_x0000_s1445" type="#_x0000_t75" style="position:absolute;left:0;text-align:left;margin-left:37.4pt;margin-top:30.7pt;width:75pt;height:13.95pt;z-index:251624448">
            <v:imagedata r:id="rId49" o:title=""/>
            <w10:wrap type="topAndBottom"/>
            <w10:anchorlock/>
          </v:shape>
          <o:OLEObject Type="Embed" ProgID="Equation.3" ShapeID="_x0000_s1445" DrawAspect="Content" ObjectID="_1522147555" r:id="rId50"/>
        </w:object>
      </w:r>
      <w:r w:rsidR="00053168">
        <w:t>Now consider E</w:t>
      </w:r>
      <w:r w:rsidR="00053168">
        <w:rPr>
          <w:vertAlign w:val="subscript"/>
        </w:rPr>
        <w:t>ss</w:t>
      </w:r>
      <w:r w:rsidR="00053168">
        <w:t xml:space="preserve"> :</w:t>
      </w:r>
    </w:p>
    <w:p w14:paraId="5D8E48F4" w14:textId="77777777" w:rsidR="00053168" w:rsidRDefault="00053168" w:rsidP="00053168">
      <w:pPr>
        <w:pStyle w:val="BodyText"/>
        <w:rPr>
          <w:rFonts w:cs="Arial"/>
        </w:rPr>
      </w:pPr>
      <w:r>
        <w:lastRenderedPageBreak/>
        <w:t>Where:</w:t>
      </w:r>
    </w:p>
    <w:p w14:paraId="3691ACDB" w14:textId="77777777" w:rsidR="00053168" w:rsidRDefault="00053168" w:rsidP="00053168">
      <w:pPr>
        <w:pStyle w:val="BodyText"/>
        <w:ind w:left="720"/>
        <w:rPr>
          <w:rFonts w:cs="Arial"/>
        </w:rPr>
      </w:pPr>
      <w:r>
        <w:t>P</w:t>
      </w:r>
      <w:r>
        <w:rPr>
          <w:vertAlign w:val="subscript"/>
        </w:rPr>
        <w:t>ss</w:t>
      </w:r>
      <w:r>
        <w:t xml:space="preserve"> is the lamp's steady state power requirements (watts)</w:t>
      </w:r>
    </w:p>
    <w:p w14:paraId="0DA11CD6" w14:textId="77777777" w:rsidR="00053168" w:rsidRDefault="00053168" w:rsidP="00053168">
      <w:pPr>
        <w:pStyle w:val="BodyText"/>
        <w:ind w:left="720"/>
        <w:rPr>
          <w:rFonts w:cs="Arial"/>
        </w:rPr>
      </w:pPr>
      <w:r>
        <w:t>T</w:t>
      </w:r>
      <w:r>
        <w:rPr>
          <w:vertAlign w:val="subscript"/>
        </w:rPr>
        <w:t>flash</w:t>
      </w:r>
      <w:r>
        <w:t xml:space="preserve"> is the flash length (s)</w:t>
      </w:r>
    </w:p>
    <w:p w14:paraId="78DBF7F5" w14:textId="77777777" w:rsidR="00053168" w:rsidRDefault="00053168" w:rsidP="00053168">
      <w:pPr>
        <w:pStyle w:val="BodyText"/>
        <w:ind w:left="720"/>
        <w:rPr>
          <w:rFonts w:cs="Arial"/>
        </w:rPr>
      </w:pPr>
      <w:r>
        <w:t>E</w:t>
      </w:r>
      <w:r>
        <w:rPr>
          <w:vertAlign w:val="subscript"/>
        </w:rPr>
        <w:t>ss</w:t>
      </w:r>
      <w:r>
        <w:t xml:space="preserve"> is in watts-seconds</w:t>
      </w:r>
    </w:p>
    <w:p w14:paraId="29C47761" w14:textId="77777777" w:rsidR="00053168" w:rsidRDefault="00A805BB" w:rsidP="00053168">
      <w:pPr>
        <w:pStyle w:val="BodyText"/>
        <w:rPr>
          <w:rFonts w:cs="Arial"/>
        </w:rPr>
      </w:pPr>
      <w:r>
        <w:rPr>
          <w:noProof/>
          <w:lang w:val="en-US"/>
        </w:rPr>
        <w:object w:dxaOrig="1440" w:dyaOrig="1440" w14:anchorId="676D01B5">
          <v:shape id="_x0000_s1447" type="#_x0000_t75" style="position:absolute;left:0;text-align:left;margin-left:93.5pt;margin-top:56.5pt;width:84pt;height:33pt;z-index:251626496">
            <v:imagedata r:id="rId51" o:title=""/>
            <w10:wrap type="topAndBottom"/>
            <w10:anchorlock/>
          </v:shape>
          <o:OLEObject Type="Embed" ProgID="Equation.3" ShapeID="_x0000_s1447" DrawAspect="Content" ObjectID="_1522147556" r:id="rId52"/>
        </w:object>
      </w:r>
      <w:r>
        <w:rPr>
          <w:noProof/>
          <w:lang w:val="en-US"/>
        </w:rPr>
        <w:object w:dxaOrig="1440" w:dyaOrig="1440" w14:anchorId="5BE75C23">
          <v:shape id="_x0000_s1446" type="#_x0000_t75" style="position:absolute;left:0;text-align:left;margin-left:93.8pt;margin-top:37.8pt;width:139.95pt;height:13.95pt;z-index:251625472">
            <v:imagedata r:id="rId53" o:title=""/>
            <w10:wrap type="topAndBottom"/>
            <w10:anchorlock/>
          </v:shape>
          <o:OLEObject Type="Embed" ProgID="Equation.3" ShapeID="_x0000_s1446" DrawAspect="Content" ObjectID="_1522147557" r:id="rId54"/>
        </w:object>
      </w:r>
      <w:r w:rsidR="00053168">
        <w:t>To find the energy consumed in a day (daily load) you merely multiply by the number of flashes in one day:</w:t>
      </w:r>
    </w:p>
    <w:p w14:paraId="71248400" w14:textId="77777777" w:rsidR="00053168" w:rsidRDefault="00053168" w:rsidP="00053168">
      <w:pPr>
        <w:pStyle w:val="BodyText"/>
        <w:rPr>
          <w:rFonts w:cs="Arial"/>
        </w:rPr>
      </w:pPr>
      <w:r>
        <w:t>Where:</w:t>
      </w:r>
    </w:p>
    <w:p w14:paraId="20E8E3F2" w14:textId="77777777" w:rsidR="00053168" w:rsidRDefault="00053168" w:rsidP="00053168">
      <w:pPr>
        <w:pStyle w:val="BodyText"/>
        <w:ind w:left="720"/>
        <w:rPr>
          <w:rFonts w:cs="Arial"/>
        </w:rPr>
      </w:pPr>
      <w:r>
        <w:t>E</w:t>
      </w:r>
      <w:r>
        <w:rPr>
          <w:vertAlign w:val="subscript"/>
        </w:rPr>
        <w:t>1</w:t>
      </w:r>
      <w:r>
        <w:t xml:space="preserve"> is in watt-sec</w:t>
      </w:r>
    </w:p>
    <w:p w14:paraId="217D7CC7" w14:textId="77777777" w:rsidR="00053168" w:rsidRDefault="00053168" w:rsidP="00053168">
      <w:pPr>
        <w:pStyle w:val="BodyText"/>
        <w:ind w:left="720"/>
        <w:rPr>
          <w:rFonts w:cs="Arial"/>
        </w:rPr>
      </w:pPr>
      <w:r>
        <w:t>H is in hours per day light operates (hours)</w:t>
      </w:r>
    </w:p>
    <w:p w14:paraId="6628AB2B" w14:textId="77777777" w:rsidR="00053168" w:rsidRDefault="00053168" w:rsidP="00053168">
      <w:pPr>
        <w:pStyle w:val="BodyText"/>
        <w:ind w:left="720"/>
        <w:rPr>
          <w:rFonts w:cs="Arial"/>
        </w:rPr>
      </w:pPr>
      <w:r>
        <w:t>T</w:t>
      </w:r>
      <w:r>
        <w:rPr>
          <w:vertAlign w:val="subscript"/>
        </w:rPr>
        <w:t>period</w:t>
      </w:r>
      <w:r>
        <w:t xml:space="preserve"> is the light's period (sec)</w:t>
      </w:r>
    </w:p>
    <w:p w14:paraId="413B7866" w14:textId="77777777" w:rsidR="001A4B75" w:rsidRDefault="001A4B75" w:rsidP="001A4B75">
      <w:pPr>
        <w:pStyle w:val="BodyText"/>
        <w:rPr>
          <w:rFonts w:cs="Arial"/>
        </w:rPr>
      </w:pPr>
      <w:r>
        <w:t>Note that E</w:t>
      </w:r>
      <w:r>
        <w:rPr>
          <w:vertAlign w:val="subscript"/>
        </w:rPr>
        <w:t>DL</w:t>
      </w:r>
      <w:r>
        <w:t>, the daily load, conveniently comes out in Wh/day</w:t>
      </w:r>
    </w:p>
    <w:p w14:paraId="2186AA7D" w14:textId="77777777" w:rsidR="001A4B75" w:rsidRDefault="00A805BB" w:rsidP="001A4B75">
      <w:pPr>
        <w:pStyle w:val="BodyText"/>
        <w:rPr>
          <w:rFonts w:cs="Arial"/>
        </w:rPr>
      </w:pPr>
      <w:r>
        <w:rPr>
          <w:noProof/>
          <w:lang w:val="en-US"/>
        </w:rPr>
        <w:object w:dxaOrig="1440" w:dyaOrig="1440" w14:anchorId="55C68D52">
          <v:shape id="_x0000_s1448" type="#_x0000_t75" style="position:absolute;left:0;text-align:left;margin-left:99pt;margin-top:30pt;width:139.95pt;height:13.95pt;z-index:251627520">
            <v:imagedata r:id="rId53" o:title=""/>
            <w10:wrap type="topAndBottom"/>
            <w10:anchorlock/>
          </v:shape>
          <o:OLEObject Type="Embed" ProgID="Equation.3" ShapeID="_x0000_s1448" DrawAspect="Content" ObjectID="_1522147558" r:id="rId55"/>
        </w:object>
      </w:r>
      <w:r w:rsidR="001A4B75">
        <w:t>Putting it all together:</w:t>
      </w:r>
    </w:p>
    <w:p w14:paraId="46473130" w14:textId="77777777" w:rsidR="001A4B75" w:rsidRDefault="001A4B75" w:rsidP="001A4B75">
      <w:pPr>
        <w:ind w:left="1440"/>
        <w:rPr>
          <w:rFonts w:cs="Arial"/>
        </w:rPr>
      </w:pPr>
    </w:p>
    <w:p w14:paraId="3436C59F" w14:textId="77777777" w:rsidR="00A3657F" w:rsidRDefault="00A805BB" w:rsidP="00A3657F">
      <w:pPr>
        <w:pStyle w:val="BodyText"/>
      </w:pPr>
      <w:r>
        <w:rPr>
          <w:noProof/>
          <w:lang w:val="en-US"/>
        </w:rPr>
        <w:object w:dxaOrig="1440" w:dyaOrig="1440" w14:anchorId="3D285E21">
          <v:shape id="_x0000_s1449" type="#_x0000_t75" style="position:absolute;left:0;text-align:left;margin-left:93.5pt;margin-top:69.4pt;width:126pt;height:35.5pt;z-index:251628544">
            <v:imagedata r:id="rId56" o:title=""/>
            <w10:wrap type="topAndBottom"/>
            <w10:anchorlock/>
          </v:shape>
          <o:OLEObject Type="Embed" ProgID="Equation.3" ShapeID="_x0000_s1449" DrawAspect="Content" ObjectID="_1522147559" r:id="rId57"/>
        </w:object>
      </w:r>
      <w:r>
        <w:rPr>
          <w:noProof/>
          <w:lang w:val="en-US"/>
        </w:rPr>
        <w:object w:dxaOrig="1440" w:dyaOrig="1440" w14:anchorId="50AFDB93">
          <v:shape id="_x0000_s1450" type="#_x0000_t75" style="position:absolute;left:0;text-align:left;margin-left:93.5pt;margin-top:33.4pt;width:156pt;height:33pt;z-index:251629568">
            <v:imagedata r:id="rId58" o:title=""/>
            <w10:wrap type="topAndBottom"/>
            <w10:anchorlock/>
          </v:shape>
          <o:OLEObject Type="Embed" ProgID="Equation.3" ShapeID="_x0000_s1450" DrawAspect="Content" ObjectID="_1522147560" r:id="rId59"/>
        </w:object>
      </w:r>
      <w:r w:rsidR="001A4B75">
        <w:t xml:space="preserve">Example: What is the daily load of a 1.15 amp (13.8 watt) lamp that is flashing one second </w:t>
      </w:r>
      <w:r w:rsidR="00A3657F">
        <w:t>ON, one second OFF, on a day with 13.9 hours of darkness?</w:t>
      </w:r>
    </w:p>
    <w:p w14:paraId="34482DAB" w14:textId="77777777" w:rsidR="00BF787D" w:rsidRDefault="00BF787D" w:rsidP="00A3657F">
      <w:pPr>
        <w:pStyle w:val="BodyText"/>
        <w:rPr>
          <w:rFonts w:cs="Arial"/>
        </w:rPr>
      </w:pPr>
    </w:p>
    <w:p w14:paraId="500CC8D8" w14:textId="77777777" w:rsidR="00053168" w:rsidRDefault="00A805BB" w:rsidP="0065161C">
      <w:pPr>
        <w:pStyle w:val="BodyText"/>
      </w:pPr>
      <w:r>
        <w:rPr>
          <w:noProof/>
          <w:lang w:val="en-US"/>
        </w:rPr>
        <w:object w:dxaOrig="1440" w:dyaOrig="1440" w14:anchorId="05876A1A">
          <v:shape id="_x0000_s1454" type="#_x0000_t75" style="position:absolute;left:0;text-align:left;margin-left:84.15pt;margin-top:158.75pt;width:89pt;height:16pt;z-index:251633664">
            <v:imagedata r:id="rId60" o:title=""/>
            <w10:wrap type="topAndBottom"/>
            <w10:anchorlock/>
          </v:shape>
          <o:OLEObject Type="Embed" ProgID="Equation.3" ShapeID="_x0000_s1454" DrawAspect="Content" ObjectID="_1522147561" r:id="rId61"/>
        </w:object>
      </w:r>
      <w:r>
        <w:rPr>
          <w:noProof/>
          <w:lang w:val="en-US"/>
        </w:rPr>
        <w:object w:dxaOrig="1440" w:dyaOrig="1440" w14:anchorId="36FE16CD">
          <v:shape id="_x0000_s1451" type="#_x0000_t75" style="position:absolute;left:0;text-align:left;margin-left:84.15pt;margin-top:18.5pt;width:215pt;height:108pt;z-index:251630592">
            <v:imagedata r:id="rId62" o:title=""/>
            <w10:wrap type="topAndBottom"/>
            <w10:anchorlock/>
          </v:shape>
          <o:OLEObject Type="Embed" ProgID="Equation.3" ShapeID="_x0000_s1451" DrawAspect="Content" ObjectID="_1522147562" r:id="rId63"/>
        </w:object>
      </w:r>
      <w:r>
        <w:rPr>
          <w:noProof/>
          <w:lang w:val="en-US"/>
        </w:rPr>
        <w:object w:dxaOrig="1440" w:dyaOrig="1440" w14:anchorId="4CBD8885">
          <v:shape id="_x0000_s1453" type="#_x0000_t75" style="position:absolute;left:0;text-align:left;margin-left:84.15pt;margin-top:123.9pt;width:139pt;height:31pt;z-index:251632640">
            <v:imagedata r:id="rId64" o:title=""/>
            <w10:wrap type="topAndBottom"/>
            <w10:anchorlock/>
          </v:shape>
          <o:OLEObject Type="Embed" ProgID="Equation.3" ShapeID="_x0000_s1453" DrawAspect="Content" ObjectID="_1522147563" r:id="rId65"/>
        </w:object>
      </w:r>
      <w:r>
        <w:rPr>
          <w:noProof/>
          <w:lang w:val="en-US"/>
        </w:rPr>
        <w:object w:dxaOrig="1440" w:dyaOrig="1440" w14:anchorId="1E2B2C30">
          <v:shape id="_x0000_s1452" type="#_x0000_t75" style="position:absolute;left:0;text-align:left;margin-left:82.5pt;margin-top:569.7pt;width:213pt;height:31pt;z-index:251631616;mso-position-vertical-relative:page">
            <v:imagedata r:id="rId66" o:title=""/>
            <w10:wrap type="topAndBottom" anchory="page"/>
            <w10:anchorlock/>
          </v:shape>
          <o:OLEObject Type="Embed" ProgID="Equation.3" ShapeID="_x0000_s1452" DrawAspect="Content" ObjectID="_1522147564" r:id="rId67"/>
        </w:object>
      </w:r>
      <w:r w:rsidR="001A4B75">
        <w:t xml:space="preserve">The calculations listed above for lamp energy are approximations based on empirical data and may be used in lieu of actual measurements. </w:t>
      </w:r>
      <w:r w:rsidR="0065161C">
        <w:t xml:space="preserve"> </w:t>
      </w:r>
      <w:r w:rsidR="001A4B75">
        <w:t xml:space="preserve">Suppliers of lamps should be able to provide average lamp current values for all popular flasher rhythms. </w:t>
      </w:r>
      <w:r w:rsidR="0065161C">
        <w:t xml:space="preserve"> </w:t>
      </w:r>
      <w:r w:rsidR="001A4B75">
        <w:t>This data permits a simpler calculation for daily load.</w:t>
      </w:r>
    </w:p>
    <w:p w14:paraId="1581EA80" w14:textId="77777777" w:rsidR="001A4B75" w:rsidRDefault="001A4B75" w:rsidP="001A4B75">
      <w:pPr>
        <w:pStyle w:val="BodyText"/>
        <w:rPr>
          <w:rFonts w:cs="Arial"/>
        </w:rPr>
      </w:pPr>
      <w:r>
        <w:t>As an example, a 12 volt, 0.55 amp lamp (6.6 watt) flashing one second ON, one second OFF, on a day with 13.9 hours of darkness will have a daily load of:</w:t>
      </w:r>
    </w:p>
    <w:p w14:paraId="340DF6C9" w14:textId="77777777" w:rsidR="001A4B75" w:rsidRDefault="001A4B75" w:rsidP="001A4B75">
      <w:pPr>
        <w:pStyle w:val="BodyText"/>
        <w:rPr>
          <w:rFonts w:cs="Arial"/>
        </w:rPr>
      </w:pPr>
      <w:r>
        <w:t>Note:</w:t>
      </w:r>
    </w:p>
    <w:p w14:paraId="16C13F09" w14:textId="77777777" w:rsidR="001A4B75" w:rsidRDefault="001A4B75" w:rsidP="001A4B75">
      <w:pPr>
        <w:pStyle w:val="BodyText"/>
        <w:ind w:left="720"/>
        <w:rPr>
          <w:rFonts w:cs="Arial"/>
        </w:rPr>
      </w:pPr>
      <w:r>
        <w:t>From the manufacturer, a 12 volt, 0.55 amp lamp has an average current of 0.578 amps with a one second ON time.</w:t>
      </w:r>
    </w:p>
    <w:p w14:paraId="0E9BF0B9" w14:textId="77777777" w:rsidR="001A4B75" w:rsidRDefault="00A805BB" w:rsidP="0065161C">
      <w:pPr>
        <w:pStyle w:val="BodyText"/>
        <w:rPr>
          <w:rFonts w:cs="Arial"/>
        </w:rPr>
      </w:pPr>
      <w:r>
        <w:rPr>
          <w:noProof/>
          <w:lang w:val="en-US"/>
        </w:rPr>
        <w:lastRenderedPageBreak/>
        <w:object w:dxaOrig="1440" w:dyaOrig="1440" w14:anchorId="794AE70E">
          <v:shape id="_x0000_s1456" type="#_x0000_t75" style="position:absolute;left:0;text-align:left;margin-left:76pt;margin-top:43.95pt;width:185pt;height:67pt;z-index:251635712">
            <v:imagedata r:id="rId68" o:title=""/>
            <w10:wrap type="topAndBottom"/>
            <w10:anchorlock/>
          </v:shape>
          <o:OLEObject Type="Embed" ProgID="Equation.3" ShapeID="_x0000_s1456" DrawAspect="Content" ObjectID="_1522147565" r:id="rId69"/>
        </w:object>
      </w:r>
      <w:r>
        <w:rPr>
          <w:noProof/>
          <w:lang w:val="en-US"/>
        </w:rPr>
        <w:object w:dxaOrig="1440" w:dyaOrig="1440" w14:anchorId="498EF813">
          <v:shape id="_x0000_s1455" type="#_x0000_t75" style="position:absolute;left:0;text-align:left;margin-left:76pt;margin-top:6.55pt;width:138pt;height:33pt;z-index:251634688">
            <v:imagedata r:id="rId70" o:title=""/>
            <w10:wrap type="topAndBottom"/>
            <w10:anchorlock/>
          </v:shape>
          <o:OLEObject Type="Embed" ProgID="Equation.3" ShapeID="_x0000_s1455" DrawAspect="Content" ObjectID="_1522147566" r:id="rId71"/>
        </w:object>
      </w:r>
      <w:r w:rsidR="001A4B75">
        <w:t xml:space="preserve">Note: These surge effects decrease with the number of flashes in multiple flash </w:t>
      </w:r>
      <w:r w:rsidR="00BF787D">
        <w:t>characters.</w:t>
      </w:r>
    </w:p>
    <w:p w14:paraId="0F6EA261" w14:textId="77777777" w:rsidR="001A4B75" w:rsidRDefault="001A4B75" w:rsidP="001A4B75">
      <w:pPr>
        <w:pStyle w:val="Heading2"/>
      </w:pPr>
      <w:bookmarkStart w:id="873" w:name="_Toc224993439"/>
      <w:bookmarkStart w:id="874" w:name="_Toc224993468"/>
      <w:bookmarkStart w:id="875" w:name="_Ref224997503"/>
      <w:bookmarkStart w:id="876" w:name="_Toc225672828"/>
      <w:bookmarkStart w:id="877" w:name="_Toc448306011"/>
      <w:r>
        <w:t>LED Light Sources</w:t>
      </w:r>
      <w:bookmarkEnd w:id="873"/>
      <w:bookmarkEnd w:id="874"/>
      <w:bookmarkEnd w:id="875"/>
      <w:bookmarkEnd w:id="876"/>
      <w:bookmarkEnd w:id="877"/>
    </w:p>
    <w:p w14:paraId="22582D6B" w14:textId="77777777" w:rsidR="001A4B75" w:rsidRDefault="001A4B75" w:rsidP="001A4B75">
      <w:pPr>
        <w:pStyle w:val="BodyText"/>
      </w:pPr>
      <w:r>
        <w:t xml:space="preserve">Application of a light emitting diode (LED) or an array of LED’s as a light source is becoming </w:t>
      </w:r>
      <w:r w:rsidR="00102F61">
        <w:t>increasingly</w:t>
      </w:r>
      <w:r>
        <w:t xml:space="preserve"> common. </w:t>
      </w:r>
      <w:r w:rsidR="0065161C">
        <w:t xml:space="preserve"> </w:t>
      </w:r>
      <w:r>
        <w:t>Due to different principles of generating visual light and different levels of complexity of the circuitry used to drive the LED’s, powering LED based light sources may introduce issues requiring attention in the course of proper system integration at AtoN outstations.</w:t>
      </w:r>
    </w:p>
    <w:p w14:paraId="2BD334F8" w14:textId="77777777" w:rsidR="001A4B75" w:rsidRDefault="001A4B75" w:rsidP="001A4B75">
      <w:pPr>
        <w:pStyle w:val="Heading3"/>
      </w:pPr>
      <w:bookmarkStart w:id="878" w:name="_Ref224987772"/>
      <w:bookmarkStart w:id="879" w:name="_Toc225672829"/>
      <w:bookmarkStart w:id="880" w:name="_Toc448306012"/>
      <w:r>
        <w:t>LED Light Sources with Passive Power Supply Circuitry</w:t>
      </w:r>
      <w:bookmarkEnd w:id="878"/>
      <w:bookmarkEnd w:id="879"/>
      <w:bookmarkEnd w:id="880"/>
    </w:p>
    <w:p w14:paraId="60A3D26D" w14:textId="77777777" w:rsidR="001A4B75" w:rsidRDefault="001A4B75" w:rsidP="001A4B75">
      <w:pPr>
        <w:pStyle w:val="BodyText"/>
        <w:rPr>
          <w:rFonts w:cs="Arial"/>
        </w:rPr>
      </w:pPr>
      <w:r>
        <w:t>The simplest LED light sources are utilizing passive drive electronics in the form of resistive components connected in series with LED’</w:t>
      </w:r>
      <w:smartTag w:uri="urn:schemas-microsoft-com:office:smarttags" w:element="PersonName">
        <w:smartTagPr>
          <w:attr w:name="ProductID" w:val="s to"/>
        </w:smartTagPr>
        <w:r>
          <w:t>s to</w:t>
        </w:r>
      </w:smartTag>
      <w:r>
        <w:t xml:space="preserve"> limit the current consumption. </w:t>
      </w:r>
      <w:r w:rsidR="00B453A8">
        <w:t xml:space="preserve"> </w:t>
      </w:r>
      <w:r>
        <w:t xml:space="preserve">Overvoltage protection circuitry may exist, but is not expected to draw any significant power when properly designed. </w:t>
      </w:r>
      <w:r w:rsidR="00B453A8">
        <w:t xml:space="preserve"> </w:t>
      </w:r>
      <w:r>
        <w:t>Level of electromagnetic noise generated by such products and risk of compatibility (</w:t>
      </w:r>
      <w:smartTag w:uri="urn:schemas-microsoft-com:office:smarttags" w:element="stockticker">
        <w:r>
          <w:t>E</w:t>
        </w:r>
        <w:r w:rsidR="00102F61">
          <w:t>M</w:t>
        </w:r>
        <w:r>
          <w:t>C</w:t>
        </w:r>
      </w:smartTag>
      <w:r>
        <w:t>) issues is very low.</w:t>
      </w:r>
    </w:p>
    <w:p w14:paraId="07CC929E" w14:textId="77777777" w:rsidR="001A4B75" w:rsidRDefault="001A4B75" w:rsidP="001A4B75">
      <w:pPr>
        <w:pStyle w:val="BodyText"/>
        <w:rPr>
          <w:rFonts w:cs="Arial"/>
        </w:rPr>
      </w:pPr>
      <w:r>
        <w:t>Power consumption of such LED products depends on the power supply voltage level (power consumption increases when input voltage increases) and on the temperature of the operational environment (power consumption increases when the temperature increases).</w:t>
      </w:r>
      <w:r w:rsidR="00B453A8">
        <w:t xml:space="preserve"> </w:t>
      </w:r>
      <w:r>
        <w:t xml:space="preserve"> Operation at power supply voltage and ambient temperature extremes may become fatal to such products, while poorly designed products may not light up at all at significant sub-zero (Celsius) temperatures</w:t>
      </w:r>
      <w:r>
        <w:rPr>
          <w:rFonts w:cs="Arial"/>
        </w:rPr>
        <w:t>.</w:t>
      </w:r>
    </w:p>
    <w:p w14:paraId="4E2163E8" w14:textId="77777777" w:rsidR="001A4B75" w:rsidRDefault="001A4B75" w:rsidP="001A4B75">
      <w:pPr>
        <w:pStyle w:val="BodyText"/>
        <w:rPr>
          <w:rFonts w:cs="Arial"/>
        </w:rPr>
      </w:pPr>
      <w:r>
        <w:t xml:space="preserve">Typically, such simplest LED light sources can be easily controlled by external flasher unit, including pulse width modulated (PWM) control, unless their power circuit contains a large filtering capacitor. </w:t>
      </w:r>
    </w:p>
    <w:p w14:paraId="72029112" w14:textId="77777777" w:rsidR="001A4B75" w:rsidRDefault="001A4B75" w:rsidP="001A4B75">
      <w:pPr>
        <w:pStyle w:val="BodyText"/>
        <w:rPr>
          <w:rFonts w:cs="Arial"/>
        </w:rPr>
      </w:pPr>
      <w:r>
        <w:t xml:space="preserve">Power consumption of LED light sources with passive power supply can be calculated in similar manner to incandescent light sources (tungsten halogen lamps) outlined in section </w:t>
      </w:r>
      <w:r>
        <w:fldChar w:fldCharType="begin"/>
      </w:r>
      <w:r>
        <w:instrText xml:space="preserve"> REF _Ref224990137 \r \h  \* MERGEFORMAT </w:instrText>
      </w:r>
      <w:r>
        <w:fldChar w:fldCharType="separate"/>
      </w:r>
      <w:r w:rsidR="0050355D">
        <w:rPr>
          <w:cs/>
        </w:rPr>
        <w:t>‎</w:t>
      </w:r>
      <w:r w:rsidR="0050355D">
        <w:t>5.1</w:t>
      </w:r>
      <w:r>
        <w:fldChar w:fldCharType="end"/>
      </w:r>
      <w:r>
        <w:t>, based on the information supplied by the supplier for expected power supply voltage and ambient temperature scenario.</w:t>
      </w:r>
      <w:r w:rsidR="00B453A8">
        <w:t xml:space="preserve"> </w:t>
      </w:r>
      <w:r>
        <w:t xml:space="preserve"> LED’s themselves do not have the high starting current that is common for many other light sources, therefore, no significant inrush currents are expected; instead the current draw may increase slowly until the internal temperature of LED components stabilizes. </w:t>
      </w:r>
      <w:r w:rsidR="00B453A8">
        <w:t xml:space="preserve"> </w:t>
      </w:r>
      <w:r>
        <w:t xml:space="preserve">Attention must be paid to the specification since output light intensity of such products may depend heavily on both the power supply voltage and ambient temperatures. </w:t>
      </w:r>
    </w:p>
    <w:p w14:paraId="67845EEA" w14:textId="77777777" w:rsidR="001A4B75" w:rsidRDefault="001A4B75" w:rsidP="001A4B75">
      <w:pPr>
        <w:pStyle w:val="Heading3"/>
      </w:pPr>
      <w:bookmarkStart w:id="881" w:name="_Toc225672830"/>
      <w:bookmarkStart w:id="882" w:name="_Toc448306013"/>
      <w:r>
        <w:t>LED Light Sources with Active Linear Power Supply Circuitry</w:t>
      </w:r>
      <w:bookmarkEnd w:id="881"/>
      <w:bookmarkEnd w:id="882"/>
    </w:p>
    <w:p w14:paraId="5C3A2F1E" w14:textId="77777777" w:rsidR="001A4B75" w:rsidRDefault="001A4B75" w:rsidP="001A4B75">
      <w:pPr>
        <w:pStyle w:val="BodyText"/>
      </w:pPr>
      <w:r>
        <w:t xml:space="preserve">LED light sources with active linear power supply circuitry typically utilize constant current drive electronics to stabilize the light output within a range of input voltages and, possibly, ambient temperatures, offering better protection and higher reliability. </w:t>
      </w:r>
      <w:r w:rsidR="00B453A8">
        <w:t xml:space="preserve"> </w:t>
      </w:r>
      <w:r>
        <w:t xml:space="preserve">Most of the considerations introduced in </w:t>
      </w:r>
      <w:r>
        <w:fldChar w:fldCharType="begin"/>
      </w:r>
      <w:r>
        <w:instrText xml:space="preserve"> REF _Ref224987772 \r \h  \* MERGEFORMAT </w:instrText>
      </w:r>
      <w:r>
        <w:fldChar w:fldCharType="separate"/>
      </w:r>
      <w:r w:rsidR="0050355D">
        <w:rPr>
          <w:cs/>
        </w:rPr>
        <w:t>‎</w:t>
      </w:r>
      <w:r w:rsidR="0050355D">
        <w:t>5.2.1</w:t>
      </w:r>
      <w:r>
        <w:fldChar w:fldCharType="end"/>
      </w:r>
      <w:r>
        <w:t xml:space="preserve"> apply, even the power consumption dependence on power supply voltage is similar. </w:t>
      </w:r>
      <w:r w:rsidR="00B453A8">
        <w:t xml:space="preserve"> </w:t>
      </w:r>
      <w:r>
        <w:t xml:space="preserve">Application of PWM control may be </w:t>
      </w:r>
      <w:r w:rsidR="00BF787D">
        <w:t>limited due</w:t>
      </w:r>
      <w:r>
        <w:t xml:space="preserve"> to inertia of the circuitry.</w:t>
      </w:r>
    </w:p>
    <w:p w14:paraId="3F2E7242" w14:textId="77777777" w:rsidR="001A4B75" w:rsidRDefault="001A4B75" w:rsidP="001A4B75">
      <w:pPr>
        <w:pStyle w:val="Heading3"/>
      </w:pPr>
      <w:bookmarkStart w:id="883" w:name="_Toc225672831"/>
      <w:bookmarkStart w:id="884" w:name="_Toc448306014"/>
      <w:r>
        <w:t>LED Light Sources with Switching Power Supply Circuitry</w:t>
      </w:r>
      <w:bookmarkEnd w:id="883"/>
      <w:bookmarkEnd w:id="884"/>
    </w:p>
    <w:p w14:paraId="73E21814" w14:textId="77777777" w:rsidR="001A4B75" w:rsidRDefault="001A4B75" w:rsidP="001A4B75">
      <w:pPr>
        <w:pStyle w:val="BodyText"/>
      </w:pPr>
      <w:r>
        <w:t xml:space="preserve">LED light sources with active switching power supply circuitry utilize some sort of internal oscillation, modulation and/or voltage level conversion to increase the power efficiency within a defined range of power supply voltages, operating at constant power consumption. </w:t>
      </w:r>
      <w:r w:rsidR="00B453A8">
        <w:t xml:space="preserve"> </w:t>
      </w:r>
      <w:r>
        <w:t xml:space="preserve">Such medium and high power LED products may require a significant inrush current (surge) to start up, exceeding the nominal current by 100% or more. </w:t>
      </w:r>
      <w:r w:rsidR="00B453A8">
        <w:t xml:space="preserve"> </w:t>
      </w:r>
      <w:r>
        <w:t xml:space="preserve">Manufacturer’s data must be consulted to find out the magnitude and duration of the inrush current surge to prevent situations where inrush current trips the system fuse. </w:t>
      </w:r>
    </w:p>
    <w:p w14:paraId="43C2A9C2" w14:textId="77777777" w:rsidR="001A4B75" w:rsidRDefault="001A4B75" w:rsidP="001A4B75">
      <w:pPr>
        <w:pStyle w:val="BodyText"/>
      </w:pPr>
      <w:r>
        <w:t xml:space="preserve">Main difference of powering the LED light sources with switching power supply compared to simpler ones is in the way of controlling the light source: when the manufacturer has provided a control </w:t>
      </w:r>
      <w:r>
        <w:lastRenderedPageBreak/>
        <w:t xml:space="preserve">(modulation) input for such product, it is advisable to use this input for flashing and PWM control, and to avoid controlling the product by switching the power directly at least within the active phase of operation (night time). </w:t>
      </w:r>
      <w:r w:rsidR="00B453A8">
        <w:t xml:space="preserve"> </w:t>
      </w:r>
      <w:r>
        <w:t xml:space="preserve">In case of using complicated flashing patterns or PWM control, it is advisable to get the confirmation on suitability of intended flashing mode for the product (bandwidth of the control signal may be limited). </w:t>
      </w:r>
    </w:p>
    <w:p w14:paraId="1DF73FEF" w14:textId="77777777" w:rsidR="001A4B75" w:rsidRDefault="001A4B75" w:rsidP="001A4B75">
      <w:pPr>
        <w:pStyle w:val="BodyText"/>
        <w:rPr>
          <w:rFonts w:cs="Arial"/>
        </w:rPr>
      </w:pPr>
      <w:r>
        <w:t xml:space="preserve">Power consumption of LED light sources with switching power supply controlled by power input can be calculated in similar manner to incandescent light sources, based on information supplied by the manufacturer. </w:t>
      </w:r>
      <w:r w:rsidR="00B453A8">
        <w:t xml:space="preserve"> </w:t>
      </w:r>
      <w:r>
        <w:t xml:space="preserve">In case of controlling such product using the control (modulation) input, guidelines provided in </w:t>
      </w:r>
      <w:r>
        <w:fldChar w:fldCharType="begin"/>
      </w:r>
      <w:r>
        <w:instrText xml:space="preserve"> REF _Ref224989601 \r \h </w:instrText>
      </w:r>
      <w:r>
        <w:fldChar w:fldCharType="separate"/>
      </w:r>
      <w:r w:rsidR="0050355D">
        <w:rPr>
          <w:cs/>
        </w:rPr>
        <w:t>‎</w:t>
      </w:r>
      <w:r w:rsidR="0050355D">
        <w:t>5.2.4</w:t>
      </w:r>
      <w:r>
        <w:fldChar w:fldCharType="end"/>
      </w:r>
      <w:r>
        <w:t xml:space="preserve"> should be used to account for the quiescent current during eclipse. </w:t>
      </w:r>
    </w:p>
    <w:p w14:paraId="315C801A" w14:textId="77777777" w:rsidR="001A4B75" w:rsidRDefault="001A4B75" w:rsidP="001A4B75">
      <w:pPr>
        <w:pStyle w:val="BodyText"/>
        <w:rPr>
          <w:rFonts w:cs="Arial"/>
        </w:rPr>
      </w:pPr>
      <w:r>
        <w:t xml:space="preserve">Presenting a potential source of electromagnetic noise originating from the switching power supplies in both radiated and conducted ways, integration of such products needs special attention. </w:t>
      </w:r>
      <w:r w:rsidR="00B453A8">
        <w:t xml:space="preserve"> </w:t>
      </w:r>
      <w:r>
        <w:t xml:space="preserve">It is also recommended to confirm the capability of the product to power up at minimum power supply voltage at lowest ambient temperature expectedly encountered in product’s application scenario. </w:t>
      </w:r>
      <w:r w:rsidR="00B453A8">
        <w:t xml:space="preserve"> </w:t>
      </w:r>
      <w:r>
        <w:t>Excessive length of the power supply wires may adversely affect the start</w:t>
      </w:r>
      <w:r w:rsidR="0065161C">
        <w:t>-</w:t>
      </w:r>
      <w:r>
        <w:t>up of a switched power supply in cold specifically due to voltage drop caused by high inrush current, while the resulting voltage drop may render the rest of outstation equipment instable</w:t>
      </w:r>
      <w:r>
        <w:rPr>
          <w:rFonts w:cs="Arial"/>
        </w:rPr>
        <w:t>.</w:t>
      </w:r>
      <w:r>
        <w:t xml:space="preserve"> </w:t>
      </w:r>
    </w:p>
    <w:p w14:paraId="44AB3BD6" w14:textId="77777777" w:rsidR="001A4B75" w:rsidRDefault="001A4B75" w:rsidP="001A4B75">
      <w:pPr>
        <w:pStyle w:val="Heading3"/>
      </w:pPr>
      <w:bookmarkStart w:id="885" w:name="_Ref224989601"/>
      <w:bookmarkStart w:id="886" w:name="_Toc225672832"/>
      <w:bookmarkStart w:id="887" w:name="_Toc448306015"/>
      <w:r>
        <w:t>Complex LED Light Sources</w:t>
      </w:r>
      <w:bookmarkEnd w:id="885"/>
      <w:bookmarkEnd w:id="886"/>
      <w:bookmarkEnd w:id="887"/>
    </w:p>
    <w:p w14:paraId="78236B23" w14:textId="77777777" w:rsidR="001A4B75" w:rsidRDefault="001A4B75" w:rsidP="001A4B75">
      <w:pPr>
        <w:pStyle w:val="BodyText"/>
        <w:rPr>
          <w:rFonts w:cs="Arial"/>
        </w:rPr>
      </w:pPr>
      <w:r>
        <w:t>Many contemporary complex LED light sources consist of several subsystems, integrating LED’s, flashers, GPS receivers, measurement and monitoring modules within one product feeding from a single power input and utilizing one of the power supply solutions described above.</w:t>
      </w:r>
      <w:r w:rsidR="00B453A8">
        <w:t xml:space="preserve"> </w:t>
      </w:r>
      <w:r>
        <w:t xml:space="preserve"> In such case, the power consumption budget of a product should be calculated based on manufacturer’s information on all possible power modes expected to occur in the application scenario.</w:t>
      </w:r>
      <w:r w:rsidR="00B453A8">
        <w:t xml:space="preserve"> </w:t>
      </w:r>
      <w:r>
        <w:t xml:space="preserve"> In addition, manufacturers may have introduced functions in smart LED power supplies improving power efficiency at low ambient temperatures based on the fact that efficacy of LED’s improves at low temperatures: in cold, power supply current may be reduced to maintain nominal light intensity</w:t>
      </w:r>
      <w:r>
        <w:rPr>
          <w:rFonts w:cs="Arial"/>
        </w:rPr>
        <w:t>.</w:t>
      </w:r>
      <w:r w:rsidR="00B453A8">
        <w:rPr>
          <w:rFonts w:cs="Arial"/>
        </w:rPr>
        <w:t xml:space="preserve"> </w:t>
      </w:r>
      <w:r>
        <w:t xml:space="preserve"> From the other hand, LED component aging compensation functions may increase the power consumption with time.</w:t>
      </w:r>
    </w:p>
    <w:p w14:paraId="01D21B39" w14:textId="77777777" w:rsidR="001A4B75" w:rsidRDefault="001A4B75" w:rsidP="001A4B75">
      <w:pPr>
        <w:pStyle w:val="BodyText"/>
        <w:rPr>
          <w:rFonts w:cs="Arial"/>
        </w:rPr>
      </w:pPr>
      <w:r>
        <w:t>Another consideration is power consumption of a redundant LED light source in a failure mode: manufacturers are advised to declare and describe expected failure modes for their products with indication of power consumption in such failure modes</w:t>
      </w:r>
      <w:r>
        <w:rPr>
          <w:rFonts w:cs="Arial"/>
        </w:rPr>
        <w:t>.</w:t>
      </w:r>
      <w:r>
        <w:t xml:space="preserve"> </w:t>
      </w:r>
    </w:p>
    <w:p w14:paraId="746B16C5" w14:textId="77777777" w:rsidR="001A4B75" w:rsidRDefault="001A4B75" w:rsidP="001A4B75">
      <w:pPr>
        <w:pStyle w:val="BodyText"/>
        <w:rPr>
          <w:rFonts w:cs="Arial"/>
        </w:rPr>
      </w:pPr>
      <w:r>
        <w:t xml:space="preserve">Most often the LED’s are integrated in a lantern that houses an integrated LED power supply and a flasher. </w:t>
      </w:r>
      <w:r w:rsidR="00B453A8">
        <w:t xml:space="preserve"> </w:t>
      </w:r>
      <w:r>
        <w:t>The power consumption of such product can be divided into power consumption during flash, power consumption between flashes</w:t>
      </w:r>
      <w:r>
        <w:rPr>
          <w:rFonts w:cs="Arial"/>
        </w:rPr>
        <w:t>,</w:t>
      </w:r>
      <w:r>
        <w:t xml:space="preserve"> and daytime quiescent power consumption. </w:t>
      </w:r>
    </w:p>
    <w:p w14:paraId="4B558532" w14:textId="77777777" w:rsidR="001A4B75" w:rsidRDefault="001A4B75" w:rsidP="001A4B75">
      <w:pPr>
        <w:pStyle w:val="BodyText2"/>
      </w:pPr>
      <w:r>
        <w:t>P</w:t>
      </w:r>
      <w:r>
        <w:rPr>
          <w:vertAlign w:val="subscript"/>
        </w:rPr>
        <w:t xml:space="preserve">fl   </w:t>
      </w:r>
      <w:r>
        <w:t>is the power consumption during flash</w:t>
      </w:r>
    </w:p>
    <w:p w14:paraId="2AE3A2DC" w14:textId="77777777" w:rsidR="001A4B75" w:rsidRDefault="001A4B75" w:rsidP="001A4B75">
      <w:pPr>
        <w:pStyle w:val="BodyText2"/>
      </w:pPr>
      <w:r>
        <w:t>P</w:t>
      </w:r>
      <w:r>
        <w:rPr>
          <w:vertAlign w:val="subscript"/>
        </w:rPr>
        <w:t xml:space="preserve">bfl   </w:t>
      </w:r>
      <w:r>
        <w:t>is the power consumption between flashes</w:t>
      </w:r>
    </w:p>
    <w:p w14:paraId="79EBA7A3" w14:textId="77777777" w:rsidR="001A4B75" w:rsidRDefault="001A4B75" w:rsidP="001A4B75">
      <w:pPr>
        <w:pStyle w:val="BodyText2"/>
      </w:pPr>
      <w:r>
        <w:t>P</w:t>
      </w:r>
      <w:r>
        <w:rPr>
          <w:vertAlign w:val="subscript"/>
        </w:rPr>
        <w:t xml:space="preserve">idle </w:t>
      </w:r>
      <w:r>
        <w:t xml:space="preserve">is the daytime power consumption </w:t>
      </w:r>
    </w:p>
    <w:p w14:paraId="608B109F" w14:textId="77777777" w:rsidR="001A4B75" w:rsidRDefault="001A4B75" w:rsidP="001A4B75">
      <w:pPr>
        <w:pStyle w:val="BodyText"/>
        <w:rPr>
          <w:rFonts w:cs="Arial"/>
        </w:rPr>
      </w:pPr>
      <w:r>
        <w:t>To find the energy consumed in a day (daily load) some additional figures are needed:</w:t>
      </w:r>
    </w:p>
    <w:p w14:paraId="5209A011" w14:textId="77777777" w:rsidR="001A4B75" w:rsidRDefault="001A4B75" w:rsidP="001A4B75">
      <w:pPr>
        <w:pStyle w:val="BodyText2"/>
      </w:pPr>
      <w:r>
        <w:t>H is in hours per day light operates (hours)</w:t>
      </w:r>
    </w:p>
    <w:p w14:paraId="564E9320" w14:textId="77777777" w:rsidR="001A4B75" w:rsidRDefault="001A4B75" w:rsidP="001A4B75">
      <w:pPr>
        <w:pStyle w:val="BodyText2"/>
      </w:pPr>
      <w:r>
        <w:t>T</w:t>
      </w:r>
      <w:r>
        <w:rPr>
          <w:vertAlign w:val="subscript"/>
        </w:rPr>
        <w:t>period</w:t>
      </w:r>
      <w:r>
        <w:t xml:space="preserve"> is the light's period (sec)</w:t>
      </w:r>
    </w:p>
    <w:p w14:paraId="1F6F227F" w14:textId="77777777" w:rsidR="001A4B75" w:rsidRDefault="001A4B75" w:rsidP="001A4B75">
      <w:pPr>
        <w:pStyle w:val="BodyText2"/>
      </w:pPr>
      <w:r>
        <w:t>T</w:t>
      </w:r>
      <w:r>
        <w:rPr>
          <w:vertAlign w:val="subscript"/>
        </w:rPr>
        <w:t>flash</w:t>
      </w:r>
      <w:r>
        <w:t xml:space="preserve"> is the total duration of flash in a period (sec)</w:t>
      </w:r>
    </w:p>
    <w:p w14:paraId="058B1CE2" w14:textId="77777777" w:rsidR="001A4B75" w:rsidRDefault="00A805BB" w:rsidP="001A4B75">
      <w:pPr>
        <w:pStyle w:val="BodyText2"/>
      </w:pPr>
      <w:r>
        <w:rPr>
          <w:noProof/>
          <w:lang w:val="en-US"/>
        </w:rPr>
        <w:object w:dxaOrig="1440" w:dyaOrig="1440" w14:anchorId="0CCFD1A3">
          <v:shape id="_x0000_s1457" type="#_x0000_t75" style="position:absolute;left:0;text-align:left;margin-left:0;margin-top:28.9pt;width:451.7pt;height:36pt;z-index:251636736">
            <v:imagedata r:id="rId72" o:title=""/>
            <w10:wrap type="topAndBottom"/>
            <w10:anchorlock/>
          </v:shape>
          <o:OLEObject Type="Embed" ProgID="Equation.3" ShapeID="_x0000_s1457" DrawAspect="Content" ObjectID="_1522147567" r:id="rId73"/>
        </w:object>
      </w:r>
      <w:r w:rsidR="001A4B75">
        <w:t>E</w:t>
      </w:r>
      <w:r w:rsidR="001A4B75">
        <w:rPr>
          <w:vertAlign w:val="subscript"/>
        </w:rPr>
        <w:t xml:space="preserve">DL </w:t>
      </w:r>
      <w:r w:rsidR="001A4B75">
        <w:t>is the daily load</w:t>
      </w:r>
    </w:p>
    <w:p w14:paraId="44DFCD2A" w14:textId="77777777" w:rsidR="001A4B75" w:rsidRDefault="001A4B75" w:rsidP="001A4B75">
      <w:pPr>
        <w:pStyle w:val="BodyText"/>
        <w:rPr>
          <w:szCs w:val="22"/>
        </w:rPr>
      </w:pPr>
    </w:p>
    <w:p w14:paraId="58CE8D89" w14:textId="77777777" w:rsidR="001A4B75" w:rsidRPr="001A4B75" w:rsidRDefault="001A4B75" w:rsidP="001A4B75">
      <w:pPr>
        <w:pStyle w:val="BodyText"/>
      </w:pPr>
      <w:r w:rsidRPr="001A4B75">
        <w:t>Example: What is the daily load of a 2W LED lantern that is flashing ½ seconds ON, 2½ seconds OFF, on a day with 13.9 hours of darkness?  The power consumption between flashes is 150mW and the quiescent power consumption is 10mW</w:t>
      </w:r>
    </w:p>
    <w:p w14:paraId="0718B357" w14:textId="77777777" w:rsidR="001A4B75" w:rsidRDefault="001A4B75" w:rsidP="001A4B75">
      <w:pPr>
        <w:pStyle w:val="BodyText2"/>
      </w:pPr>
      <w:r>
        <w:lastRenderedPageBreak/>
        <w:t>P</w:t>
      </w:r>
      <w:r>
        <w:rPr>
          <w:vertAlign w:val="subscript"/>
        </w:rPr>
        <w:t xml:space="preserve">fl   </w:t>
      </w:r>
      <w:r>
        <w:rPr>
          <w:vertAlign w:val="subscript"/>
        </w:rPr>
        <w:tab/>
      </w:r>
      <w:r>
        <w:t>= 2W</w:t>
      </w:r>
    </w:p>
    <w:p w14:paraId="59A4B9AA" w14:textId="77777777" w:rsidR="001A4B75" w:rsidRDefault="001A4B75" w:rsidP="001A4B75">
      <w:pPr>
        <w:pStyle w:val="BodyText2"/>
      </w:pPr>
      <w:r>
        <w:t>P</w:t>
      </w:r>
      <w:r>
        <w:rPr>
          <w:vertAlign w:val="subscript"/>
        </w:rPr>
        <w:t xml:space="preserve">bfl   </w:t>
      </w:r>
      <w:r>
        <w:rPr>
          <w:vertAlign w:val="subscript"/>
        </w:rPr>
        <w:tab/>
      </w:r>
      <w:r>
        <w:t>= 0.15W</w:t>
      </w:r>
    </w:p>
    <w:p w14:paraId="1F739D48" w14:textId="77777777" w:rsidR="001A4B75" w:rsidRDefault="001A4B75" w:rsidP="001A4B75">
      <w:pPr>
        <w:pStyle w:val="BodyText2"/>
      </w:pPr>
      <w:r>
        <w:t>P</w:t>
      </w:r>
      <w:r>
        <w:rPr>
          <w:vertAlign w:val="subscript"/>
        </w:rPr>
        <w:t xml:space="preserve">idle </w:t>
      </w:r>
      <w:r>
        <w:rPr>
          <w:vertAlign w:val="subscript"/>
        </w:rPr>
        <w:tab/>
      </w:r>
      <w:r>
        <w:t>= 0.01W</w:t>
      </w:r>
    </w:p>
    <w:p w14:paraId="31658390" w14:textId="77777777" w:rsidR="001A4B75" w:rsidRDefault="001A4B75" w:rsidP="001A4B75">
      <w:pPr>
        <w:pStyle w:val="BodyText2"/>
      </w:pPr>
      <w:r>
        <w:t xml:space="preserve">H </w:t>
      </w:r>
      <w:r>
        <w:tab/>
        <w:t>= 13.9h</w:t>
      </w:r>
    </w:p>
    <w:p w14:paraId="1E74EBD4" w14:textId="77777777" w:rsidR="001A4B75" w:rsidRDefault="001A4B75" w:rsidP="001A4B75">
      <w:pPr>
        <w:pStyle w:val="BodyText2"/>
      </w:pPr>
      <w:r>
        <w:t>T</w:t>
      </w:r>
      <w:r>
        <w:rPr>
          <w:vertAlign w:val="subscript"/>
        </w:rPr>
        <w:t>period</w:t>
      </w:r>
      <w:r>
        <w:t xml:space="preserve"> </w:t>
      </w:r>
      <w:r>
        <w:tab/>
        <w:t>= 3s</w:t>
      </w:r>
    </w:p>
    <w:p w14:paraId="0687E68E" w14:textId="77777777" w:rsidR="001A4B75" w:rsidRDefault="00A805BB" w:rsidP="001A4B75">
      <w:pPr>
        <w:pStyle w:val="BodyText2"/>
      </w:pPr>
      <w:r>
        <w:rPr>
          <w:noProof/>
          <w:lang w:val="en-US"/>
        </w:rPr>
        <w:object w:dxaOrig="1440" w:dyaOrig="1440" w14:anchorId="1BAA20CD">
          <v:shape id="_x0000_s1460" type="#_x0000_t75" style="position:absolute;left:0;text-align:left;margin-left:0;margin-top:23.8pt;width:451.7pt;height:36pt;z-index:251639808">
            <v:imagedata r:id="rId72" o:title=""/>
            <w10:wrap type="topAndBottom"/>
            <w10:anchorlock/>
          </v:shape>
          <o:OLEObject Type="Embed" ProgID="Equation.3" ShapeID="_x0000_s1460" DrawAspect="Content" ObjectID="_1522147568" r:id="rId74"/>
        </w:object>
      </w:r>
      <w:r w:rsidR="001A4B75">
        <w:t>T</w:t>
      </w:r>
      <w:r w:rsidR="001A4B75">
        <w:rPr>
          <w:vertAlign w:val="subscript"/>
        </w:rPr>
        <w:t>flash</w:t>
      </w:r>
      <w:r w:rsidR="001A4B75">
        <w:t xml:space="preserve"> </w:t>
      </w:r>
      <w:r w:rsidR="001A4B75">
        <w:tab/>
        <w:t>= 0.5s</w:t>
      </w:r>
    </w:p>
    <w:p w14:paraId="26A49474" w14:textId="77777777" w:rsidR="001A4B75" w:rsidRDefault="00A805BB" w:rsidP="001A4B75">
      <w:pPr>
        <w:pStyle w:val="BodyText"/>
        <w:rPr>
          <w:noProof/>
          <w:szCs w:val="22"/>
          <w:lang w:val="en-US"/>
        </w:rPr>
      </w:pPr>
      <w:r>
        <w:rPr>
          <w:noProof/>
          <w:lang w:val="en-US"/>
        </w:rPr>
        <w:object w:dxaOrig="1440" w:dyaOrig="1440" w14:anchorId="68B90FFE">
          <v:shape id="_x0000_s1459" type="#_x0000_t75" style="position:absolute;left:0;text-align:left;margin-left:0;margin-top:84.85pt;width:238pt;height:17pt;z-index:251638784">
            <v:imagedata r:id="rId75" o:title=""/>
            <w10:wrap type="topAndBottom"/>
            <w10:anchorlock/>
          </v:shape>
          <o:OLEObject Type="Embed" ProgID="Equation.3" ShapeID="_x0000_s1459" DrawAspect="Content" ObjectID="_1522147569" r:id="rId76"/>
        </w:object>
      </w:r>
      <w:r>
        <w:rPr>
          <w:noProof/>
          <w:lang w:val="en-US"/>
        </w:rPr>
        <w:object w:dxaOrig="1440" w:dyaOrig="1440" w14:anchorId="1EA773F8">
          <v:shape id="_x0000_s1458" type="#_x0000_t75" style="position:absolute;left:0;text-align:left;margin-left:0;margin-top:49.85pt;width:270pt;height:24pt;z-index:251637760">
            <v:imagedata r:id="rId77" o:title=""/>
            <w10:wrap type="topAndBottom"/>
            <w10:anchorlock/>
          </v:shape>
          <o:OLEObject Type="Embed" ProgID="Equation.3" ShapeID="_x0000_s1458" DrawAspect="Content" ObjectID="_1522147570" r:id="rId78"/>
        </w:object>
      </w:r>
    </w:p>
    <w:p w14:paraId="12DFE8D4" w14:textId="77777777" w:rsidR="001A4B75" w:rsidRDefault="001A4B75" w:rsidP="001A4B75">
      <w:pPr>
        <w:pStyle w:val="BodyText"/>
        <w:rPr>
          <w:noProof/>
          <w:szCs w:val="22"/>
          <w:lang w:val="en-US"/>
        </w:rPr>
      </w:pPr>
      <w:r>
        <w:rPr>
          <w:noProof/>
          <w:szCs w:val="22"/>
          <w:lang w:val="en-US"/>
        </w:rPr>
        <w:t>This example demonstrates that the power consumption between flashes can become a significant part of the total daily load in low power LED lanterns.</w:t>
      </w:r>
    </w:p>
    <w:p w14:paraId="32F3D9D1" w14:textId="77777777" w:rsidR="00E01A09" w:rsidRDefault="00E01A09">
      <w:pPr>
        <w:pStyle w:val="Heading2"/>
        <w:rPr>
          <w:noProof/>
          <w:lang w:val="en-US"/>
        </w:rPr>
        <w:pPrChange w:id="888" w:author="Peter Dobson" w:date="2016-04-13T09:39:00Z">
          <w:pPr>
            <w:pStyle w:val="BodyText"/>
          </w:pPr>
        </w:pPrChange>
      </w:pPr>
      <w:bookmarkStart w:id="889" w:name="_Toc448306016"/>
      <w:ins w:id="890" w:author="Peter Dobson" w:date="2016-04-13T09:38:00Z">
        <w:r>
          <w:rPr>
            <w:noProof/>
            <w:lang w:val="en-US"/>
          </w:rPr>
          <w:t>Metal Halide</w:t>
        </w:r>
      </w:ins>
      <w:bookmarkEnd w:id="889"/>
    </w:p>
    <w:p w14:paraId="4FF807BC" w14:textId="77777777" w:rsidR="001A4B75" w:rsidRDefault="001A4B75" w:rsidP="001A4B75">
      <w:pPr>
        <w:pStyle w:val="Heading2"/>
      </w:pPr>
      <w:bookmarkStart w:id="891" w:name="_Toc224993440"/>
      <w:bookmarkStart w:id="892" w:name="_Toc224993469"/>
      <w:bookmarkStart w:id="893" w:name="_Toc225672833"/>
      <w:bookmarkStart w:id="894" w:name="_Toc448306017"/>
      <w:r>
        <w:t>Flasher</w:t>
      </w:r>
      <w:bookmarkEnd w:id="891"/>
      <w:bookmarkEnd w:id="892"/>
      <w:bookmarkEnd w:id="893"/>
      <w:ins w:id="895" w:author="Peter Dobson" w:date="2016-04-13T09:46:00Z">
        <w:r w:rsidR="00E01A09">
          <w:t xml:space="preserve"> / Control</w:t>
        </w:r>
      </w:ins>
      <w:bookmarkEnd w:id="894"/>
    </w:p>
    <w:p w14:paraId="794D84D8" w14:textId="77777777" w:rsidR="001A4B75" w:rsidRPr="001A4B75" w:rsidRDefault="001A4B75" w:rsidP="001A4B75">
      <w:pPr>
        <w:pStyle w:val="BodyText"/>
      </w:pPr>
      <w:r w:rsidRPr="001A4B75">
        <w:t>The device used to flash the lamp also requires power.</w:t>
      </w:r>
      <w:r w:rsidR="0065161C">
        <w:t xml:space="preserve"> </w:t>
      </w:r>
      <w:r w:rsidRPr="001A4B75">
        <w:t xml:space="preserve"> Manufacturers of flashers should be able to provide the power requirements of their units; an average value may be sufficient for high efficiency units. </w:t>
      </w:r>
      <w:r w:rsidR="0065161C">
        <w:t xml:space="preserve"> </w:t>
      </w:r>
      <w:r w:rsidRPr="001A4B75">
        <w:t xml:space="preserve">Otherwise, the demand during flash, eclipse and when idle (daytime) may be required to calculate the load profile. </w:t>
      </w:r>
      <w:r w:rsidR="00C537CC">
        <w:t xml:space="preserve"> </w:t>
      </w:r>
      <w:r w:rsidRPr="001A4B75">
        <w:t>In general, the energy demand is calculated as a daily load, as follows:</w:t>
      </w:r>
    </w:p>
    <w:p w14:paraId="2DEE5299" w14:textId="77777777" w:rsidR="001A4B75" w:rsidRDefault="001A4B75" w:rsidP="001A4B75">
      <w:pPr>
        <w:pStyle w:val="BodyText"/>
        <w:spacing w:before="120"/>
        <w:jc w:val="center"/>
        <w:rPr>
          <w:rFonts w:cs="Arial"/>
        </w:rPr>
      </w:pPr>
      <w:r>
        <w:t>E</w:t>
      </w:r>
      <w:r>
        <w:rPr>
          <w:vertAlign w:val="subscript"/>
        </w:rPr>
        <w:t>DL(calculated)</w:t>
      </w:r>
      <w:r>
        <w:t xml:space="preserve"> = P</w:t>
      </w:r>
      <w:r>
        <w:rPr>
          <w:vertAlign w:val="subscript"/>
        </w:rPr>
        <w:t>quiescent</w:t>
      </w:r>
      <w:r>
        <w:t xml:space="preserve"> (W) x Hours of Daylight (h/day)+P</w:t>
      </w:r>
      <w:r>
        <w:rPr>
          <w:vertAlign w:val="subscript"/>
        </w:rPr>
        <w:t>eclipse</w:t>
      </w:r>
      <w:r>
        <w:t xml:space="preserve"> (W) x (1-Duty Cycle) x Hours of Operation (h/day) + P</w:t>
      </w:r>
      <w:r>
        <w:rPr>
          <w:vertAlign w:val="subscript"/>
        </w:rPr>
        <w:t>flash</w:t>
      </w:r>
      <w:r>
        <w:t xml:space="preserve"> (W) x Duty Cycle x Hours of Operation (h/day)</w:t>
      </w:r>
    </w:p>
    <w:p w14:paraId="2AE38270" w14:textId="77777777" w:rsidR="001A4B75" w:rsidRDefault="00A805BB" w:rsidP="001A4B75">
      <w:pPr>
        <w:pStyle w:val="BodyText"/>
        <w:rPr>
          <w:rFonts w:cs="Arial"/>
        </w:rPr>
      </w:pPr>
      <w:r>
        <w:rPr>
          <w:noProof/>
          <w:lang w:val="en-US"/>
        </w:rPr>
        <w:object w:dxaOrig="1440" w:dyaOrig="1440" w14:anchorId="1918ABC4">
          <v:shape id="_x0000_s1463" type="#_x0000_t75" style="position:absolute;left:0;text-align:left;margin-left:84.15pt;margin-top:53.15pt;width:191pt;height:16pt;z-index:251642880">
            <v:imagedata r:id="rId79" o:title=""/>
            <w10:wrap type="topAndBottom"/>
            <w10:anchorlock/>
          </v:shape>
          <o:OLEObject Type="Embed" ProgID="Equation.3" ShapeID="_x0000_s1463" DrawAspect="Content" ObjectID="_1522147571" r:id="rId80"/>
        </w:object>
      </w:r>
      <w:r>
        <w:rPr>
          <w:noProof/>
          <w:lang w:val="en-US"/>
        </w:rPr>
        <w:object w:dxaOrig="1440" w:dyaOrig="1440" w14:anchorId="62823A4B">
          <v:shape id="_x0000_s1461" type="#_x0000_t75" style="position:absolute;left:0;text-align:left;margin-left:85pt;margin-top:30.45pt;width:289pt;height:16pt;z-index:251640832">
            <v:imagedata r:id="rId81" o:title=""/>
            <w10:wrap type="topAndBottom"/>
            <w10:anchorlock/>
          </v:shape>
          <o:OLEObject Type="Embed" ProgID="Equation.3" ShapeID="_x0000_s1461" DrawAspect="Content" ObjectID="_1522147572" r:id="rId82"/>
        </w:object>
      </w:r>
      <w:r w:rsidR="001A4B75">
        <w:t>An example showing the simpler calculation using average power data is shown below:</w:t>
      </w:r>
    </w:p>
    <w:p w14:paraId="750FC7C5" w14:textId="77777777" w:rsidR="001A4B75" w:rsidRDefault="00A805BB" w:rsidP="001A4B75">
      <w:pPr>
        <w:ind w:left="720"/>
        <w:rPr>
          <w:rFonts w:cs="Arial"/>
        </w:rPr>
      </w:pPr>
      <w:r>
        <w:rPr>
          <w:noProof/>
          <w:lang w:val="en-US"/>
        </w:rPr>
        <w:object w:dxaOrig="1440" w:dyaOrig="1440" w14:anchorId="39034303">
          <v:shape id="_x0000_s1462" type="#_x0000_t75" style="position:absolute;left:0;text-align:left;margin-left:84.15pt;margin-top:58.85pt;width:350pt;height:16pt;z-index:251641856">
            <v:imagedata r:id="rId83" o:title=""/>
            <w10:wrap type="topAndBottom"/>
            <w10:anchorlock/>
          </v:shape>
          <o:OLEObject Type="Embed" ProgID="Equation.3" ShapeID="_x0000_s1462" DrawAspect="Content" ObjectID="_1522147573" r:id="rId84"/>
        </w:object>
      </w:r>
    </w:p>
    <w:p w14:paraId="796FBC89" w14:textId="77777777" w:rsidR="001A4B75" w:rsidRDefault="001A4B75" w:rsidP="001A4B75">
      <w:pPr>
        <w:pStyle w:val="BodyText"/>
        <w:rPr>
          <w:rFonts w:cs="Arial"/>
        </w:rPr>
      </w:pPr>
      <w:r>
        <w:t>Adding to the example, above:</w:t>
      </w:r>
    </w:p>
    <w:p w14:paraId="4EA0CA3B" w14:textId="77777777" w:rsidR="001A4B75" w:rsidRDefault="001A4B75" w:rsidP="001A4B75">
      <w:pPr>
        <w:pStyle w:val="BodyText"/>
        <w:rPr>
          <w:rFonts w:cs="Arial"/>
        </w:rPr>
      </w:pPr>
      <w:r>
        <w:t xml:space="preserve">E </w:t>
      </w:r>
      <w:r>
        <w:rPr>
          <w:vertAlign w:val="subscript"/>
        </w:rPr>
        <w:t>DL(lamp+flasher)</w:t>
      </w:r>
      <w:r>
        <w:t xml:space="preserve"> = 104 Wh/day + 5.8 Wh/day = 109.8 Wh/day for flashed lamp and changer</w:t>
      </w:r>
    </w:p>
    <w:p w14:paraId="097B1A05" w14:textId="77777777" w:rsidR="001A4B75" w:rsidRDefault="001A4B75" w:rsidP="001A4B75">
      <w:pPr>
        <w:pStyle w:val="BodyText"/>
        <w:rPr>
          <w:rFonts w:cs="Arial"/>
        </w:rPr>
      </w:pPr>
      <w:r>
        <w:t xml:space="preserve">Discharge lamps and associated ballast consume more than their lamp rating; the ballast must be added when sizing a load. </w:t>
      </w:r>
      <w:r w:rsidR="00C537CC">
        <w:t xml:space="preserve"> </w:t>
      </w:r>
      <w:r>
        <w:t>Again, manufacturers should be consulted to determine power requirements at the rated system voltage and temperature; and these values should be confirmed by measuring the devices in a realistic setting.</w:t>
      </w:r>
    </w:p>
    <w:p w14:paraId="52A1EA76" w14:textId="77777777" w:rsidR="001A4B75" w:rsidRDefault="001A4B75" w:rsidP="001A4B75">
      <w:pPr>
        <w:pStyle w:val="BodyText"/>
        <w:rPr>
          <w:rFonts w:cs="Arial"/>
        </w:rPr>
      </w:pPr>
      <w:r>
        <w:t>The energy consumption of flash tube varies with power rating, flash rate and input voltage.</w:t>
      </w:r>
      <w:r w:rsidR="0065161C">
        <w:t xml:space="preserve"> </w:t>
      </w:r>
      <w:r>
        <w:t xml:space="preserve"> Because of the charge/discharge cycle associated with the capacitor, the power requirements are generally averaged and described as a continuous load. </w:t>
      </w:r>
      <w:r w:rsidR="0065161C">
        <w:t xml:space="preserve"> </w:t>
      </w:r>
      <w:r>
        <w:t>Manufacturers can provide energy demand figures of these devices.</w:t>
      </w:r>
    </w:p>
    <w:p w14:paraId="28AC96FF" w14:textId="77777777" w:rsidR="001A4B75" w:rsidRDefault="001A4B75" w:rsidP="001A4B75">
      <w:pPr>
        <w:pStyle w:val="BodyText"/>
      </w:pPr>
      <w:r>
        <w:t xml:space="preserve">The introduction of an array of light emitting diodes (LED) as a light source is becoming more and more common. </w:t>
      </w:r>
      <w:r w:rsidR="0065161C">
        <w:t xml:space="preserve"> </w:t>
      </w:r>
      <w:r>
        <w:t xml:space="preserve">The power consumption of an array of LEDs may be calculated similar to that of a tungsten halogen lamp. </w:t>
      </w:r>
      <w:r w:rsidR="0065161C">
        <w:t xml:space="preserve"> </w:t>
      </w:r>
      <w:r>
        <w:t>An array of LEDs however does not have the high starting current reflected in Figure 1 and for practical reasons E</w:t>
      </w:r>
      <w:r>
        <w:rPr>
          <w:vertAlign w:val="subscript"/>
        </w:rPr>
        <w:t>surge</w:t>
      </w:r>
      <w:r>
        <w:t xml:space="preserve"> becomes zero.</w:t>
      </w:r>
    </w:p>
    <w:p w14:paraId="00297E38" w14:textId="77777777" w:rsidR="009F0ABD" w:rsidRDefault="009F0ABD" w:rsidP="001A4B75">
      <w:pPr>
        <w:pStyle w:val="BodyText"/>
      </w:pPr>
    </w:p>
    <w:p w14:paraId="52DBEC0E" w14:textId="77777777" w:rsidR="009F0ABD" w:rsidRDefault="00A805BB" w:rsidP="001A4B75">
      <w:pPr>
        <w:pStyle w:val="BodyText"/>
      </w:pPr>
      <w:r>
        <w:rPr>
          <w:noProof/>
          <w:lang w:eastAsia="ja-JP"/>
        </w:rPr>
        <w:lastRenderedPageBreak/>
        <w:object w:dxaOrig="1440" w:dyaOrig="1440" w14:anchorId="4D2E95EB">
          <v:shape id="_x0000_s1506" type="#_x0000_t75" style="position:absolute;left:0;text-align:left;margin-left:-1.25pt;margin-top:-17pt;width:451.7pt;height:36pt;z-index:251685888">
            <v:imagedata r:id="rId72" o:title=""/>
            <w10:wrap type="topAndBottom"/>
            <w10:anchorlock/>
          </v:shape>
          <o:OLEObject Type="Embed" ProgID="Equation.3" ShapeID="_x0000_s1506" DrawAspect="Content" ObjectID="_1522147574" r:id="rId85"/>
        </w:object>
      </w:r>
    </w:p>
    <w:p w14:paraId="59FBBA64" w14:textId="77777777" w:rsidR="00702CBE" w:rsidRDefault="00702CBE">
      <w:pPr>
        <w:pStyle w:val="Heading2"/>
        <w:numPr>
          <w:ilvl w:val="0"/>
          <w:numId w:val="0"/>
        </w:numPr>
        <w:rPr>
          <w:ins w:id="896" w:author="Peter Dobson" w:date="2016-04-13T09:52:00Z"/>
        </w:rPr>
        <w:pPrChange w:id="897" w:author="Peter Dobson" w:date="2016-04-13T09:55:00Z">
          <w:pPr>
            <w:pStyle w:val="Heading2"/>
          </w:pPr>
        </w:pPrChange>
      </w:pPr>
    </w:p>
    <w:p w14:paraId="292A665F" w14:textId="77777777" w:rsidR="00702CBE" w:rsidRDefault="00702CBE" w:rsidP="009F0ABD">
      <w:pPr>
        <w:pStyle w:val="Heading2"/>
        <w:rPr>
          <w:ins w:id="898" w:author="Peter Dobson" w:date="2016-04-13T09:52:00Z"/>
        </w:rPr>
      </w:pPr>
      <w:bookmarkStart w:id="899" w:name="_Toc448306018"/>
      <w:ins w:id="900" w:author="Peter Dobson" w:date="2016-04-13T09:53:00Z">
        <w:r>
          <w:t>Self-</w:t>
        </w:r>
      </w:ins>
      <w:ins w:id="901" w:author="Peter Dobson" w:date="2016-04-13T09:55:00Z">
        <w:r>
          <w:t>c</w:t>
        </w:r>
      </w:ins>
      <w:ins w:id="902" w:author="Peter Dobson" w:date="2016-04-13T09:53:00Z">
        <w:r>
          <w:t>ontained</w:t>
        </w:r>
      </w:ins>
      <w:ins w:id="903" w:author="Peter Dobson" w:date="2016-04-13T09:52:00Z">
        <w:r>
          <w:t xml:space="preserve"> Lanterns</w:t>
        </w:r>
        <w:bookmarkEnd w:id="899"/>
      </w:ins>
    </w:p>
    <w:p w14:paraId="5AA60E65" w14:textId="77777777" w:rsidR="001A4B75" w:rsidRDefault="00A805BB" w:rsidP="009F0ABD">
      <w:pPr>
        <w:pStyle w:val="Heading2"/>
      </w:pPr>
      <w:bookmarkStart w:id="904" w:name="_Toc448306019"/>
      <w:r>
        <w:rPr>
          <w:noProof/>
          <w:lang w:val="en-US"/>
        </w:rPr>
        <w:object w:dxaOrig="1440" w:dyaOrig="1440" w14:anchorId="0F3A2B52">
          <v:shape id="_x0000_s1467" type="#_x0000_t75" style="position:absolute;left:0;text-align:left;margin-left:5.5pt;margin-top:-4.2pt;width:451.7pt;height:36pt;z-index:251646976">
            <v:imagedata r:id="rId72" o:title=""/>
            <w10:wrap type="topAndBottom"/>
            <w10:anchorlock/>
          </v:shape>
          <o:OLEObject Type="Embed" ProgID="Equation.3" ShapeID="_x0000_s1467" DrawAspect="Content" ObjectID="_1522147575" r:id="rId86"/>
        </w:object>
      </w:r>
      <w:r>
        <w:rPr>
          <w:noProof/>
          <w:lang w:val="en-US"/>
        </w:rPr>
        <w:object w:dxaOrig="1440" w:dyaOrig="1440" w14:anchorId="459C9F30">
          <v:shape id="_x0000_s1469" type="#_x0000_t75" style="position:absolute;left:0;text-align:left;margin-left:5pt;margin-top:66.05pt;width:238pt;height:17pt;z-index:251649024">
            <v:imagedata r:id="rId75" o:title=""/>
            <w10:wrap type="topAndBottom"/>
            <w10:anchorlock/>
          </v:shape>
          <o:OLEObject Type="Embed" ProgID="Equation.3" ShapeID="_x0000_s1469" DrawAspect="Content" ObjectID="_1522147576" r:id="rId87"/>
        </w:object>
      </w:r>
      <w:r>
        <w:rPr>
          <w:noProof/>
          <w:lang w:val="en-US"/>
        </w:rPr>
        <w:object w:dxaOrig="1440" w:dyaOrig="1440" w14:anchorId="2493C955">
          <v:shape id="_x0000_s1468" type="#_x0000_t75" style="position:absolute;left:0;text-align:left;margin-left:3.1pt;margin-top:36.05pt;width:270pt;height:24pt;z-index:251648000">
            <v:imagedata r:id="rId77" o:title=""/>
            <w10:wrap type="topAndBottom"/>
            <w10:anchorlock/>
          </v:shape>
          <o:OLEObject Type="Embed" ProgID="Equation.3" ShapeID="_x0000_s1468" DrawAspect="Content" ObjectID="_1522147577" r:id="rId88"/>
        </w:object>
      </w:r>
      <w:r w:rsidR="00A66A15">
        <w:rPr>
          <w:noProof/>
          <w:lang w:val="en-IE" w:eastAsia="en-IE"/>
        </w:rPr>
        <mc:AlternateContent>
          <mc:Choice Requires="wps">
            <w:drawing>
              <wp:anchor distT="0" distB="0" distL="114300" distR="114300" simplePos="0" relativeHeight="251650048" behindDoc="0" locked="1" layoutInCell="1" allowOverlap="1" wp14:anchorId="4E315AA2" wp14:editId="566ED144">
                <wp:simplePos x="0" y="0"/>
                <wp:positionH relativeFrom="column">
                  <wp:posOffset>-914400</wp:posOffset>
                </wp:positionH>
                <wp:positionV relativeFrom="paragraph">
                  <wp:posOffset>-9433560</wp:posOffset>
                </wp:positionV>
                <wp:extent cx="914400" cy="914400"/>
                <wp:effectExtent l="5715" t="6985" r="13335" b="12065"/>
                <wp:wrapNone/>
                <wp:docPr id="35"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28A504F" w14:textId="77777777" w:rsidR="00C12BA9" w:rsidRPr="001A4B75" w:rsidRDefault="00C12BA9" w:rsidP="001A4B75">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2F37BC7E" w14:textId="77777777" w:rsidR="00C12BA9" w:rsidRDefault="00C12BA9" w:rsidP="001A4B75">
                            <w:pPr>
                              <w:autoSpaceDE w:val="0"/>
                              <w:autoSpaceDN w:val="0"/>
                              <w:adjustRightInd w:val="0"/>
                              <w:jc w:val="center"/>
                              <w:rPr>
                                <w:rFonts w:cs="Arial"/>
                                <w:sz w:val="20"/>
                                <w:szCs w:val="20"/>
                                <w:lang w:val="fr-FR"/>
                              </w:rPr>
                            </w:pPr>
                            <w:r>
                              <w:rPr>
                                <w:rFonts w:cs="Arial"/>
                                <w:sz w:val="20"/>
                                <w:szCs w:val="20"/>
                                <w:lang w:val="fr-FR"/>
                              </w:rPr>
                              <w:t>Saint Germain en Laye, France</w:t>
                            </w:r>
                          </w:p>
                          <w:p w14:paraId="084706CB" w14:textId="77777777" w:rsidR="00C12BA9" w:rsidRDefault="00C12BA9" w:rsidP="001A4B75">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27DC4522" w14:textId="77777777" w:rsidR="00C12BA9" w:rsidRDefault="00C12BA9" w:rsidP="001A4B75">
                            <w:pPr>
                              <w:autoSpaceDE w:val="0"/>
                              <w:autoSpaceDN w:val="0"/>
                              <w:adjustRightInd w:val="0"/>
                              <w:rPr>
                                <w:rFonts w:cs="Arial"/>
                                <w:sz w:val="18"/>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E315AA2" id="Text Box 447" o:spid="_x0000_s1033" type="#_x0000_t202" style="position:absolute;left:0;text-align:left;margin-left:-1in;margin-top:-742.8pt;width:1in;height:1in;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d4DL3SkCAABaBAAADgAAAAAAAAAAAAAAAAAuAgAAZHJz&#10;L2Uyb0RvYy54bWxQSwECLQAUAAYACAAAACEAcr6hjuEAAAANAQAADwAAAAAAAAAAAAAAAACDBAAA&#10;ZHJzL2Rvd25yZXYueG1sUEsFBgAAAAAEAAQA8wAAAJEFAAAAAA==&#10;">
                <v:textbox>
                  <w:txbxContent>
                    <w:p w14:paraId="228A504F" w14:textId="77777777" w:rsidR="00C12BA9" w:rsidRPr="001A4B75" w:rsidRDefault="00C12BA9" w:rsidP="001A4B75">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2F37BC7E" w14:textId="77777777" w:rsidR="00C12BA9" w:rsidRDefault="00C12BA9" w:rsidP="001A4B75">
                      <w:pPr>
                        <w:autoSpaceDE w:val="0"/>
                        <w:autoSpaceDN w:val="0"/>
                        <w:adjustRightInd w:val="0"/>
                        <w:jc w:val="center"/>
                        <w:rPr>
                          <w:rFonts w:cs="Arial"/>
                          <w:sz w:val="20"/>
                          <w:szCs w:val="20"/>
                          <w:lang w:val="fr-FR"/>
                        </w:rPr>
                      </w:pPr>
                      <w:r>
                        <w:rPr>
                          <w:rFonts w:cs="Arial"/>
                          <w:sz w:val="20"/>
                          <w:szCs w:val="20"/>
                          <w:lang w:val="fr-FR"/>
                        </w:rPr>
                        <w:t>Saint Germain en Laye, France</w:t>
                      </w:r>
                    </w:p>
                    <w:p w14:paraId="084706CB" w14:textId="77777777" w:rsidR="00C12BA9" w:rsidRDefault="00C12BA9" w:rsidP="001A4B75">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27DC4522" w14:textId="77777777" w:rsidR="00C12BA9" w:rsidRDefault="00C12BA9" w:rsidP="001A4B75">
                      <w:pPr>
                        <w:autoSpaceDE w:val="0"/>
                        <w:autoSpaceDN w:val="0"/>
                        <w:adjustRightInd w:val="0"/>
                        <w:rPr>
                          <w:rFonts w:cs="Arial"/>
                          <w:sz w:val="18"/>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1072" behindDoc="0" locked="1" layoutInCell="1" allowOverlap="1" wp14:anchorId="745F046D" wp14:editId="7C39CAEC">
                <wp:simplePos x="0" y="0"/>
                <wp:positionH relativeFrom="column">
                  <wp:posOffset>-914400</wp:posOffset>
                </wp:positionH>
                <wp:positionV relativeFrom="paragraph">
                  <wp:posOffset>-9433560</wp:posOffset>
                </wp:positionV>
                <wp:extent cx="914400" cy="914400"/>
                <wp:effectExtent l="5715" t="6985" r="13335" b="12065"/>
                <wp:wrapNone/>
                <wp:docPr id="3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BA2976F" w14:textId="77777777" w:rsidR="00C12BA9" w:rsidRDefault="00C12BA9" w:rsidP="001A4B75">
                            <w:pPr>
                              <w:rPr>
                                <w:rFonts w:cs="Arial"/>
                              </w:rPr>
                            </w:pPr>
                            <w:r>
                              <w:rPr>
                                <w:rFonts w:cs="Arial"/>
                                <w:szCs w:val="22"/>
                              </w:rPr>
                              <w:t>International Association of Marine Aids to Navigation and Lighthouse Authorities</w:t>
                            </w:r>
                          </w:p>
                          <w:p w14:paraId="27986FD1" w14:textId="77777777" w:rsidR="00C12BA9" w:rsidRDefault="00C12BA9" w:rsidP="001A4B75">
                            <w:pPr>
                              <w:rPr>
                                <w:rFonts w:cs="Arial"/>
                              </w:rPr>
                            </w:pPr>
                          </w:p>
                          <w:p w14:paraId="1E066D62" w14:textId="77777777" w:rsidR="00C12BA9" w:rsidRDefault="00C12BA9" w:rsidP="001A4B75">
                            <w:pPr>
                              <w:rPr>
                                <w:rFonts w:cs="Arial"/>
                              </w:rPr>
                            </w:pPr>
                          </w:p>
                          <w:p w14:paraId="779F14E0" w14:textId="77777777" w:rsidR="00C12BA9" w:rsidRDefault="00C12BA9" w:rsidP="001A4B75">
                            <w:pPr>
                              <w:rPr>
                                <w:rFonts w:cs="Arial"/>
                              </w:rPr>
                            </w:pPr>
                          </w:p>
                          <w:p w14:paraId="2CF0D222" w14:textId="77777777" w:rsidR="00C12BA9" w:rsidRDefault="00C12BA9" w:rsidP="001A4B75">
                            <w:pPr>
                              <w:rPr>
                                <w:rFonts w:cs="Arial"/>
                              </w:rPr>
                            </w:pPr>
                          </w:p>
                          <w:p w14:paraId="2DBA2676" w14:textId="77777777" w:rsidR="00C12BA9" w:rsidRDefault="00C12BA9" w:rsidP="001A4B75">
                            <w:pPr>
                              <w:rPr>
                                <w:rFonts w:cs="Arial"/>
                              </w:rPr>
                            </w:pPr>
                          </w:p>
                          <w:p w14:paraId="59625AFA" w14:textId="77777777" w:rsidR="00C12BA9" w:rsidRDefault="00C12BA9" w:rsidP="001A4B75">
                            <w:pPr>
                              <w:rPr>
                                <w:rFonts w:cs="Arial"/>
                              </w:rPr>
                            </w:pPr>
                          </w:p>
                          <w:p w14:paraId="2D49080E" w14:textId="77777777" w:rsidR="00C12BA9" w:rsidRDefault="00C12BA9" w:rsidP="001A4B75">
                            <w:pPr>
                              <w:rPr>
                                <w:rFonts w:cs="Arial"/>
                              </w:rPr>
                            </w:pPr>
                          </w:p>
                          <w:p w14:paraId="65C6D5C1" w14:textId="77777777" w:rsidR="00C12BA9" w:rsidRDefault="00C12BA9" w:rsidP="001A4B75">
                            <w:pPr>
                              <w:rPr>
                                <w:rFonts w:cs="Arial"/>
                              </w:rPr>
                            </w:pPr>
                          </w:p>
                          <w:p w14:paraId="180330B2" w14:textId="77777777" w:rsidR="00C12BA9" w:rsidRDefault="00C12BA9" w:rsidP="001A4B75">
                            <w:pPr>
                              <w:rPr>
                                <w:rFonts w:cs="Arial"/>
                              </w:rPr>
                            </w:pPr>
                          </w:p>
                          <w:p w14:paraId="4D6FDF80" w14:textId="77777777" w:rsidR="00C12BA9" w:rsidRDefault="00C12BA9" w:rsidP="001A4B75">
                            <w:pPr>
                              <w:rPr>
                                <w:rFonts w:cs="Arial"/>
                              </w:rPr>
                            </w:pPr>
                          </w:p>
                          <w:p w14:paraId="57DE0C3D" w14:textId="77777777" w:rsidR="00C12BA9" w:rsidRDefault="00C12BA9" w:rsidP="001A4B75">
                            <w:pPr>
                              <w:rPr>
                                <w:rFonts w:cs="Arial"/>
                              </w:rPr>
                            </w:pPr>
                          </w:p>
                          <w:p w14:paraId="7C8858B9" w14:textId="77777777" w:rsidR="00C12BA9" w:rsidRDefault="00C12BA9" w:rsidP="001A4B75">
                            <w:pPr>
                              <w:rPr>
                                <w:rFonts w:cs="Arial"/>
                              </w:rPr>
                            </w:pPr>
                          </w:p>
                          <w:p w14:paraId="15C0A5E0" w14:textId="77777777" w:rsidR="00C12BA9" w:rsidRDefault="00C12BA9" w:rsidP="001A4B75">
                            <w:pPr>
                              <w:rPr>
                                <w:rFonts w:cs="Arial"/>
                              </w:rPr>
                            </w:pPr>
                          </w:p>
                          <w:p w14:paraId="1AA82ECF" w14:textId="77777777" w:rsidR="00C12BA9" w:rsidRDefault="00C12BA9" w:rsidP="001A4B75">
                            <w:pPr>
                              <w:rPr>
                                <w:rFonts w:cs="Arial"/>
                              </w:rPr>
                            </w:pPr>
                          </w:p>
                          <w:p w14:paraId="41188A06" w14:textId="77777777" w:rsidR="00C12BA9" w:rsidRDefault="00C12BA9" w:rsidP="001A4B75">
                            <w:pPr>
                              <w:rPr>
                                <w:rFonts w:cs="Arial"/>
                              </w:rPr>
                            </w:pPr>
                          </w:p>
                          <w:p w14:paraId="6573E550" w14:textId="77777777" w:rsidR="00C12BA9" w:rsidRDefault="00C12BA9" w:rsidP="001A4B75">
                            <w:pPr>
                              <w:rPr>
                                <w:rFonts w:cs="Arial"/>
                              </w:rPr>
                            </w:pPr>
                          </w:p>
                          <w:p w14:paraId="2A3125CD" w14:textId="77777777" w:rsidR="00C12BA9" w:rsidRDefault="00C12BA9" w:rsidP="001A4B75">
                            <w:pPr>
                              <w:rPr>
                                <w:rFonts w:cs="Arial"/>
                              </w:rPr>
                            </w:pPr>
                          </w:p>
                          <w:p w14:paraId="3A83E6FD" w14:textId="77777777" w:rsidR="00C12BA9" w:rsidRDefault="00C12BA9" w:rsidP="001A4B75">
                            <w:pPr>
                              <w:rPr>
                                <w:rFonts w:cs="Arial"/>
                              </w:rPr>
                            </w:pPr>
                          </w:p>
                          <w:p w14:paraId="7141569E" w14:textId="77777777" w:rsidR="00C12BA9" w:rsidRDefault="00C12BA9" w:rsidP="001A4B75">
                            <w:pPr>
                              <w:rPr>
                                <w:rFonts w:cs="Arial"/>
                              </w:rPr>
                            </w:pPr>
                          </w:p>
                          <w:p w14:paraId="72A4DC03" w14:textId="77777777" w:rsidR="00C12BA9" w:rsidRDefault="00C12BA9" w:rsidP="001A4B75">
                            <w:pPr>
                              <w:rPr>
                                <w:rFonts w:cs="Arial"/>
                              </w:rPr>
                            </w:pPr>
                          </w:p>
                          <w:p w14:paraId="39995F98" w14:textId="77777777" w:rsidR="00C12BA9" w:rsidRDefault="00C12BA9" w:rsidP="001A4B75">
                            <w:pPr>
                              <w:rPr>
                                <w:rFonts w:cs="Arial"/>
                              </w:rPr>
                            </w:pPr>
                          </w:p>
                          <w:p w14:paraId="4BF5117A" w14:textId="77777777" w:rsidR="00C12BA9" w:rsidRDefault="00C12BA9" w:rsidP="001A4B75">
                            <w:pPr>
                              <w:rPr>
                                <w:rFonts w:cs="Arial"/>
                              </w:rPr>
                            </w:pPr>
                          </w:p>
                          <w:p w14:paraId="13AC4532" w14:textId="77777777" w:rsidR="00C12BA9" w:rsidRDefault="00C12BA9" w:rsidP="001A4B75">
                            <w:pPr>
                              <w:rPr>
                                <w:rFonts w:cs="Arial"/>
                              </w:rPr>
                            </w:pPr>
                          </w:p>
                          <w:p w14:paraId="52E75AC4" w14:textId="77777777" w:rsidR="00C12BA9" w:rsidRDefault="00C12BA9" w:rsidP="001A4B75">
                            <w:pPr>
                              <w:rPr>
                                <w:rFonts w:cs="Arial"/>
                              </w:rPr>
                            </w:pPr>
                          </w:p>
                          <w:p w14:paraId="1091F59C" w14:textId="77777777" w:rsidR="00C12BA9" w:rsidRDefault="00C12BA9" w:rsidP="001A4B75">
                            <w:pPr>
                              <w:rPr>
                                <w:rFonts w:cs="Arial"/>
                              </w:rPr>
                            </w:pPr>
                          </w:p>
                          <w:p w14:paraId="4A88246F" w14:textId="77777777" w:rsidR="00C12BA9" w:rsidRDefault="00C12BA9" w:rsidP="001A4B75">
                            <w:pPr>
                              <w:rPr>
                                <w:rFonts w:cs="Arial"/>
                              </w:rPr>
                            </w:pPr>
                          </w:p>
                          <w:p w14:paraId="63EA8A18" w14:textId="77777777" w:rsidR="00C12BA9" w:rsidRDefault="00C12BA9" w:rsidP="001A4B75">
                            <w:pPr>
                              <w:rPr>
                                <w:rFonts w:cs="Arial"/>
                              </w:rPr>
                            </w:pPr>
                          </w:p>
                          <w:p w14:paraId="37C09768" w14:textId="77777777" w:rsidR="00C12BA9" w:rsidRDefault="00C12BA9" w:rsidP="001A4B75">
                            <w:pPr>
                              <w:rPr>
                                <w:rFonts w:cs="Arial"/>
                              </w:rPr>
                            </w:pPr>
                          </w:p>
                          <w:p w14:paraId="727D3EB4" w14:textId="77777777" w:rsidR="00C12BA9" w:rsidRDefault="00C12BA9" w:rsidP="001A4B75">
                            <w:pPr>
                              <w:rPr>
                                <w:rFonts w:cs="Arial"/>
                              </w:rPr>
                            </w:pPr>
                          </w:p>
                          <w:p w14:paraId="49DB7BFF" w14:textId="77777777" w:rsidR="00C12BA9" w:rsidRDefault="00C12BA9" w:rsidP="001A4B75">
                            <w:pPr>
                              <w:rPr>
                                <w:rFonts w:cs="Arial"/>
                              </w:rPr>
                            </w:pPr>
                          </w:p>
                          <w:p w14:paraId="0430C22D" w14:textId="77777777" w:rsidR="00C12BA9" w:rsidRDefault="00C12BA9" w:rsidP="001A4B75">
                            <w:pPr>
                              <w:rPr>
                                <w:rFonts w:cs="Arial"/>
                              </w:rPr>
                            </w:pPr>
                          </w:p>
                          <w:p w14:paraId="5D95F856" w14:textId="77777777" w:rsidR="00C12BA9" w:rsidRDefault="00C12BA9" w:rsidP="001A4B75">
                            <w:pPr>
                              <w:rPr>
                                <w:rFonts w:cs="Arial"/>
                              </w:rPr>
                            </w:pPr>
                          </w:p>
                          <w:p w14:paraId="5D64D9BA" w14:textId="77777777" w:rsidR="00C12BA9" w:rsidRDefault="00C12BA9" w:rsidP="001A4B75">
                            <w:pPr>
                              <w:rPr>
                                <w:rFonts w:cs="Arial"/>
                              </w:rPr>
                            </w:pPr>
                          </w:p>
                          <w:p w14:paraId="01019049" w14:textId="77777777" w:rsidR="00C12BA9" w:rsidRDefault="00C12BA9" w:rsidP="001A4B75">
                            <w:pPr>
                              <w:rPr>
                                <w:rFonts w:cs="Arial"/>
                              </w:rPr>
                            </w:pPr>
                          </w:p>
                          <w:p w14:paraId="34090096" w14:textId="77777777" w:rsidR="00C12BA9" w:rsidRDefault="00C12BA9" w:rsidP="001A4B75">
                            <w:pPr>
                              <w:rPr>
                                <w:rFonts w:cs="Arial"/>
                              </w:rPr>
                            </w:pPr>
                          </w:p>
                          <w:p w14:paraId="58683995" w14:textId="77777777" w:rsidR="00C12BA9" w:rsidRDefault="00C12BA9" w:rsidP="001A4B75">
                            <w:pPr>
                              <w:rPr>
                                <w:rFonts w:cs="Arial"/>
                              </w:rPr>
                            </w:pPr>
                          </w:p>
                          <w:p w14:paraId="3175EC39" w14:textId="77777777" w:rsidR="00C12BA9" w:rsidRDefault="00C12BA9" w:rsidP="001A4B75">
                            <w:pPr>
                              <w:rPr>
                                <w:rFonts w:cs="Arial"/>
                              </w:rPr>
                            </w:pPr>
                          </w:p>
                          <w:p w14:paraId="13F415D6" w14:textId="77777777" w:rsidR="00C12BA9" w:rsidRDefault="00C12BA9" w:rsidP="001A4B75">
                            <w:pPr>
                              <w:rPr>
                                <w:rFonts w:cs="Arial"/>
                              </w:rPr>
                            </w:pPr>
                          </w:p>
                          <w:p w14:paraId="15F65F07" w14:textId="77777777" w:rsidR="00C12BA9" w:rsidRDefault="00C12BA9" w:rsidP="001A4B75">
                            <w:pPr>
                              <w:rPr>
                                <w:rFonts w:cs="Arial"/>
                              </w:rPr>
                            </w:pPr>
                          </w:p>
                          <w:p w14:paraId="27A8506F" w14:textId="77777777" w:rsidR="00C12BA9" w:rsidRDefault="00C12BA9" w:rsidP="001A4B75">
                            <w:pPr>
                              <w:rPr>
                                <w:rFonts w:cs="Arial"/>
                              </w:rPr>
                            </w:pPr>
                          </w:p>
                          <w:p w14:paraId="7F227156" w14:textId="77777777" w:rsidR="00C12BA9" w:rsidRDefault="00C12BA9" w:rsidP="001A4B75">
                            <w:pPr>
                              <w:rPr>
                                <w:rFonts w:cs="Arial"/>
                              </w:rPr>
                            </w:pPr>
                          </w:p>
                          <w:p w14:paraId="6762E73A" w14:textId="77777777" w:rsidR="00C12BA9" w:rsidRDefault="00C12BA9" w:rsidP="001A4B75">
                            <w:pPr>
                              <w:rPr>
                                <w:rFonts w:cs="Arial"/>
                              </w:rPr>
                            </w:pPr>
                          </w:p>
                          <w:p w14:paraId="584D86FE" w14:textId="77777777" w:rsidR="00C12BA9" w:rsidRDefault="00C12BA9" w:rsidP="001A4B75">
                            <w:pPr>
                              <w:rPr>
                                <w:rFonts w:cs="Arial"/>
                              </w:rPr>
                            </w:pPr>
                          </w:p>
                          <w:p w14:paraId="31409FD5" w14:textId="77777777" w:rsidR="00C12BA9" w:rsidRDefault="00C12BA9" w:rsidP="001A4B75">
                            <w:pPr>
                              <w:rPr>
                                <w:rFonts w:cs="Arial"/>
                              </w:rPr>
                            </w:pPr>
                          </w:p>
                          <w:p w14:paraId="174074E4" w14:textId="77777777" w:rsidR="00C12BA9" w:rsidRDefault="00C12BA9" w:rsidP="001A4B75">
                            <w:pPr>
                              <w:rPr>
                                <w:rFonts w:cs="Arial"/>
                              </w:rPr>
                            </w:pPr>
                          </w:p>
                          <w:p w14:paraId="1ED0FF62" w14:textId="77777777" w:rsidR="00C12BA9" w:rsidRDefault="00C12BA9" w:rsidP="001A4B75">
                            <w:pPr>
                              <w:rPr>
                                <w:rFonts w:cs="Arial"/>
                              </w:rPr>
                            </w:pPr>
                          </w:p>
                          <w:p w14:paraId="52E2210D" w14:textId="77777777" w:rsidR="00C12BA9" w:rsidRDefault="00C12BA9" w:rsidP="001A4B75">
                            <w:pPr>
                              <w:rPr>
                                <w:rFonts w:cs="Arial"/>
                              </w:rPr>
                            </w:pPr>
                          </w:p>
                          <w:p w14:paraId="481AD061" w14:textId="77777777" w:rsidR="00C12BA9" w:rsidRDefault="00C12BA9" w:rsidP="001A4B75">
                            <w:pPr>
                              <w:rPr>
                                <w:rFonts w:cs="Arial"/>
                              </w:rPr>
                            </w:pPr>
                          </w:p>
                          <w:p w14:paraId="47B8FF37" w14:textId="77777777" w:rsidR="00C12BA9" w:rsidRDefault="00C12BA9" w:rsidP="001A4B75">
                            <w:pPr>
                              <w:rPr>
                                <w:rFonts w:cs="Arial"/>
                              </w:rPr>
                            </w:pPr>
                          </w:p>
                          <w:p w14:paraId="1F23C2FD" w14:textId="77777777" w:rsidR="00C12BA9" w:rsidRDefault="00C12BA9" w:rsidP="001A4B75">
                            <w:pPr>
                              <w:rPr>
                                <w:rFonts w:cs="Arial"/>
                              </w:rPr>
                            </w:pPr>
                          </w:p>
                          <w:p w14:paraId="39FC2DDD" w14:textId="77777777" w:rsidR="00C12BA9" w:rsidRDefault="00C12BA9" w:rsidP="001A4B75">
                            <w:pPr>
                              <w:rPr>
                                <w:rFonts w:cs="Arial"/>
                              </w:rPr>
                            </w:pPr>
                          </w:p>
                          <w:p w14:paraId="1A785BD7" w14:textId="77777777" w:rsidR="00C12BA9" w:rsidRDefault="00C12BA9" w:rsidP="001A4B75">
                            <w:pPr>
                              <w:rPr>
                                <w:rFonts w:cs="Arial"/>
                              </w:rPr>
                            </w:pPr>
                          </w:p>
                          <w:p w14:paraId="166817CE" w14:textId="77777777" w:rsidR="00C12BA9" w:rsidRDefault="00C12BA9" w:rsidP="001A4B75">
                            <w:pPr>
                              <w:rPr>
                                <w:rFonts w:cs="Arial"/>
                              </w:rPr>
                            </w:pPr>
                          </w:p>
                          <w:p w14:paraId="3266055D" w14:textId="77777777" w:rsidR="00C12BA9" w:rsidRDefault="00C12BA9" w:rsidP="001A4B75">
                            <w:pPr>
                              <w:rPr>
                                <w:rFonts w:cs="Arial"/>
                              </w:rPr>
                            </w:pPr>
                          </w:p>
                          <w:p w14:paraId="0EE89E39" w14:textId="77777777" w:rsidR="00C12BA9" w:rsidRDefault="00C12BA9" w:rsidP="001A4B75">
                            <w:pPr>
                              <w:rPr>
                                <w:rFonts w:cs="Arial"/>
                              </w:rPr>
                            </w:pPr>
                          </w:p>
                          <w:p w14:paraId="0D0AB798" w14:textId="77777777" w:rsidR="00C12BA9" w:rsidRDefault="00C12BA9" w:rsidP="001A4B75">
                            <w:pPr>
                              <w:rPr>
                                <w:rFonts w:cs="Arial"/>
                              </w:rPr>
                            </w:pPr>
                          </w:p>
                          <w:p w14:paraId="6F31EF40" w14:textId="77777777" w:rsidR="00C12BA9" w:rsidRDefault="00C12BA9" w:rsidP="001A4B75">
                            <w:pPr>
                              <w:rPr>
                                <w:rFonts w:cs="Arial"/>
                              </w:rPr>
                            </w:pPr>
                          </w:p>
                          <w:p w14:paraId="69B44A75" w14:textId="77777777" w:rsidR="00C12BA9" w:rsidRDefault="00C12BA9" w:rsidP="001A4B75">
                            <w:pPr>
                              <w:rPr>
                                <w:rFonts w:cs="Arial"/>
                              </w:rPr>
                            </w:pPr>
                          </w:p>
                          <w:p w14:paraId="44994D09" w14:textId="77777777" w:rsidR="00C12BA9" w:rsidRDefault="00C12BA9" w:rsidP="001A4B75">
                            <w:pPr>
                              <w:rPr>
                                <w:rFonts w:cs="Arial"/>
                              </w:rPr>
                            </w:pPr>
                          </w:p>
                          <w:p w14:paraId="482D26A3" w14:textId="77777777" w:rsidR="00C12BA9" w:rsidRDefault="00C12BA9" w:rsidP="001A4B75">
                            <w:pPr>
                              <w:rPr>
                                <w:rFonts w:cs="Arial"/>
                              </w:rPr>
                            </w:pPr>
                          </w:p>
                          <w:p w14:paraId="0730294A" w14:textId="77777777" w:rsidR="00C12BA9" w:rsidRDefault="00C12BA9" w:rsidP="001A4B75">
                            <w:pPr>
                              <w:rPr>
                                <w:rFonts w:cs="Arial"/>
                              </w:rPr>
                            </w:pPr>
                          </w:p>
                          <w:p w14:paraId="5DACA8D7" w14:textId="77777777" w:rsidR="00C12BA9" w:rsidRDefault="00C12BA9" w:rsidP="001A4B75">
                            <w:pPr>
                              <w:rPr>
                                <w:rFonts w:cs="Arial"/>
                              </w:rPr>
                            </w:pPr>
                          </w:p>
                          <w:p w14:paraId="43D61958" w14:textId="77777777" w:rsidR="00C12BA9" w:rsidRDefault="00C12BA9" w:rsidP="001A4B75">
                            <w:pPr>
                              <w:rPr>
                                <w:rFonts w:cs="Arial"/>
                              </w:rPr>
                            </w:pPr>
                          </w:p>
                          <w:p w14:paraId="07972BA0" w14:textId="77777777" w:rsidR="00C12BA9" w:rsidRDefault="00C12BA9" w:rsidP="001A4B75">
                            <w:pPr>
                              <w:rPr>
                                <w:rFonts w:cs="Arial"/>
                              </w:rPr>
                            </w:pPr>
                          </w:p>
                          <w:p w14:paraId="4D7146C1" w14:textId="77777777" w:rsidR="00C12BA9" w:rsidRDefault="00C12BA9" w:rsidP="001A4B75">
                            <w:pPr>
                              <w:rPr>
                                <w:rFonts w:cs="Arial"/>
                              </w:rPr>
                            </w:pPr>
                          </w:p>
                          <w:p w14:paraId="0DB44BB5" w14:textId="77777777" w:rsidR="00C12BA9" w:rsidRDefault="00C12BA9" w:rsidP="001A4B75">
                            <w:pPr>
                              <w:rPr>
                                <w:rFonts w:cs="Arial"/>
                              </w:rPr>
                            </w:pPr>
                          </w:p>
                          <w:p w14:paraId="58C92051" w14:textId="77777777" w:rsidR="00C12BA9" w:rsidRDefault="00C12BA9" w:rsidP="001A4B75">
                            <w:pPr>
                              <w:rPr>
                                <w:rFonts w:cs="Arial"/>
                              </w:rPr>
                            </w:pPr>
                          </w:p>
                          <w:p w14:paraId="36E99ACB" w14:textId="77777777" w:rsidR="00C12BA9" w:rsidRDefault="00C12BA9" w:rsidP="001A4B75">
                            <w:pPr>
                              <w:rPr>
                                <w:rFonts w:cs="Arial"/>
                              </w:rPr>
                            </w:pPr>
                          </w:p>
                          <w:p w14:paraId="3AE42FA5" w14:textId="77777777" w:rsidR="00C12BA9" w:rsidRDefault="00C12BA9" w:rsidP="001A4B75">
                            <w:pPr>
                              <w:rPr>
                                <w:rFonts w:cs="Arial"/>
                              </w:rPr>
                            </w:pPr>
                          </w:p>
                          <w:p w14:paraId="5F0494DF" w14:textId="77777777" w:rsidR="00C12BA9" w:rsidRDefault="00C12BA9" w:rsidP="001A4B75">
                            <w:pPr>
                              <w:rPr>
                                <w:rFonts w:cs="Arial"/>
                              </w:rPr>
                            </w:pPr>
                          </w:p>
                          <w:p w14:paraId="4DD0173D" w14:textId="77777777" w:rsidR="00C12BA9" w:rsidRDefault="00C12BA9" w:rsidP="001A4B75">
                            <w:pPr>
                              <w:rPr>
                                <w:rFonts w:cs="Arial"/>
                              </w:rPr>
                            </w:pPr>
                          </w:p>
                          <w:p w14:paraId="43184C09" w14:textId="77777777" w:rsidR="00C12BA9" w:rsidRDefault="00C12BA9" w:rsidP="001A4B75">
                            <w:pPr>
                              <w:rPr>
                                <w:rFonts w:cs="Arial"/>
                              </w:rPr>
                            </w:pPr>
                          </w:p>
                          <w:p w14:paraId="1629DD0C" w14:textId="77777777" w:rsidR="00C12BA9" w:rsidRDefault="00C12BA9" w:rsidP="001A4B75">
                            <w:pPr>
                              <w:rPr>
                                <w:rFonts w:cs="Arial"/>
                              </w:rPr>
                            </w:pPr>
                          </w:p>
                          <w:p w14:paraId="5F11DECA" w14:textId="77777777" w:rsidR="00C12BA9" w:rsidRDefault="00C12BA9" w:rsidP="001A4B75">
                            <w:pPr>
                              <w:rPr>
                                <w:rFonts w:cs="Arial"/>
                              </w:rPr>
                            </w:pPr>
                          </w:p>
                          <w:p w14:paraId="4B9CC585" w14:textId="77777777" w:rsidR="00C12BA9" w:rsidRDefault="00C12BA9" w:rsidP="001A4B75">
                            <w:pPr>
                              <w:rPr>
                                <w:rFonts w:cs="Arial"/>
                              </w:rPr>
                            </w:pPr>
                          </w:p>
                          <w:p w14:paraId="58526CDC" w14:textId="77777777" w:rsidR="00C12BA9" w:rsidRDefault="00C12BA9" w:rsidP="001A4B75">
                            <w:pPr>
                              <w:rPr>
                                <w:rFonts w:cs="Arial"/>
                              </w:rPr>
                            </w:pPr>
                          </w:p>
                          <w:p w14:paraId="6D272330" w14:textId="77777777" w:rsidR="00C12BA9" w:rsidRDefault="00C12BA9" w:rsidP="001A4B75">
                            <w:pPr>
                              <w:rPr>
                                <w:rFonts w:cs="Arial"/>
                              </w:rPr>
                            </w:pPr>
                          </w:p>
                          <w:p w14:paraId="117DDE87" w14:textId="77777777" w:rsidR="00C12BA9" w:rsidRDefault="00C12BA9" w:rsidP="001A4B75">
                            <w:pPr>
                              <w:rPr>
                                <w:rFonts w:cs="Arial"/>
                              </w:rPr>
                            </w:pPr>
                          </w:p>
                          <w:p w14:paraId="24CE9EB6" w14:textId="77777777" w:rsidR="00C12BA9" w:rsidRDefault="00C12BA9" w:rsidP="001A4B75">
                            <w:pPr>
                              <w:rPr>
                                <w:rFonts w:cs="Arial"/>
                              </w:rPr>
                            </w:pPr>
                          </w:p>
                          <w:p w14:paraId="25AB7267" w14:textId="77777777" w:rsidR="00C12BA9" w:rsidRDefault="00C12BA9" w:rsidP="001A4B75">
                            <w:pPr>
                              <w:rPr>
                                <w:rFonts w:cs="Arial"/>
                              </w:rPr>
                            </w:pPr>
                          </w:p>
                          <w:p w14:paraId="3D509B6E" w14:textId="77777777" w:rsidR="00C12BA9" w:rsidRDefault="00C12BA9" w:rsidP="001A4B75">
                            <w:pPr>
                              <w:rPr>
                                <w:rFonts w:cs="Arial"/>
                              </w:rPr>
                            </w:pPr>
                          </w:p>
                          <w:p w14:paraId="5867A5C6" w14:textId="77777777" w:rsidR="00C12BA9" w:rsidRDefault="00C12BA9" w:rsidP="001A4B75">
                            <w:pPr>
                              <w:rPr>
                                <w:rFonts w:cs="Arial"/>
                              </w:rPr>
                            </w:pPr>
                          </w:p>
                          <w:p w14:paraId="1B4F7C77" w14:textId="77777777" w:rsidR="00C12BA9" w:rsidRDefault="00C12BA9" w:rsidP="001A4B75">
                            <w:pPr>
                              <w:rPr>
                                <w:rFonts w:cs="Arial"/>
                              </w:rPr>
                            </w:pPr>
                          </w:p>
                          <w:p w14:paraId="5366AB69" w14:textId="77777777" w:rsidR="00C12BA9" w:rsidRDefault="00C12BA9" w:rsidP="001A4B75">
                            <w:pPr>
                              <w:rPr>
                                <w:rFonts w:cs="Arial"/>
                              </w:rPr>
                            </w:pPr>
                          </w:p>
                          <w:p w14:paraId="24CAAE3E" w14:textId="77777777" w:rsidR="00C12BA9" w:rsidRDefault="00C12BA9" w:rsidP="001A4B75">
                            <w:pPr>
                              <w:rPr>
                                <w:rFonts w:cs="Arial"/>
                              </w:rPr>
                            </w:pPr>
                          </w:p>
                          <w:p w14:paraId="0E8B44DD" w14:textId="77777777" w:rsidR="00C12BA9" w:rsidRDefault="00C12BA9" w:rsidP="001A4B75">
                            <w:pPr>
                              <w:rPr>
                                <w:rFonts w:cs="Arial"/>
                              </w:rPr>
                            </w:pPr>
                          </w:p>
                          <w:p w14:paraId="0FDD7894" w14:textId="77777777" w:rsidR="00C12BA9" w:rsidRDefault="00C12BA9" w:rsidP="001A4B75">
                            <w:pPr>
                              <w:rPr>
                                <w:rFonts w:cs="Arial"/>
                              </w:rPr>
                            </w:pPr>
                          </w:p>
                          <w:p w14:paraId="3E677246" w14:textId="77777777" w:rsidR="00C12BA9" w:rsidRDefault="00C12BA9" w:rsidP="001A4B75">
                            <w:pPr>
                              <w:rPr>
                                <w:rFonts w:cs="Arial"/>
                              </w:rPr>
                            </w:pPr>
                          </w:p>
                          <w:p w14:paraId="2197BD3A" w14:textId="77777777" w:rsidR="00C12BA9" w:rsidRDefault="00C12BA9" w:rsidP="001A4B75">
                            <w:pPr>
                              <w:rPr>
                                <w:rFonts w:cs="Arial"/>
                              </w:rPr>
                            </w:pPr>
                          </w:p>
                          <w:p w14:paraId="55430CB9" w14:textId="77777777" w:rsidR="00C12BA9" w:rsidRDefault="00C12BA9" w:rsidP="001A4B75">
                            <w:pPr>
                              <w:rPr>
                                <w:rFonts w:cs="Arial"/>
                              </w:rPr>
                            </w:pPr>
                          </w:p>
                          <w:p w14:paraId="084BE6F5" w14:textId="77777777" w:rsidR="00C12BA9" w:rsidRDefault="00C12BA9" w:rsidP="001A4B75">
                            <w:pPr>
                              <w:rPr>
                                <w:rFonts w:cs="Arial"/>
                              </w:rPr>
                            </w:pPr>
                          </w:p>
                          <w:p w14:paraId="62E7FEFF" w14:textId="77777777" w:rsidR="00C12BA9" w:rsidRDefault="00C12BA9" w:rsidP="001A4B75">
                            <w:pPr>
                              <w:rPr>
                                <w:rFonts w:cs="Arial"/>
                              </w:rPr>
                            </w:pPr>
                          </w:p>
                          <w:p w14:paraId="792E6D1A" w14:textId="77777777" w:rsidR="00C12BA9" w:rsidRDefault="00C12BA9" w:rsidP="001A4B75">
                            <w:pPr>
                              <w:rPr>
                                <w:rFonts w:cs="Arial"/>
                              </w:rPr>
                            </w:pPr>
                          </w:p>
                          <w:p w14:paraId="051C70F1" w14:textId="77777777" w:rsidR="00C12BA9" w:rsidRDefault="00C12BA9" w:rsidP="001A4B75">
                            <w:pPr>
                              <w:rPr>
                                <w:rFonts w:cs="Arial"/>
                              </w:rPr>
                            </w:pPr>
                          </w:p>
                          <w:p w14:paraId="2F256FA5" w14:textId="77777777" w:rsidR="00C12BA9" w:rsidRDefault="00C12BA9" w:rsidP="001A4B75">
                            <w:pPr>
                              <w:rPr>
                                <w:rFonts w:cs="Arial"/>
                              </w:rPr>
                            </w:pPr>
                          </w:p>
                          <w:p w14:paraId="4A38D938" w14:textId="77777777" w:rsidR="00C12BA9" w:rsidRDefault="00C12BA9" w:rsidP="001A4B75">
                            <w:pPr>
                              <w:rPr>
                                <w:rFonts w:cs="Arial"/>
                              </w:rPr>
                            </w:pPr>
                          </w:p>
                          <w:p w14:paraId="01F20FBD" w14:textId="77777777" w:rsidR="00C12BA9" w:rsidRDefault="00C12BA9" w:rsidP="001A4B75">
                            <w:pPr>
                              <w:rPr>
                                <w:rFonts w:cs="Arial"/>
                              </w:rPr>
                            </w:pPr>
                          </w:p>
                          <w:p w14:paraId="3E5289B2" w14:textId="77777777" w:rsidR="00C12BA9" w:rsidRDefault="00C12BA9" w:rsidP="001A4B75">
                            <w:pPr>
                              <w:rPr>
                                <w:rFonts w:cs="Arial"/>
                              </w:rPr>
                            </w:pPr>
                          </w:p>
                          <w:p w14:paraId="7F7948CE" w14:textId="77777777" w:rsidR="00C12BA9" w:rsidRDefault="00C12BA9" w:rsidP="001A4B75">
                            <w:pPr>
                              <w:rPr>
                                <w:rFonts w:cs="Arial"/>
                              </w:rPr>
                            </w:pPr>
                          </w:p>
                          <w:p w14:paraId="6AEB0131" w14:textId="77777777" w:rsidR="00C12BA9" w:rsidRDefault="00C12BA9" w:rsidP="001A4B75">
                            <w:pPr>
                              <w:rPr>
                                <w:rFonts w:cs="Arial"/>
                              </w:rPr>
                            </w:pPr>
                          </w:p>
                          <w:p w14:paraId="5499A677" w14:textId="77777777" w:rsidR="00C12BA9" w:rsidRDefault="00C12BA9" w:rsidP="001A4B75">
                            <w:pPr>
                              <w:rPr>
                                <w:rFonts w:cs="Arial"/>
                              </w:rPr>
                            </w:pPr>
                          </w:p>
                          <w:p w14:paraId="25941234" w14:textId="77777777" w:rsidR="00C12BA9" w:rsidRDefault="00C12BA9" w:rsidP="001A4B75">
                            <w:pPr>
                              <w:rPr>
                                <w:rFonts w:cs="Arial"/>
                              </w:rPr>
                            </w:pPr>
                          </w:p>
                          <w:p w14:paraId="3C8B08BE" w14:textId="77777777" w:rsidR="00C12BA9" w:rsidRDefault="00C12BA9" w:rsidP="001A4B75">
                            <w:pPr>
                              <w:rPr>
                                <w:rFonts w:cs="Arial"/>
                              </w:rPr>
                            </w:pPr>
                          </w:p>
                          <w:p w14:paraId="3CDB2F2D" w14:textId="77777777" w:rsidR="00C12BA9" w:rsidRDefault="00C12BA9" w:rsidP="001A4B75">
                            <w:pPr>
                              <w:rPr>
                                <w:rFonts w:cs="Arial"/>
                              </w:rPr>
                            </w:pPr>
                          </w:p>
                          <w:p w14:paraId="3FAD9622" w14:textId="77777777" w:rsidR="00C12BA9" w:rsidRDefault="00C12BA9" w:rsidP="001A4B75">
                            <w:pPr>
                              <w:rPr>
                                <w:rFonts w:cs="Arial"/>
                              </w:rPr>
                            </w:pPr>
                          </w:p>
                          <w:p w14:paraId="01656674" w14:textId="77777777" w:rsidR="00C12BA9" w:rsidRDefault="00C12BA9" w:rsidP="001A4B75">
                            <w:pPr>
                              <w:rPr>
                                <w:rFonts w:cs="Arial"/>
                              </w:rPr>
                            </w:pPr>
                          </w:p>
                          <w:p w14:paraId="2A182A49" w14:textId="77777777" w:rsidR="00C12BA9" w:rsidRDefault="00C12BA9" w:rsidP="001A4B75">
                            <w:pPr>
                              <w:rPr>
                                <w:rFonts w:cs="Arial"/>
                              </w:rPr>
                            </w:pPr>
                          </w:p>
                          <w:p w14:paraId="7C1B0A8F" w14:textId="77777777" w:rsidR="00C12BA9" w:rsidRDefault="00C12BA9" w:rsidP="001A4B75">
                            <w:pPr>
                              <w:rPr>
                                <w:rFonts w:cs="Arial"/>
                              </w:rPr>
                            </w:pPr>
                          </w:p>
                          <w:p w14:paraId="347105B3" w14:textId="77777777" w:rsidR="00C12BA9" w:rsidRDefault="00C12BA9" w:rsidP="001A4B75">
                            <w:pPr>
                              <w:rPr>
                                <w:rFonts w:cs="Arial"/>
                              </w:rPr>
                            </w:pPr>
                          </w:p>
                          <w:p w14:paraId="6EF47BEA" w14:textId="77777777" w:rsidR="00C12BA9" w:rsidRDefault="00C12BA9" w:rsidP="001A4B75">
                            <w:pPr>
                              <w:rPr>
                                <w:rFonts w:cs="Arial"/>
                              </w:rPr>
                            </w:pPr>
                          </w:p>
                          <w:p w14:paraId="3442C2AF" w14:textId="77777777" w:rsidR="00C12BA9" w:rsidRDefault="00C12BA9" w:rsidP="001A4B75">
                            <w:pPr>
                              <w:rPr>
                                <w:rFonts w:cs="Arial"/>
                              </w:rPr>
                            </w:pPr>
                          </w:p>
                          <w:p w14:paraId="00338507" w14:textId="77777777" w:rsidR="00C12BA9" w:rsidRDefault="00C12BA9" w:rsidP="001A4B75">
                            <w:pPr>
                              <w:rPr>
                                <w:rFonts w:cs="Arial"/>
                              </w:rPr>
                            </w:pPr>
                          </w:p>
                          <w:p w14:paraId="5382FBAA" w14:textId="77777777" w:rsidR="00C12BA9" w:rsidRDefault="00C12BA9" w:rsidP="001A4B75">
                            <w:pPr>
                              <w:rPr>
                                <w:rFonts w:cs="Arial"/>
                              </w:rPr>
                            </w:pPr>
                          </w:p>
                          <w:p w14:paraId="62FD8359" w14:textId="77777777" w:rsidR="00C12BA9" w:rsidRDefault="00C12BA9" w:rsidP="001A4B75">
                            <w:pPr>
                              <w:rPr>
                                <w:rFonts w:cs="Arial"/>
                              </w:rPr>
                            </w:pPr>
                          </w:p>
                          <w:p w14:paraId="32A4C659" w14:textId="77777777" w:rsidR="00C12BA9" w:rsidRDefault="00C12BA9" w:rsidP="001A4B75">
                            <w:pPr>
                              <w:rPr>
                                <w:rFonts w:cs="Arial"/>
                              </w:rPr>
                            </w:pPr>
                          </w:p>
                          <w:p w14:paraId="765A1613" w14:textId="77777777" w:rsidR="00C12BA9" w:rsidRDefault="00C12BA9" w:rsidP="001A4B75">
                            <w:pPr>
                              <w:rPr>
                                <w:rFonts w:cs="Arial"/>
                              </w:rPr>
                            </w:pPr>
                          </w:p>
                          <w:p w14:paraId="790DDD9F" w14:textId="77777777" w:rsidR="00C12BA9" w:rsidRDefault="00C12BA9" w:rsidP="001A4B75">
                            <w:pPr>
                              <w:rPr>
                                <w:rFonts w:cs="Arial"/>
                              </w:rPr>
                            </w:pPr>
                          </w:p>
                          <w:p w14:paraId="23FC0D62" w14:textId="77777777" w:rsidR="00C12BA9" w:rsidRDefault="00C12BA9" w:rsidP="001A4B75">
                            <w:pPr>
                              <w:rPr>
                                <w:rFonts w:cs="Arial"/>
                              </w:rPr>
                            </w:pPr>
                          </w:p>
                          <w:p w14:paraId="179A1C61" w14:textId="77777777" w:rsidR="00C12BA9" w:rsidRDefault="00C12BA9" w:rsidP="001A4B75">
                            <w:pPr>
                              <w:rPr>
                                <w:rFonts w:cs="Arial"/>
                              </w:rPr>
                            </w:pPr>
                          </w:p>
                          <w:p w14:paraId="0E3F7C6C" w14:textId="77777777" w:rsidR="00C12BA9" w:rsidRDefault="00C12BA9" w:rsidP="001A4B75">
                            <w:pPr>
                              <w:rPr>
                                <w:rFonts w:cs="Arial"/>
                              </w:rPr>
                            </w:pPr>
                          </w:p>
                          <w:p w14:paraId="34950424" w14:textId="77777777" w:rsidR="00C12BA9" w:rsidRDefault="00C12BA9" w:rsidP="001A4B75">
                            <w:pPr>
                              <w:rPr>
                                <w:rFonts w:cs="Arial"/>
                              </w:rPr>
                            </w:pPr>
                          </w:p>
                          <w:p w14:paraId="53CCA8CD" w14:textId="77777777" w:rsidR="00C12BA9" w:rsidRDefault="00C12BA9" w:rsidP="001A4B75">
                            <w:pPr>
                              <w:rPr>
                                <w:rFonts w:cs="Arial"/>
                              </w:rPr>
                            </w:pPr>
                          </w:p>
                          <w:p w14:paraId="6D74A480" w14:textId="77777777" w:rsidR="00C12BA9" w:rsidRDefault="00C12BA9" w:rsidP="001A4B75">
                            <w:pPr>
                              <w:rPr>
                                <w:rFonts w:cs="Arial"/>
                              </w:rPr>
                            </w:pPr>
                          </w:p>
                          <w:p w14:paraId="2ED7AF26" w14:textId="77777777" w:rsidR="00C12BA9" w:rsidRDefault="00C12BA9" w:rsidP="001A4B75">
                            <w:pPr>
                              <w:rPr>
                                <w:rFonts w:cs="Arial"/>
                              </w:rPr>
                            </w:pPr>
                          </w:p>
                          <w:p w14:paraId="236706F8" w14:textId="77777777" w:rsidR="00C12BA9" w:rsidRDefault="00C12BA9" w:rsidP="001A4B75">
                            <w:pPr>
                              <w:rPr>
                                <w:rFonts w:cs="Arial"/>
                              </w:rPr>
                            </w:pPr>
                          </w:p>
                          <w:p w14:paraId="42831A7B" w14:textId="77777777" w:rsidR="00C12BA9" w:rsidRDefault="00C12BA9" w:rsidP="001A4B75">
                            <w:pPr>
                              <w:rPr>
                                <w:rFonts w:cs="Arial"/>
                              </w:rPr>
                            </w:pPr>
                          </w:p>
                          <w:p w14:paraId="3A9BB7FA" w14:textId="77777777" w:rsidR="00C12BA9" w:rsidRDefault="00C12BA9" w:rsidP="001A4B75">
                            <w:pPr>
                              <w:rPr>
                                <w:rFonts w:cs="Arial"/>
                              </w:rPr>
                            </w:pPr>
                          </w:p>
                          <w:p w14:paraId="02EDBCC1" w14:textId="77777777" w:rsidR="00C12BA9" w:rsidRDefault="00C12BA9" w:rsidP="001A4B75">
                            <w:pPr>
                              <w:rPr>
                                <w:rFonts w:cs="Arial"/>
                              </w:rPr>
                            </w:pPr>
                          </w:p>
                          <w:p w14:paraId="756EDDCD" w14:textId="77777777" w:rsidR="00C12BA9" w:rsidRDefault="00C12BA9" w:rsidP="001A4B75">
                            <w:pPr>
                              <w:rPr>
                                <w:rFonts w:cs="Arial"/>
                              </w:rPr>
                            </w:pPr>
                          </w:p>
                          <w:p w14:paraId="393FE954" w14:textId="77777777" w:rsidR="00C12BA9" w:rsidRDefault="00C12BA9" w:rsidP="001A4B75">
                            <w:pPr>
                              <w:rPr>
                                <w:rFonts w:cs="Arial"/>
                              </w:rPr>
                            </w:pPr>
                          </w:p>
                          <w:p w14:paraId="63E6FCA0" w14:textId="77777777" w:rsidR="00C12BA9" w:rsidRDefault="00C12BA9" w:rsidP="001A4B75">
                            <w:pPr>
                              <w:rPr>
                                <w:rFonts w:cs="Arial"/>
                              </w:rPr>
                            </w:pPr>
                          </w:p>
                          <w:p w14:paraId="2F768069" w14:textId="77777777" w:rsidR="00C12BA9" w:rsidRDefault="00C12BA9" w:rsidP="001A4B75">
                            <w:pPr>
                              <w:rPr>
                                <w:rFonts w:cs="Arial"/>
                              </w:rPr>
                            </w:pPr>
                          </w:p>
                          <w:p w14:paraId="70290067" w14:textId="77777777" w:rsidR="00C12BA9" w:rsidRDefault="00C12BA9" w:rsidP="001A4B75">
                            <w:pPr>
                              <w:rPr>
                                <w:rFonts w:cs="Arial"/>
                              </w:rPr>
                            </w:pPr>
                          </w:p>
                          <w:p w14:paraId="70015B76" w14:textId="77777777" w:rsidR="00C12BA9" w:rsidRDefault="00C12BA9" w:rsidP="001A4B75">
                            <w:pPr>
                              <w:rPr>
                                <w:rFonts w:cs="Arial"/>
                              </w:rPr>
                            </w:pPr>
                          </w:p>
                          <w:p w14:paraId="7F1EBB5E" w14:textId="77777777" w:rsidR="00C12BA9" w:rsidRDefault="00C12BA9" w:rsidP="001A4B75">
                            <w:pPr>
                              <w:rPr>
                                <w:rFonts w:cs="Arial"/>
                              </w:rPr>
                            </w:pPr>
                          </w:p>
                          <w:p w14:paraId="59070EF1" w14:textId="77777777" w:rsidR="00C12BA9" w:rsidRDefault="00C12BA9" w:rsidP="001A4B75">
                            <w:pPr>
                              <w:rPr>
                                <w:rFonts w:cs="Arial"/>
                              </w:rPr>
                            </w:pPr>
                          </w:p>
                          <w:p w14:paraId="7ED50EE3" w14:textId="77777777" w:rsidR="00C12BA9" w:rsidRDefault="00C12BA9" w:rsidP="001A4B75">
                            <w:pPr>
                              <w:rPr>
                                <w:rFonts w:cs="Arial"/>
                              </w:rPr>
                            </w:pPr>
                          </w:p>
                          <w:p w14:paraId="4EA9046A" w14:textId="77777777" w:rsidR="00C12BA9" w:rsidRDefault="00C12BA9" w:rsidP="001A4B75">
                            <w:pPr>
                              <w:rPr>
                                <w:rFonts w:cs="Arial"/>
                              </w:rPr>
                            </w:pPr>
                          </w:p>
                          <w:p w14:paraId="451B2A5A" w14:textId="77777777" w:rsidR="00C12BA9" w:rsidRDefault="00C12BA9" w:rsidP="001A4B75">
                            <w:pPr>
                              <w:rPr>
                                <w:rFonts w:cs="Arial"/>
                              </w:rPr>
                            </w:pPr>
                          </w:p>
                          <w:p w14:paraId="3E34A25A" w14:textId="77777777" w:rsidR="00C12BA9" w:rsidRDefault="00C12BA9" w:rsidP="001A4B75">
                            <w:pPr>
                              <w:rPr>
                                <w:rFonts w:cs="Arial"/>
                              </w:rPr>
                            </w:pPr>
                          </w:p>
                          <w:p w14:paraId="04452081" w14:textId="77777777" w:rsidR="00C12BA9" w:rsidRDefault="00C12BA9" w:rsidP="001A4B75">
                            <w:pPr>
                              <w:rPr>
                                <w:rFonts w:cs="Arial"/>
                              </w:rPr>
                            </w:pPr>
                          </w:p>
                          <w:p w14:paraId="6AFCA51D" w14:textId="77777777" w:rsidR="00C12BA9" w:rsidRDefault="00C12BA9" w:rsidP="001A4B75">
                            <w:pPr>
                              <w:rPr>
                                <w:rFonts w:cs="Arial"/>
                              </w:rPr>
                            </w:pPr>
                          </w:p>
                          <w:p w14:paraId="795748D6" w14:textId="77777777" w:rsidR="00C12BA9" w:rsidRDefault="00C12BA9" w:rsidP="001A4B75">
                            <w:pPr>
                              <w:rPr>
                                <w:rFonts w:cs="Arial"/>
                              </w:rPr>
                            </w:pPr>
                          </w:p>
                          <w:p w14:paraId="24922AF6" w14:textId="77777777" w:rsidR="00C12BA9" w:rsidRDefault="00C12BA9" w:rsidP="001A4B75">
                            <w:pPr>
                              <w:rPr>
                                <w:rFonts w:cs="Arial"/>
                              </w:rPr>
                            </w:pPr>
                          </w:p>
                          <w:p w14:paraId="1686E487" w14:textId="77777777" w:rsidR="00C12BA9" w:rsidRDefault="00C12BA9" w:rsidP="001A4B75">
                            <w:pPr>
                              <w:rPr>
                                <w:rFonts w:cs="Arial"/>
                              </w:rPr>
                            </w:pPr>
                          </w:p>
                          <w:p w14:paraId="4FF9DB9E" w14:textId="77777777" w:rsidR="00C12BA9" w:rsidRDefault="00C12BA9" w:rsidP="001A4B75">
                            <w:pPr>
                              <w:rPr>
                                <w:rFonts w:cs="Arial"/>
                              </w:rPr>
                            </w:pPr>
                          </w:p>
                          <w:p w14:paraId="3F6B2EAA" w14:textId="77777777" w:rsidR="00C12BA9" w:rsidRDefault="00C12BA9" w:rsidP="001A4B75">
                            <w:pPr>
                              <w:rPr>
                                <w:rFonts w:cs="Arial"/>
                              </w:rPr>
                            </w:pPr>
                          </w:p>
                          <w:p w14:paraId="0DEA09AD" w14:textId="77777777" w:rsidR="00C12BA9" w:rsidRDefault="00C12BA9" w:rsidP="001A4B75">
                            <w:pPr>
                              <w:rPr>
                                <w:rFonts w:cs="Arial"/>
                              </w:rPr>
                            </w:pPr>
                          </w:p>
                          <w:p w14:paraId="6681E41F" w14:textId="77777777" w:rsidR="00C12BA9" w:rsidRDefault="00C12BA9" w:rsidP="001A4B75">
                            <w:pPr>
                              <w:rPr>
                                <w:rFonts w:cs="Arial"/>
                              </w:rPr>
                            </w:pPr>
                          </w:p>
                          <w:p w14:paraId="201974E5" w14:textId="77777777" w:rsidR="00C12BA9" w:rsidRDefault="00C12BA9" w:rsidP="001A4B75">
                            <w:pPr>
                              <w:rPr>
                                <w:rFonts w:cs="Arial"/>
                              </w:rPr>
                            </w:pPr>
                          </w:p>
                          <w:p w14:paraId="0BA643CB" w14:textId="77777777" w:rsidR="00C12BA9" w:rsidRDefault="00C12BA9" w:rsidP="001A4B75">
                            <w:pPr>
                              <w:rPr>
                                <w:rFonts w:cs="Arial"/>
                              </w:rPr>
                            </w:pPr>
                          </w:p>
                          <w:p w14:paraId="04838AFB" w14:textId="77777777" w:rsidR="00C12BA9" w:rsidRDefault="00C12BA9" w:rsidP="001A4B75">
                            <w:pPr>
                              <w:rPr>
                                <w:rFonts w:cs="Arial"/>
                              </w:rPr>
                            </w:pPr>
                          </w:p>
                          <w:p w14:paraId="4577768E" w14:textId="77777777" w:rsidR="00C12BA9" w:rsidRDefault="00C12BA9" w:rsidP="001A4B75">
                            <w:pPr>
                              <w:rPr>
                                <w:rFonts w:cs="Arial"/>
                              </w:rPr>
                            </w:pPr>
                          </w:p>
                          <w:p w14:paraId="130C0858" w14:textId="77777777" w:rsidR="00C12BA9" w:rsidRDefault="00C12BA9" w:rsidP="001A4B75">
                            <w:pPr>
                              <w:rPr>
                                <w:rFonts w:cs="Arial"/>
                              </w:rPr>
                            </w:pPr>
                          </w:p>
                          <w:p w14:paraId="4FA8DAE1" w14:textId="77777777" w:rsidR="00C12BA9" w:rsidRDefault="00C12BA9" w:rsidP="001A4B75">
                            <w:pPr>
                              <w:rPr>
                                <w:rFonts w:cs="Arial"/>
                              </w:rPr>
                            </w:pPr>
                          </w:p>
                          <w:p w14:paraId="1BE1CB73" w14:textId="77777777" w:rsidR="00C12BA9" w:rsidRDefault="00C12BA9" w:rsidP="001A4B75">
                            <w:pPr>
                              <w:rPr>
                                <w:rFonts w:cs="Arial"/>
                              </w:rPr>
                            </w:pPr>
                          </w:p>
                          <w:p w14:paraId="4046A8DC" w14:textId="77777777" w:rsidR="00C12BA9" w:rsidRDefault="00C12BA9" w:rsidP="001A4B75">
                            <w:pPr>
                              <w:rPr>
                                <w:rFonts w:cs="Arial"/>
                              </w:rPr>
                            </w:pPr>
                          </w:p>
                          <w:p w14:paraId="71C8CE98" w14:textId="77777777" w:rsidR="00C12BA9" w:rsidRDefault="00C12BA9" w:rsidP="001A4B75">
                            <w:pPr>
                              <w:rPr>
                                <w:rFonts w:cs="Arial"/>
                              </w:rPr>
                            </w:pPr>
                          </w:p>
                          <w:p w14:paraId="3FAA92C8" w14:textId="77777777" w:rsidR="00C12BA9" w:rsidRDefault="00C12BA9" w:rsidP="001A4B75">
                            <w:pPr>
                              <w:rPr>
                                <w:rFonts w:cs="Arial"/>
                              </w:rPr>
                            </w:pPr>
                          </w:p>
                          <w:p w14:paraId="0DCDDC59" w14:textId="77777777" w:rsidR="00C12BA9" w:rsidRDefault="00C12BA9" w:rsidP="001A4B75">
                            <w:pPr>
                              <w:rPr>
                                <w:rFonts w:cs="Arial"/>
                              </w:rPr>
                            </w:pPr>
                          </w:p>
                          <w:p w14:paraId="2D8B0612" w14:textId="77777777" w:rsidR="00C12BA9" w:rsidRDefault="00C12BA9" w:rsidP="001A4B75">
                            <w:pPr>
                              <w:rPr>
                                <w:rFonts w:cs="Arial"/>
                              </w:rPr>
                            </w:pPr>
                          </w:p>
                          <w:p w14:paraId="49749BCF" w14:textId="77777777" w:rsidR="00C12BA9" w:rsidRDefault="00C12BA9" w:rsidP="001A4B75">
                            <w:pPr>
                              <w:rPr>
                                <w:rFonts w:cs="Arial"/>
                              </w:rPr>
                            </w:pPr>
                          </w:p>
                          <w:p w14:paraId="198A21AE" w14:textId="77777777" w:rsidR="00C12BA9" w:rsidRDefault="00C12BA9" w:rsidP="001A4B75">
                            <w:pPr>
                              <w:rPr>
                                <w:rFonts w:cs="Arial"/>
                              </w:rPr>
                            </w:pPr>
                          </w:p>
                          <w:p w14:paraId="633ABCA4" w14:textId="77777777" w:rsidR="00C12BA9" w:rsidRDefault="00C12BA9" w:rsidP="001A4B75">
                            <w:pPr>
                              <w:rPr>
                                <w:rFonts w:cs="Arial"/>
                              </w:rPr>
                            </w:pPr>
                          </w:p>
                          <w:p w14:paraId="5F63D4C4" w14:textId="77777777" w:rsidR="00C12BA9" w:rsidRDefault="00C12BA9" w:rsidP="001A4B75">
                            <w:pPr>
                              <w:rPr>
                                <w:rFonts w:cs="Arial"/>
                              </w:rPr>
                            </w:pPr>
                          </w:p>
                          <w:p w14:paraId="13E64058" w14:textId="77777777" w:rsidR="00C12BA9" w:rsidRDefault="00C12BA9" w:rsidP="001A4B75">
                            <w:pPr>
                              <w:rPr>
                                <w:rFonts w:cs="Arial"/>
                              </w:rPr>
                            </w:pPr>
                          </w:p>
                          <w:p w14:paraId="033F1AFB" w14:textId="77777777" w:rsidR="00C12BA9" w:rsidRDefault="00C12BA9" w:rsidP="001A4B75">
                            <w:pPr>
                              <w:rPr>
                                <w:rFonts w:cs="Arial"/>
                              </w:rPr>
                            </w:pPr>
                          </w:p>
                          <w:p w14:paraId="26FACCB4" w14:textId="77777777" w:rsidR="00C12BA9" w:rsidRDefault="00C12BA9" w:rsidP="001A4B75">
                            <w:pPr>
                              <w:rPr>
                                <w:rFonts w:cs="Arial"/>
                              </w:rPr>
                            </w:pPr>
                          </w:p>
                          <w:p w14:paraId="7E8BCDBC" w14:textId="77777777" w:rsidR="00C12BA9" w:rsidRDefault="00C12BA9" w:rsidP="001A4B75">
                            <w:pPr>
                              <w:rPr>
                                <w:rFonts w:cs="Arial"/>
                              </w:rPr>
                            </w:pPr>
                          </w:p>
                          <w:p w14:paraId="5460ACEB" w14:textId="77777777" w:rsidR="00C12BA9" w:rsidRDefault="00C12BA9" w:rsidP="001A4B75">
                            <w:pPr>
                              <w:rPr>
                                <w:rFonts w:cs="Arial"/>
                              </w:rPr>
                            </w:pPr>
                          </w:p>
                          <w:p w14:paraId="1BD68485" w14:textId="77777777" w:rsidR="00C12BA9" w:rsidRDefault="00C12BA9" w:rsidP="001A4B75">
                            <w:pPr>
                              <w:rPr>
                                <w:rFonts w:cs="Arial"/>
                              </w:rPr>
                            </w:pPr>
                          </w:p>
                          <w:p w14:paraId="0FA6B14B" w14:textId="77777777" w:rsidR="00C12BA9" w:rsidRDefault="00C12BA9" w:rsidP="001A4B75">
                            <w:pPr>
                              <w:rPr>
                                <w:rFonts w:cs="Arial"/>
                              </w:rPr>
                            </w:pPr>
                          </w:p>
                          <w:p w14:paraId="08EC4EF6" w14:textId="77777777" w:rsidR="00C12BA9" w:rsidRDefault="00C12BA9" w:rsidP="001A4B75">
                            <w:pPr>
                              <w:rPr>
                                <w:rFonts w:cs="Arial"/>
                              </w:rPr>
                            </w:pPr>
                          </w:p>
                          <w:p w14:paraId="6C9DD622" w14:textId="77777777" w:rsidR="00C12BA9" w:rsidRDefault="00C12BA9" w:rsidP="001A4B75">
                            <w:pPr>
                              <w:rPr>
                                <w:rFonts w:cs="Arial"/>
                              </w:rPr>
                            </w:pPr>
                          </w:p>
                          <w:p w14:paraId="7E2CBAFA" w14:textId="77777777" w:rsidR="00C12BA9" w:rsidRDefault="00C12BA9" w:rsidP="001A4B75">
                            <w:pPr>
                              <w:rPr>
                                <w:rFonts w:cs="Arial"/>
                              </w:rPr>
                            </w:pPr>
                          </w:p>
                          <w:p w14:paraId="150E06ED" w14:textId="77777777" w:rsidR="00C12BA9" w:rsidRDefault="00C12BA9" w:rsidP="001A4B75">
                            <w:pPr>
                              <w:rPr>
                                <w:rFonts w:cs="Arial"/>
                              </w:rPr>
                            </w:pPr>
                          </w:p>
                          <w:p w14:paraId="562C808C" w14:textId="77777777" w:rsidR="00C12BA9" w:rsidRDefault="00C12BA9" w:rsidP="001A4B75">
                            <w:pPr>
                              <w:rPr>
                                <w:rFonts w:cs="Arial"/>
                              </w:rPr>
                            </w:pPr>
                          </w:p>
                          <w:p w14:paraId="044C5B85" w14:textId="77777777" w:rsidR="00C12BA9" w:rsidRDefault="00C12BA9" w:rsidP="001A4B75">
                            <w:pPr>
                              <w:rPr>
                                <w:rFonts w:cs="Arial"/>
                              </w:rPr>
                            </w:pPr>
                          </w:p>
                          <w:p w14:paraId="005FBCEF" w14:textId="77777777" w:rsidR="00C12BA9" w:rsidRDefault="00C12BA9" w:rsidP="001A4B75">
                            <w:pPr>
                              <w:rPr>
                                <w:rFonts w:cs="Arial"/>
                              </w:rPr>
                            </w:pPr>
                          </w:p>
                          <w:p w14:paraId="73DFD877" w14:textId="77777777" w:rsidR="00C12BA9" w:rsidRDefault="00C12BA9" w:rsidP="001A4B75">
                            <w:pPr>
                              <w:rPr>
                                <w:rFonts w:cs="Arial"/>
                              </w:rPr>
                            </w:pPr>
                          </w:p>
                          <w:p w14:paraId="6D803D8C" w14:textId="77777777" w:rsidR="00C12BA9" w:rsidRDefault="00C12BA9" w:rsidP="001A4B75">
                            <w:pPr>
                              <w:rPr>
                                <w:rFonts w:cs="Arial"/>
                              </w:rPr>
                            </w:pPr>
                          </w:p>
                          <w:p w14:paraId="6BC616DF" w14:textId="77777777" w:rsidR="00C12BA9" w:rsidRDefault="00C12BA9" w:rsidP="001A4B75">
                            <w:pPr>
                              <w:rPr>
                                <w:rFonts w:cs="Arial"/>
                              </w:rPr>
                            </w:pPr>
                          </w:p>
                          <w:p w14:paraId="29686253" w14:textId="77777777" w:rsidR="00C12BA9" w:rsidRDefault="00C12BA9" w:rsidP="001A4B75">
                            <w:pPr>
                              <w:rPr>
                                <w:rFonts w:cs="Arial"/>
                              </w:rPr>
                            </w:pPr>
                          </w:p>
                          <w:p w14:paraId="2490C0A1" w14:textId="77777777" w:rsidR="00C12BA9" w:rsidRDefault="00C12BA9" w:rsidP="001A4B75">
                            <w:pPr>
                              <w:rPr>
                                <w:rFonts w:cs="Arial"/>
                              </w:rPr>
                            </w:pPr>
                          </w:p>
                          <w:p w14:paraId="603A95FC" w14:textId="77777777" w:rsidR="00C12BA9" w:rsidRDefault="00C12BA9" w:rsidP="001A4B75">
                            <w:pPr>
                              <w:rPr>
                                <w:rFonts w:cs="Arial"/>
                              </w:rPr>
                            </w:pPr>
                          </w:p>
                          <w:p w14:paraId="4298D8E9" w14:textId="77777777" w:rsidR="00C12BA9" w:rsidRDefault="00C12BA9" w:rsidP="001A4B75">
                            <w:pPr>
                              <w:rPr>
                                <w:rFonts w:cs="Arial"/>
                              </w:rPr>
                            </w:pPr>
                          </w:p>
                          <w:p w14:paraId="7CC63FDA" w14:textId="77777777" w:rsidR="00C12BA9" w:rsidRDefault="00C12BA9" w:rsidP="001A4B75">
                            <w:pPr>
                              <w:rPr>
                                <w:rFonts w:cs="Arial"/>
                              </w:rPr>
                            </w:pPr>
                          </w:p>
                          <w:p w14:paraId="5C8C8CE6" w14:textId="77777777" w:rsidR="00C12BA9" w:rsidRDefault="00C12BA9" w:rsidP="001A4B75">
                            <w:pPr>
                              <w:rPr>
                                <w:rFonts w:cs="Arial"/>
                              </w:rPr>
                            </w:pPr>
                          </w:p>
                          <w:p w14:paraId="17063364" w14:textId="77777777" w:rsidR="00C12BA9" w:rsidRDefault="00C12BA9" w:rsidP="001A4B75">
                            <w:pPr>
                              <w:rPr>
                                <w:rFonts w:cs="Arial"/>
                              </w:rPr>
                            </w:pPr>
                          </w:p>
                          <w:p w14:paraId="63EE4304" w14:textId="77777777" w:rsidR="00C12BA9" w:rsidRDefault="00C12BA9" w:rsidP="001A4B75">
                            <w:pPr>
                              <w:rPr>
                                <w:rFonts w:cs="Arial"/>
                              </w:rPr>
                            </w:pPr>
                          </w:p>
                          <w:p w14:paraId="468DD96D" w14:textId="77777777" w:rsidR="00C12BA9" w:rsidRDefault="00C12BA9" w:rsidP="001A4B75">
                            <w:pPr>
                              <w:rPr>
                                <w:rFonts w:cs="Arial"/>
                              </w:rPr>
                            </w:pPr>
                          </w:p>
                          <w:p w14:paraId="4ADB16CB" w14:textId="77777777" w:rsidR="00C12BA9" w:rsidRDefault="00C12BA9" w:rsidP="001A4B75">
                            <w:pPr>
                              <w:rPr>
                                <w:rFonts w:cs="Arial"/>
                              </w:rPr>
                            </w:pPr>
                          </w:p>
                          <w:p w14:paraId="52064EAC" w14:textId="77777777" w:rsidR="00C12BA9" w:rsidRDefault="00C12BA9" w:rsidP="001A4B75">
                            <w:pPr>
                              <w:rPr>
                                <w:rFonts w:cs="Arial"/>
                              </w:rPr>
                            </w:pPr>
                          </w:p>
                          <w:p w14:paraId="57051006" w14:textId="77777777" w:rsidR="00C12BA9" w:rsidRDefault="00C12BA9" w:rsidP="001A4B75">
                            <w:pPr>
                              <w:rPr>
                                <w:rFonts w:cs="Arial"/>
                              </w:rPr>
                            </w:pPr>
                          </w:p>
                          <w:p w14:paraId="78449376" w14:textId="77777777" w:rsidR="00C12BA9" w:rsidRDefault="00C12BA9" w:rsidP="001A4B75">
                            <w:pPr>
                              <w:rPr>
                                <w:rFonts w:cs="Arial"/>
                              </w:rPr>
                            </w:pPr>
                          </w:p>
                          <w:p w14:paraId="79DA1B89" w14:textId="77777777" w:rsidR="00C12BA9" w:rsidRDefault="00C12BA9" w:rsidP="001A4B75">
                            <w:pPr>
                              <w:rPr>
                                <w:rFonts w:cs="Arial"/>
                              </w:rPr>
                            </w:pPr>
                          </w:p>
                          <w:p w14:paraId="3F5F58C5" w14:textId="77777777" w:rsidR="00C12BA9" w:rsidRDefault="00C12BA9" w:rsidP="001A4B75">
                            <w:pPr>
                              <w:rPr>
                                <w:rFonts w:cs="Arial"/>
                              </w:rPr>
                            </w:pPr>
                          </w:p>
                          <w:p w14:paraId="47DD5D1A" w14:textId="77777777" w:rsidR="00C12BA9" w:rsidRDefault="00C12BA9" w:rsidP="001A4B75">
                            <w:pPr>
                              <w:rPr>
                                <w:rFonts w:cs="Arial"/>
                              </w:rPr>
                            </w:pPr>
                          </w:p>
                          <w:p w14:paraId="124978A1" w14:textId="77777777" w:rsidR="00C12BA9" w:rsidRDefault="00C12BA9" w:rsidP="001A4B75">
                            <w:pPr>
                              <w:rPr>
                                <w:rFonts w:cs="Arial"/>
                              </w:rPr>
                            </w:pPr>
                          </w:p>
                          <w:p w14:paraId="27A56539" w14:textId="77777777" w:rsidR="00C12BA9" w:rsidRDefault="00C12BA9" w:rsidP="001A4B75">
                            <w:pPr>
                              <w:rPr>
                                <w:rFonts w:cs="Arial"/>
                              </w:rPr>
                            </w:pPr>
                          </w:p>
                          <w:p w14:paraId="0F29000C" w14:textId="77777777" w:rsidR="00C12BA9" w:rsidRDefault="00C12BA9" w:rsidP="001A4B75">
                            <w:pPr>
                              <w:rPr>
                                <w:rFonts w:cs="Arial"/>
                              </w:rPr>
                            </w:pPr>
                          </w:p>
                          <w:p w14:paraId="32F372A6" w14:textId="77777777" w:rsidR="00C12BA9" w:rsidRDefault="00C12BA9" w:rsidP="001A4B75">
                            <w:pPr>
                              <w:rPr>
                                <w:rFonts w:cs="Arial"/>
                              </w:rPr>
                            </w:pPr>
                          </w:p>
                          <w:p w14:paraId="40821D2D" w14:textId="77777777" w:rsidR="00C12BA9" w:rsidRDefault="00C12BA9" w:rsidP="001A4B75">
                            <w:pPr>
                              <w:rPr>
                                <w:rFonts w:cs="Arial"/>
                              </w:rPr>
                            </w:pPr>
                          </w:p>
                          <w:p w14:paraId="5AA61D24" w14:textId="77777777" w:rsidR="00C12BA9" w:rsidRDefault="00C12BA9" w:rsidP="001A4B75">
                            <w:pPr>
                              <w:rPr>
                                <w:rFonts w:cs="Arial"/>
                              </w:rPr>
                            </w:pPr>
                          </w:p>
                          <w:p w14:paraId="31B8C718" w14:textId="77777777" w:rsidR="00C12BA9" w:rsidRDefault="00C12BA9" w:rsidP="001A4B75">
                            <w:pPr>
                              <w:rPr>
                                <w:rFonts w:cs="Arial"/>
                              </w:rPr>
                            </w:pPr>
                          </w:p>
                          <w:p w14:paraId="18BAB578" w14:textId="77777777" w:rsidR="00C12BA9" w:rsidRDefault="00C12BA9" w:rsidP="001A4B75">
                            <w:pPr>
                              <w:rPr>
                                <w:rFonts w:cs="Arial"/>
                              </w:rPr>
                            </w:pPr>
                          </w:p>
                          <w:p w14:paraId="4DD07696" w14:textId="77777777" w:rsidR="00C12BA9" w:rsidRDefault="00C12BA9" w:rsidP="001A4B75">
                            <w:pPr>
                              <w:rPr>
                                <w:rFonts w:cs="Arial"/>
                              </w:rPr>
                            </w:pPr>
                          </w:p>
                          <w:p w14:paraId="516248F5" w14:textId="77777777" w:rsidR="00C12BA9" w:rsidRDefault="00C12BA9" w:rsidP="001A4B75">
                            <w:pPr>
                              <w:rPr>
                                <w:rFonts w:cs="Arial"/>
                              </w:rPr>
                            </w:pPr>
                          </w:p>
                          <w:p w14:paraId="4295D17F" w14:textId="77777777" w:rsidR="00C12BA9" w:rsidRDefault="00C12BA9" w:rsidP="001A4B75">
                            <w:pPr>
                              <w:rPr>
                                <w:rFonts w:cs="Arial"/>
                              </w:rPr>
                            </w:pPr>
                          </w:p>
                          <w:p w14:paraId="0892BD99" w14:textId="77777777" w:rsidR="00C12BA9" w:rsidRDefault="00C12BA9" w:rsidP="001A4B75">
                            <w:pPr>
                              <w:rPr>
                                <w:rFonts w:cs="Arial"/>
                              </w:rPr>
                            </w:pPr>
                          </w:p>
                          <w:p w14:paraId="00803C80" w14:textId="77777777" w:rsidR="00C12BA9" w:rsidRDefault="00C12BA9" w:rsidP="001A4B75">
                            <w:pPr>
                              <w:rPr>
                                <w:rFonts w:cs="Arial"/>
                              </w:rPr>
                            </w:pPr>
                          </w:p>
                          <w:p w14:paraId="529DAA87" w14:textId="77777777" w:rsidR="00C12BA9" w:rsidRDefault="00C12BA9" w:rsidP="001A4B75">
                            <w:pPr>
                              <w:rPr>
                                <w:rFonts w:cs="Arial"/>
                              </w:rPr>
                            </w:pPr>
                          </w:p>
                          <w:p w14:paraId="05A3E772" w14:textId="77777777" w:rsidR="00C12BA9" w:rsidRDefault="00C12BA9" w:rsidP="001A4B75">
                            <w:pPr>
                              <w:rPr>
                                <w:rFonts w:cs="Arial"/>
                              </w:rPr>
                            </w:pPr>
                          </w:p>
                          <w:p w14:paraId="7BF2BCA7" w14:textId="77777777" w:rsidR="00C12BA9" w:rsidRDefault="00C12BA9" w:rsidP="001A4B75">
                            <w:pPr>
                              <w:rPr>
                                <w:rFonts w:cs="Arial"/>
                              </w:rPr>
                            </w:pPr>
                          </w:p>
                          <w:p w14:paraId="2A3C545F" w14:textId="77777777" w:rsidR="00C12BA9" w:rsidRDefault="00C12BA9" w:rsidP="001A4B75">
                            <w:pPr>
                              <w:rPr>
                                <w:rFonts w:cs="Arial"/>
                              </w:rPr>
                            </w:pPr>
                          </w:p>
                          <w:p w14:paraId="677D842B" w14:textId="77777777" w:rsidR="00C12BA9" w:rsidRDefault="00C12BA9" w:rsidP="001A4B75">
                            <w:pPr>
                              <w:rPr>
                                <w:rFonts w:cs="Arial"/>
                              </w:rPr>
                            </w:pPr>
                          </w:p>
                          <w:p w14:paraId="554466A6" w14:textId="77777777" w:rsidR="00C12BA9" w:rsidRDefault="00C12BA9" w:rsidP="001A4B75">
                            <w:pPr>
                              <w:rPr>
                                <w:rFonts w:cs="Arial"/>
                              </w:rPr>
                            </w:pPr>
                          </w:p>
                          <w:p w14:paraId="3C22BFE7" w14:textId="77777777" w:rsidR="00C12BA9" w:rsidRDefault="00C12BA9" w:rsidP="001A4B75">
                            <w:pPr>
                              <w:rPr>
                                <w:rFonts w:cs="Arial"/>
                              </w:rPr>
                            </w:pPr>
                          </w:p>
                          <w:p w14:paraId="1C28D357" w14:textId="77777777" w:rsidR="00C12BA9" w:rsidRDefault="00C12BA9" w:rsidP="001A4B75">
                            <w:pPr>
                              <w:rPr>
                                <w:rFonts w:cs="Arial"/>
                              </w:rPr>
                            </w:pPr>
                          </w:p>
                          <w:p w14:paraId="654082F3" w14:textId="77777777" w:rsidR="00C12BA9" w:rsidRDefault="00C12BA9" w:rsidP="001A4B75">
                            <w:pPr>
                              <w:rPr>
                                <w:rFonts w:cs="Arial"/>
                              </w:rPr>
                            </w:pPr>
                          </w:p>
                          <w:p w14:paraId="76EC9604" w14:textId="77777777" w:rsidR="00C12BA9" w:rsidRDefault="00C12BA9" w:rsidP="001A4B75">
                            <w:pPr>
                              <w:rPr>
                                <w:rFonts w:cs="Arial"/>
                              </w:rPr>
                            </w:pPr>
                          </w:p>
                          <w:p w14:paraId="6D440D50" w14:textId="77777777" w:rsidR="00C12BA9" w:rsidRDefault="00C12BA9" w:rsidP="001A4B75">
                            <w:pPr>
                              <w:rPr>
                                <w:rFonts w:cs="Arial"/>
                              </w:rPr>
                            </w:pPr>
                          </w:p>
                          <w:p w14:paraId="66BFAB9F" w14:textId="77777777" w:rsidR="00C12BA9" w:rsidRDefault="00C12BA9" w:rsidP="001A4B75">
                            <w:pPr>
                              <w:rPr>
                                <w:rFonts w:cs="Arial"/>
                              </w:rPr>
                            </w:pPr>
                          </w:p>
                          <w:p w14:paraId="6227F2D0" w14:textId="77777777" w:rsidR="00C12BA9" w:rsidRDefault="00C12BA9" w:rsidP="001A4B75">
                            <w:pPr>
                              <w:rPr>
                                <w:rFonts w:cs="Arial"/>
                              </w:rPr>
                            </w:pPr>
                          </w:p>
                          <w:p w14:paraId="319AFFAA" w14:textId="77777777" w:rsidR="00C12BA9" w:rsidRDefault="00C12BA9" w:rsidP="001A4B75">
                            <w:pPr>
                              <w:rPr>
                                <w:rFonts w:cs="Arial"/>
                              </w:rPr>
                            </w:pPr>
                          </w:p>
                          <w:p w14:paraId="224ED807" w14:textId="77777777" w:rsidR="00C12BA9" w:rsidRDefault="00C12BA9" w:rsidP="001A4B75">
                            <w:pPr>
                              <w:rPr>
                                <w:rFonts w:cs="Arial"/>
                              </w:rPr>
                            </w:pPr>
                          </w:p>
                          <w:p w14:paraId="45C25205" w14:textId="77777777" w:rsidR="00C12BA9" w:rsidRDefault="00C12BA9" w:rsidP="001A4B75">
                            <w:pPr>
                              <w:rPr>
                                <w:rFonts w:cs="Arial"/>
                              </w:rPr>
                            </w:pPr>
                          </w:p>
                          <w:p w14:paraId="4AD15C9D" w14:textId="77777777" w:rsidR="00C12BA9" w:rsidRDefault="00C12BA9" w:rsidP="001A4B75">
                            <w:pPr>
                              <w:rPr>
                                <w:rFonts w:cs="Arial"/>
                              </w:rPr>
                            </w:pPr>
                          </w:p>
                          <w:p w14:paraId="5CDAC1DC" w14:textId="77777777" w:rsidR="00C12BA9" w:rsidRDefault="00C12BA9" w:rsidP="001A4B75">
                            <w:pPr>
                              <w:rPr>
                                <w:rFonts w:cs="Arial"/>
                              </w:rPr>
                            </w:pPr>
                          </w:p>
                          <w:p w14:paraId="4F4BF20F" w14:textId="77777777" w:rsidR="00C12BA9" w:rsidRDefault="00C12BA9" w:rsidP="001A4B75">
                            <w:pPr>
                              <w:rPr>
                                <w:rFonts w:cs="Arial"/>
                              </w:rPr>
                            </w:pPr>
                          </w:p>
                          <w:p w14:paraId="2F91FAD3" w14:textId="77777777" w:rsidR="00C12BA9" w:rsidRDefault="00C12BA9" w:rsidP="001A4B75">
                            <w:pPr>
                              <w:rPr>
                                <w:rFonts w:cs="Arial"/>
                              </w:rPr>
                            </w:pPr>
                          </w:p>
                          <w:p w14:paraId="0E502E2C" w14:textId="77777777" w:rsidR="00C12BA9" w:rsidRDefault="00C12BA9" w:rsidP="001A4B75">
                            <w:pPr>
                              <w:rPr>
                                <w:rFonts w:cs="Arial"/>
                              </w:rPr>
                            </w:pPr>
                          </w:p>
                          <w:p w14:paraId="35080655" w14:textId="77777777" w:rsidR="00C12BA9" w:rsidRDefault="00C12BA9" w:rsidP="001A4B75">
                            <w:pPr>
                              <w:rPr>
                                <w:rFonts w:cs="Arial"/>
                              </w:rPr>
                            </w:pPr>
                          </w:p>
                          <w:p w14:paraId="0FE7B523" w14:textId="77777777" w:rsidR="00C12BA9" w:rsidRDefault="00C12BA9" w:rsidP="001A4B75">
                            <w:pPr>
                              <w:rPr>
                                <w:rFonts w:cs="Arial"/>
                              </w:rPr>
                            </w:pPr>
                          </w:p>
                          <w:p w14:paraId="471CB36A" w14:textId="77777777" w:rsidR="00C12BA9" w:rsidRDefault="00C12BA9" w:rsidP="001A4B75">
                            <w:pPr>
                              <w:rPr>
                                <w:rFonts w:cs="Arial"/>
                              </w:rPr>
                            </w:pPr>
                          </w:p>
                          <w:p w14:paraId="331BD016" w14:textId="77777777" w:rsidR="00C12BA9" w:rsidRDefault="00C12BA9" w:rsidP="001A4B75">
                            <w:pPr>
                              <w:rPr>
                                <w:rFonts w:cs="Arial"/>
                              </w:rPr>
                            </w:pPr>
                          </w:p>
                          <w:p w14:paraId="4D0AA905" w14:textId="77777777" w:rsidR="00C12BA9" w:rsidRDefault="00C12BA9" w:rsidP="001A4B75">
                            <w:pPr>
                              <w:rPr>
                                <w:rFonts w:cs="Arial"/>
                              </w:rPr>
                            </w:pPr>
                          </w:p>
                          <w:p w14:paraId="2D02F42B" w14:textId="77777777" w:rsidR="00C12BA9" w:rsidRDefault="00C12BA9" w:rsidP="001A4B75">
                            <w:pPr>
                              <w:rPr>
                                <w:rFonts w:cs="Arial"/>
                              </w:rPr>
                            </w:pPr>
                          </w:p>
                          <w:p w14:paraId="655DD6CF" w14:textId="77777777" w:rsidR="00C12BA9" w:rsidRDefault="00C12BA9" w:rsidP="001A4B75">
                            <w:pPr>
                              <w:rPr>
                                <w:rFonts w:cs="Arial"/>
                              </w:rPr>
                            </w:pPr>
                          </w:p>
                          <w:p w14:paraId="5C069E16" w14:textId="77777777" w:rsidR="00C12BA9" w:rsidRDefault="00C12BA9" w:rsidP="001A4B75">
                            <w:pPr>
                              <w:rPr>
                                <w:rFonts w:cs="Arial"/>
                              </w:rPr>
                            </w:pPr>
                          </w:p>
                          <w:p w14:paraId="04EB987F" w14:textId="77777777" w:rsidR="00C12BA9" w:rsidRDefault="00C12BA9" w:rsidP="001A4B75">
                            <w:pPr>
                              <w:rPr>
                                <w:rFonts w:cs="Arial"/>
                              </w:rPr>
                            </w:pPr>
                          </w:p>
                          <w:p w14:paraId="5D460631" w14:textId="77777777" w:rsidR="00C12BA9" w:rsidRDefault="00C12BA9" w:rsidP="001A4B75">
                            <w:pPr>
                              <w:rPr>
                                <w:rFonts w:cs="Arial"/>
                              </w:rPr>
                            </w:pPr>
                          </w:p>
                          <w:p w14:paraId="62687FA2" w14:textId="77777777" w:rsidR="00C12BA9" w:rsidRDefault="00C12BA9" w:rsidP="001A4B75">
                            <w:pPr>
                              <w:rPr>
                                <w:rFonts w:cs="Arial"/>
                              </w:rPr>
                            </w:pPr>
                          </w:p>
                          <w:p w14:paraId="5DF55107" w14:textId="77777777" w:rsidR="00C12BA9" w:rsidRDefault="00C12BA9" w:rsidP="001A4B75">
                            <w:pPr>
                              <w:rPr>
                                <w:rFonts w:cs="Arial"/>
                              </w:rPr>
                            </w:pPr>
                          </w:p>
                          <w:p w14:paraId="273257F4" w14:textId="77777777" w:rsidR="00C12BA9" w:rsidRDefault="00C12BA9" w:rsidP="001A4B75">
                            <w:pPr>
                              <w:rPr>
                                <w:rFonts w:cs="Arial"/>
                              </w:rPr>
                            </w:pPr>
                          </w:p>
                          <w:p w14:paraId="51650062" w14:textId="77777777" w:rsidR="00C12BA9" w:rsidRDefault="00C12BA9" w:rsidP="001A4B75">
                            <w:pPr>
                              <w:rPr>
                                <w:rFonts w:cs="Arial"/>
                              </w:rPr>
                            </w:pPr>
                          </w:p>
                          <w:p w14:paraId="2ACC9A27" w14:textId="77777777" w:rsidR="00C12BA9" w:rsidRDefault="00C12BA9" w:rsidP="001A4B75">
                            <w:pPr>
                              <w:rPr>
                                <w:rFonts w:cs="Arial"/>
                              </w:rPr>
                            </w:pPr>
                          </w:p>
                          <w:p w14:paraId="064288E3" w14:textId="77777777" w:rsidR="00C12BA9" w:rsidRDefault="00C12BA9" w:rsidP="001A4B75">
                            <w:pPr>
                              <w:rPr>
                                <w:rFonts w:cs="Arial"/>
                              </w:rPr>
                            </w:pPr>
                          </w:p>
                          <w:p w14:paraId="418A2137" w14:textId="77777777" w:rsidR="00C12BA9" w:rsidRDefault="00C12BA9" w:rsidP="001A4B75">
                            <w:pPr>
                              <w:rPr>
                                <w:rFonts w:cs="Arial"/>
                              </w:rPr>
                            </w:pPr>
                          </w:p>
                          <w:p w14:paraId="6B291006" w14:textId="77777777" w:rsidR="00C12BA9" w:rsidRDefault="00C12BA9" w:rsidP="001A4B75">
                            <w:pPr>
                              <w:rPr>
                                <w:rFonts w:cs="Arial"/>
                              </w:rPr>
                            </w:pPr>
                          </w:p>
                          <w:p w14:paraId="2158963D" w14:textId="77777777" w:rsidR="00C12BA9" w:rsidRDefault="00C12BA9" w:rsidP="001A4B75">
                            <w:pPr>
                              <w:rPr>
                                <w:rFonts w:cs="Arial"/>
                              </w:rPr>
                            </w:pPr>
                          </w:p>
                          <w:p w14:paraId="5E8876E7" w14:textId="77777777" w:rsidR="00C12BA9" w:rsidRDefault="00C12BA9" w:rsidP="001A4B75">
                            <w:pPr>
                              <w:rPr>
                                <w:rFonts w:cs="Arial"/>
                              </w:rPr>
                            </w:pPr>
                          </w:p>
                          <w:p w14:paraId="34466678" w14:textId="77777777" w:rsidR="00C12BA9" w:rsidRDefault="00C12BA9" w:rsidP="001A4B75">
                            <w:pPr>
                              <w:rPr>
                                <w:rFonts w:cs="Arial"/>
                              </w:rPr>
                            </w:pPr>
                          </w:p>
                          <w:p w14:paraId="0BD5C850" w14:textId="77777777" w:rsidR="00C12BA9" w:rsidRDefault="00C12BA9" w:rsidP="001A4B75">
                            <w:pPr>
                              <w:rPr>
                                <w:rFonts w:cs="Arial"/>
                              </w:rPr>
                            </w:pPr>
                          </w:p>
                          <w:p w14:paraId="237259D0" w14:textId="77777777" w:rsidR="00C12BA9" w:rsidRDefault="00C12BA9" w:rsidP="001A4B75">
                            <w:pPr>
                              <w:rPr>
                                <w:rFonts w:cs="Arial"/>
                              </w:rPr>
                            </w:pPr>
                          </w:p>
                          <w:p w14:paraId="74EC559A" w14:textId="77777777" w:rsidR="00C12BA9" w:rsidRDefault="00C12BA9" w:rsidP="001A4B75">
                            <w:pPr>
                              <w:rPr>
                                <w:rFonts w:cs="Arial"/>
                              </w:rPr>
                            </w:pPr>
                          </w:p>
                          <w:p w14:paraId="299CFB5E" w14:textId="77777777" w:rsidR="00C12BA9" w:rsidRDefault="00C12BA9" w:rsidP="001A4B75">
                            <w:pPr>
                              <w:rPr>
                                <w:rFonts w:cs="Arial"/>
                              </w:rPr>
                            </w:pPr>
                          </w:p>
                          <w:p w14:paraId="066419E5" w14:textId="77777777" w:rsidR="00C12BA9" w:rsidRDefault="00C12BA9" w:rsidP="001A4B75">
                            <w:pPr>
                              <w:rPr>
                                <w:rFonts w:cs="Arial"/>
                              </w:rPr>
                            </w:pPr>
                          </w:p>
                          <w:p w14:paraId="49422A60" w14:textId="77777777" w:rsidR="00C12BA9" w:rsidRDefault="00C12BA9" w:rsidP="001A4B75">
                            <w:pPr>
                              <w:rPr>
                                <w:rFonts w:cs="Arial"/>
                              </w:rPr>
                            </w:pPr>
                          </w:p>
                          <w:p w14:paraId="0A6089F5" w14:textId="77777777" w:rsidR="00C12BA9" w:rsidRDefault="00C12BA9" w:rsidP="001A4B75">
                            <w:pPr>
                              <w:rPr>
                                <w:rFonts w:cs="Arial"/>
                              </w:rPr>
                            </w:pPr>
                          </w:p>
                          <w:p w14:paraId="349930C1" w14:textId="77777777" w:rsidR="00C12BA9" w:rsidRDefault="00C12BA9" w:rsidP="001A4B75">
                            <w:pPr>
                              <w:rPr>
                                <w:rFonts w:cs="Arial"/>
                              </w:rPr>
                            </w:pPr>
                          </w:p>
                          <w:p w14:paraId="73F03127" w14:textId="77777777" w:rsidR="00C12BA9" w:rsidRDefault="00C12BA9" w:rsidP="001A4B75">
                            <w:pPr>
                              <w:rPr>
                                <w:rFonts w:cs="Arial"/>
                              </w:rPr>
                            </w:pPr>
                          </w:p>
                          <w:p w14:paraId="609AAB96" w14:textId="77777777" w:rsidR="00C12BA9" w:rsidRDefault="00C12BA9" w:rsidP="001A4B75">
                            <w:pPr>
                              <w:rPr>
                                <w:rFonts w:cs="Arial"/>
                              </w:rPr>
                            </w:pPr>
                          </w:p>
                          <w:p w14:paraId="28B5949A" w14:textId="77777777" w:rsidR="00C12BA9" w:rsidRDefault="00C12BA9" w:rsidP="001A4B75">
                            <w:pPr>
                              <w:rPr>
                                <w:rFonts w:cs="Arial"/>
                              </w:rPr>
                            </w:pPr>
                          </w:p>
                          <w:p w14:paraId="59129C21" w14:textId="77777777" w:rsidR="00C12BA9" w:rsidRDefault="00C12BA9" w:rsidP="001A4B75">
                            <w:pPr>
                              <w:rPr>
                                <w:rFonts w:cs="Arial"/>
                              </w:rPr>
                            </w:pPr>
                          </w:p>
                          <w:p w14:paraId="39FC8311" w14:textId="77777777" w:rsidR="00C12BA9" w:rsidRDefault="00C12BA9" w:rsidP="001A4B75">
                            <w:pPr>
                              <w:rPr>
                                <w:rFonts w:cs="Arial"/>
                              </w:rPr>
                            </w:pPr>
                          </w:p>
                          <w:p w14:paraId="273CFE4A" w14:textId="77777777" w:rsidR="00C12BA9" w:rsidRDefault="00C12BA9" w:rsidP="001A4B75">
                            <w:pPr>
                              <w:rPr>
                                <w:rFonts w:cs="Arial"/>
                              </w:rPr>
                            </w:pPr>
                          </w:p>
                          <w:p w14:paraId="69F431ED" w14:textId="77777777" w:rsidR="00C12BA9" w:rsidRDefault="00C12BA9" w:rsidP="001A4B75">
                            <w:pPr>
                              <w:rPr>
                                <w:rFonts w:cs="Arial"/>
                              </w:rPr>
                            </w:pPr>
                          </w:p>
                          <w:p w14:paraId="582C3128" w14:textId="77777777" w:rsidR="00C12BA9" w:rsidRDefault="00C12BA9" w:rsidP="001A4B75">
                            <w:pPr>
                              <w:rPr>
                                <w:rFonts w:cs="Arial"/>
                              </w:rPr>
                            </w:pPr>
                          </w:p>
                          <w:p w14:paraId="3266A020" w14:textId="77777777" w:rsidR="00C12BA9" w:rsidRDefault="00C12BA9" w:rsidP="001A4B75">
                            <w:pPr>
                              <w:rPr>
                                <w:rFonts w:cs="Arial"/>
                              </w:rPr>
                            </w:pPr>
                          </w:p>
                          <w:p w14:paraId="2619C83D" w14:textId="77777777" w:rsidR="00C12BA9" w:rsidRDefault="00C12BA9" w:rsidP="001A4B75">
                            <w:pPr>
                              <w:rPr>
                                <w:rFonts w:cs="Arial"/>
                              </w:rPr>
                            </w:pPr>
                          </w:p>
                          <w:p w14:paraId="4623931E" w14:textId="77777777" w:rsidR="00C12BA9" w:rsidRDefault="00C12BA9" w:rsidP="001A4B75">
                            <w:pPr>
                              <w:rPr>
                                <w:rFonts w:cs="Arial"/>
                              </w:rPr>
                            </w:pPr>
                          </w:p>
                          <w:p w14:paraId="5DCFC043" w14:textId="77777777" w:rsidR="00C12BA9" w:rsidRDefault="00C12BA9" w:rsidP="001A4B75">
                            <w:pPr>
                              <w:rPr>
                                <w:rFonts w:cs="Arial"/>
                              </w:rPr>
                            </w:pPr>
                          </w:p>
                          <w:p w14:paraId="060FA66E" w14:textId="77777777" w:rsidR="00C12BA9" w:rsidRDefault="00C12BA9" w:rsidP="001A4B75">
                            <w:pPr>
                              <w:rPr>
                                <w:rFonts w:cs="Arial"/>
                              </w:rPr>
                            </w:pPr>
                          </w:p>
                          <w:p w14:paraId="21708681" w14:textId="77777777" w:rsidR="00C12BA9" w:rsidRDefault="00C12BA9" w:rsidP="001A4B75">
                            <w:pPr>
                              <w:rPr>
                                <w:rFonts w:cs="Arial"/>
                              </w:rPr>
                            </w:pPr>
                          </w:p>
                          <w:p w14:paraId="74E4D3B5" w14:textId="77777777" w:rsidR="00C12BA9" w:rsidRDefault="00C12BA9" w:rsidP="001A4B75">
                            <w:pPr>
                              <w:rPr>
                                <w:rFonts w:cs="Arial"/>
                              </w:rPr>
                            </w:pPr>
                          </w:p>
                          <w:p w14:paraId="099AC696" w14:textId="77777777" w:rsidR="00C12BA9" w:rsidRDefault="00C12BA9" w:rsidP="001A4B75">
                            <w:pPr>
                              <w:rPr>
                                <w:rFonts w:cs="Arial"/>
                              </w:rPr>
                            </w:pPr>
                          </w:p>
                          <w:p w14:paraId="11C1177A" w14:textId="77777777" w:rsidR="00C12BA9" w:rsidRDefault="00C12BA9" w:rsidP="001A4B75">
                            <w:pPr>
                              <w:rPr>
                                <w:rFonts w:cs="Arial"/>
                              </w:rPr>
                            </w:pPr>
                          </w:p>
                          <w:p w14:paraId="37AE5287" w14:textId="77777777" w:rsidR="00C12BA9" w:rsidRDefault="00C12BA9" w:rsidP="001A4B75">
                            <w:pPr>
                              <w:rPr>
                                <w:rFonts w:cs="Arial"/>
                              </w:rPr>
                            </w:pPr>
                          </w:p>
                          <w:p w14:paraId="35A0C927" w14:textId="77777777" w:rsidR="00C12BA9" w:rsidRDefault="00C12BA9" w:rsidP="001A4B75">
                            <w:pPr>
                              <w:rPr>
                                <w:rFonts w:cs="Arial"/>
                              </w:rPr>
                            </w:pPr>
                          </w:p>
                          <w:p w14:paraId="7451BB46" w14:textId="77777777" w:rsidR="00C12BA9" w:rsidRDefault="00C12BA9" w:rsidP="001A4B75">
                            <w:pPr>
                              <w:rPr>
                                <w:rFonts w:cs="Arial"/>
                              </w:rPr>
                            </w:pPr>
                          </w:p>
                          <w:p w14:paraId="7E8A7206" w14:textId="77777777" w:rsidR="00C12BA9" w:rsidRDefault="00C12BA9" w:rsidP="001A4B75">
                            <w:pPr>
                              <w:rPr>
                                <w:rFonts w:cs="Arial"/>
                              </w:rPr>
                            </w:pPr>
                          </w:p>
                          <w:p w14:paraId="20454B4A" w14:textId="77777777" w:rsidR="00C12BA9" w:rsidRDefault="00C12BA9" w:rsidP="001A4B75">
                            <w:pPr>
                              <w:rPr>
                                <w:rFonts w:cs="Arial"/>
                              </w:rPr>
                            </w:pPr>
                          </w:p>
                          <w:p w14:paraId="1D661A25" w14:textId="77777777" w:rsidR="00C12BA9" w:rsidRDefault="00C12BA9" w:rsidP="001A4B75">
                            <w:pPr>
                              <w:rPr>
                                <w:rFonts w:cs="Arial"/>
                              </w:rPr>
                            </w:pPr>
                          </w:p>
                          <w:p w14:paraId="7105C31F" w14:textId="77777777" w:rsidR="00C12BA9" w:rsidRDefault="00C12BA9" w:rsidP="001A4B75">
                            <w:pPr>
                              <w:rPr>
                                <w:rFonts w:cs="Arial"/>
                              </w:rPr>
                            </w:pPr>
                          </w:p>
                          <w:p w14:paraId="051B799F" w14:textId="77777777" w:rsidR="00C12BA9" w:rsidRDefault="00C12BA9" w:rsidP="001A4B75">
                            <w:pPr>
                              <w:rPr>
                                <w:rFonts w:cs="Arial"/>
                              </w:rPr>
                            </w:pPr>
                          </w:p>
                          <w:p w14:paraId="0A1577E5" w14:textId="77777777" w:rsidR="00C12BA9" w:rsidRDefault="00C12BA9" w:rsidP="001A4B75">
                            <w:pPr>
                              <w:rPr>
                                <w:rFonts w:cs="Arial"/>
                              </w:rPr>
                            </w:pPr>
                          </w:p>
                          <w:p w14:paraId="74A54954" w14:textId="77777777" w:rsidR="00C12BA9" w:rsidRDefault="00C12BA9" w:rsidP="001A4B75">
                            <w:pPr>
                              <w:rPr>
                                <w:rFonts w:cs="Arial"/>
                              </w:rPr>
                            </w:pPr>
                          </w:p>
                          <w:p w14:paraId="03FB241D" w14:textId="77777777" w:rsidR="00C12BA9" w:rsidRDefault="00C12BA9" w:rsidP="001A4B75">
                            <w:pPr>
                              <w:rPr>
                                <w:rFonts w:cs="Arial"/>
                              </w:rPr>
                            </w:pPr>
                          </w:p>
                          <w:p w14:paraId="54A5251B" w14:textId="77777777" w:rsidR="00C12BA9" w:rsidRDefault="00C12BA9" w:rsidP="001A4B75">
                            <w:pPr>
                              <w:rPr>
                                <w:rFonts w:cs="Arial"/>
                              </w:rPr>
                            </w:pPr>
                          </w:p>
                          <w:p w14:paraId="5E8D5BF7" w14:textId="77777777" w:rsidR="00C12BA9" w:rsidRDefault="00C12BA9" w:rsidP="001A4B75">
                            <w:pPr>
                              <w:rPr>
                                <w:rFonts w:cs="Arial"/>
                              </w:rPr>
                            </w:pPr>
                          </w:p>
                          <w:p w14:paraId="700E06CB" w14:textId="77777777" w:rsidR="00C12BA9" w:rsidRDefault="00C12BA9" w:rsidP="001A4B75">
                            <w:pPr>
                              <w:rPr>
                                <w:rFonts w:cs="Arial"/>
                              </w:rPr>
                            </w:pPr>
                          </w:p>
                          <w:p w14:paraId="65278172" w14:textId="77777777" w:rsidR="00C12BA9" w:rsidRDefault="00C12BA9" w:rsidP="001A4B75">
                            <w:pPr>
                              <w:rPr>
                                <w:rFonts w:cs="Arial"/>
                              </w:rPr>
                            </w:pPr>
                          </w:p>
                          <w:p w14:paraId="379DDB3D" w14:textId="77777777" w:rsidR="00C12BA9" w:rsidRDefault="00C12BA9" w:rsidP="001A4B75">
                            <w:pPr>
                              <w:rPr>
                                <w:rFonts w:cs="Arial"/>
                              </w:rPr>
                            </w:pPr>
                          </w:p>
                          <w:p w14:paraId="3DF0916C" w14:textId="77777777" w:rsidR="00C12BA9" w:rsidRDefault="00C12BA9" w:rsidP="001A4B75">
                            <w:pPr>
                              <w:rPr>
                                <w:rFonts w:cs="Arial"/>
                              </w:rPr>
                            </w:pPr>
                          </w:p>
                          <w:p w14:paraId="5107A30A" w14:textId="77777777" w:rsidR="00C12BA9" w:rsidRDefault="00C12BA9" w:rsidP="001A4B75">
                            <w:pPr>
                              <w:rPr>
                                <w:rFonts w:cs="Arial"/>
                              </w:rPr>
                            </w:pPr>
                          </w:p>
                          <w:p w14:paraId="2D06A96D" w14:textId="77777777" w:rsidR="00C12BA9" w:rsidRDefault="00C12BA9" w:rsidP="001A4B75">
                            <w:pPr>
                              <w:rPr>
                                <w:rFonts w:cs="Arial"/>
                              </w:rPr>
                            </w:pPr>
                          </w:p>
                          <w:p w14:paraId="739E788F" w14:textId="77777777" w:rsidR="00C12BA9" w:rsidRDefault="00C12BA9" w:rsidP="001A4B75">
                            <w:pPr>
                              <w:rPr>
                                <w:rFonts w:cs="Arial"/>
                              </w:rPr>
                            </w:pPr>
                          </w:p>
                          <w:p w14:paraId="21840E79" w14:textId="77777777" w:rsidR="00C12BA9" w:rsidRDefault="00C12BA9" w:rsidP="001A4B75">
                            <w:pPr>
                              <w:rPr>
                                <w:rFonts w:cs="Arial"/>
                              </w:rPr>
                            </w:pPr>
                          </w:p>
                          <w:p w14:paraId="622BE9A2" w14:textId="77777777" w:rsidR="00C12BA9" w:rsidRDefault="00C12BA9" w:rsidP="001A4B75">
                            <w:pPr>
                              <w:rPr>
                                <w:rFonts w:cs="Arial"/>
                              </w:rPr>
                            </w:pPr>
                          </w:p>
                          <w:p w14:paraId="49AED61A" w14:textId="77777777" w:rsidR="00C12BA9" w:rsidRDefault="00C12BA9" w:rsidP="001A4B75">
                            <w:pPr>
                              <w:rPr>
                                <w:rFonts w:cs="Arial"/>
                              </w:rPr>
                            </w:pPr>
                          </w:p>
                          <w:p w14:paraId="53586CA6" w14:textId="77777777" w:rsidR="00C12BA9" w:rsidRDefault="00C12BA9" w:rsidP="001A4B75">
                            <w:pPr>
                              <w:rPr>
                                <w:rFonts w:cs="Arial"/>
                              </w:rPr>
                            </w:pPr>
                          </w:p>
                          <w:p w14:paraId="024D07E8" w14:textId="77777777" w:rsidR="00C12BA9" w:rsidRDefault="00C12BA9" w:rsidP="001A4B75">
                            <w:pPr>
                              <w:rPr>
                                <w:rFonts w:cs="Arial"/>
                              </w:rPr>
                            </w:pPr>
                          </w:p>
                          <w:p w14:paraId="6034FC76" w14:textId="77777777" w:rsidR="00C12BA9" w:rsidRDefault="00C12BA9" w:rsidP="001A4B75">
                            <w:pPr>
                              <w:rPr>
                                <w:rFonts w:cs="Arial"/>
                              </w:rPr>
                            </w:pPr>
                          </w:p>
                          <w:p w14:paraId="6BC62903" w14:textId="77777777" w:rsidR="00C12BA9" w:rsidRDefault="00C12BA9" w:rsidP="001A4B75">
                            <w:pPr>
                              <w:rPr>
                                <w:rFonts w:cs="Arial"/>
                              </w:rPr>
                            </w:pPr>
                          </w:p>
                          <w:p w14:paraId="2C204962" w14:textId="77777777" w:rsidR="00C12BA9" w:rsidRDefault="00C12BA9" w:rsidP="001A4B75">
                            <w:pPr>
                              <w:rPr>
                                <w:rFonts w:cs="Arial"/>
                              </w:rPr>
                            </w:pPr>
                          </w:p>
                          <w:p w14:paraId="6DAC00A7" w14:textId="77777777" w:rsidR="00C12BA9" w:rsidRDefault="00C12BA9" w:rsidP="001A4B75">
                            <w:pPr>
                              <w:rPr>
                                <w:rFonts w:cs="Arial"/>
                              </w:rPr>
                            </w:pPr>
                          </w:p>
                          <w:p w14:paraId="7AA1EE84" w14:textId="77777777" w:rsidR="00C12BA9" w:rsidRDefault="00C12BA9" w:rsidP="001A4B75">
                            <w:pPr>
                              <w:rPr>
                                <w:rFonts w:cs="Arial"/>
                              </w:rPr>
                            </w:pPr>
                          </w:p>
                          <w:p w14:paraId="314834DE" w14:textId="77777777" w:rsidR="00C12BA9" w:rsidRDefault="00C12BA9" w:rsidP="001A4B75">
                            <w:pPr>
                              <w:rPr>
                                <w:rFonts w:cs="Arial"/>
                              </w:rPr>
                            </w:pPr>
                          </w:p>
                          <w:p w14:paraId="3A20E651" w14:textId="77777777" w:rsidR="00C12BA9" w:rsidRDefault="00C12BA9" w:rsidP="001A4B75">
                            <w:pPr>
                              <w:rPr>
                                <w:rFonts w:cs="Arial"/>
                              </w:rPr>
                            </w:pPr>
                          </w:p>
                          <w:p w14:paraId="1B3077B6" w14:textId="77777777" w:rsidR="00C12BA9" w:rsidRDefault="00C12BA9" w:rsidP="001A4B75">
                            <w:pPr>
                              <w:rPr>
                                <w:rFonts w:cs="Arial"/>
                              </w:rPr>
                            </w:pPr>
                          </w:p>
                          <w:p w14:paraId="2D6D4321" w14:textId="77777777" w:rsidR="00C12BA9" w:rsidRDefault="00C12BA9" w:rsidP="001A4B75">
                            <w:pPr>
                              <w:rPr>
                                <w:rFonts w:cs="Arial"/>
                              </w:rPr>
                            </w:pPr>
                          </w:p>
                          <w:p w14:paraId="53B523CD" w14:textId="77777777" w:rsidR="00C12BA9" w:rsidRDefault="00C12BA9" w:rsidP="001A4B75">
                            <w:pPr>
                              <w:rPr>
                                <w:rFonts w:cs="Arial"/>
                              </w:rPr>
                            </w:pPr>
                          </w:p>
                          <w:p w14:paraId="672B4F01" w14:textId="77777777" w:rsidR="00C12BA9" w:rsidRDefault="00C12BA9" w:rsidP="001A4B75">
                            <w:pPr>
                              <w:rPr>
                                <w:rFonts w:cs="Arial"/>
                              </w:rPr>
                            </w:pPr>
                          </w:p>
                          <w:p w14:paraId="0382C9E9" w14:textId="77777777" w:rsidR="00C12BA9" w:rsidRDefault="00C12BA9" w:rsidP="001A4B75">
                            <w:pPr>
                              <w:rPr>
                                <w:rFonts w:cs="Arial"/>
                              </w:rPr>
                            </w:pPr>
                          </w:p>
                          <w:p w14:paraId="4B889C60" w14:textId="77777777" w:rsidR="00C12BA9" w:rsidRDefault="00C12BA9" w:rsidP="001A4B75">
                            <w:pPr>
                              <w:rPr>
                                <w:rFonts w:cs="Arial"/>
                              </w:rPr>
                            </w:pPr>
                          </w:p>
                          <w:p w14:paraId="52E3F992" w14:textId="77777777" w:rsidR="00C12BA9" w:rsidRDefault="00C12BA9" w:rsidP="001A4B75">
                            <w:pPr>
                              <w:rPr>
                                <w:rFonts w:cs="Arial"/>
                              </w:rPr>
                            </w:pPr>
                          </w:p>
                          <w:p w14:paraId="0EEA490F" w14:textId="77777777" w:rsidR="00C12BA9" w:rsidRDefault="00C12BA9" w:rsidP="001A4B75">
                            <w:pPr>
                              <w:rPr>
                                <w:rFonts w:cs="Arial"/>
                              </w:rPr>
                            </w:pPr>
                          </w:p>
                          <w:p w14:paraId="4D0170F5" w14:textId="77777777" w:rsidR="00C12BA9" w:rsidRDefault="00C12BA9" w:rsidP="001A4B75">
                            <w:pPr>
                              <w:rPr>
                                <w:rFonts w:cs="Arial"/>
                              </w:rPr>
                            </w:pPr>
                          </w:p>
                          <w:p w14:paraId="4B573CCC" w14:textId="77777777" w:rsidR="00C12BA9" w:rsidRDefault="00C12BA9" w:rsidP="001A4B75">
                            <w:pPr>
                              <w:rPr>
                                <w:rFonts w:cs="Arial"/>
                              </w:rPr>
                            </w:pPr>
                          </w:p>
                          <w:p w14:paraId="6CC4371F" w14:textId="77777777" w:rsidR="00C12BA9" w:rsidRDefault="00C12BA9" w:rsidP="001A4B75">
                            <w:pPr>
                              <w:rPr>
                                <w:rFonts w:cs="Arial"/>
                              </w:rPr>
                            </w:pPr>
                          </w:p>
                          <w:p w14:paraId="3E83985F" w14:textId="77777777" w:rsidR="00C12BA9" w:rsidRDefault="00C12BA9" w:rsidP="001A4B75">
                            <w:pPr>
                              <w:rPr>
                                <w:rFonts w:cs="Arial"/>
                              </w:rPr>
                            </w:pPr>
                          </w:p>
                          <w:p w14:paraId="597954F1" w14:textId="77777777" w:rsidR="00C12BA9" w:rsidRDefault="00C12BA9" w:rsidP="001A4B75">
                            <w:pPr>
                              <w:rPr>
                                <w:rFonts w:cs="Arial"/>
                              </w:rPr>
                            </w:pPr>
                          </w:p>
                          <w:p w14:paraId="1EBC98FD" w14:textId="77777777" w:rsidR="00C12BA9" w:rsidRDefault="00C12BA9" w:rsidP="001A4B75">
                            <w:pPr>
                              <w:rPr>
                                <w:rFonts w:cs="Arial"/>
                              </w:rPr>
                            </w:pPr>
                          </w:p>
                          <w:p w14:paraId="4445E9EB" w14:textId="77777777" w:rsidR="00C12BA9" w:rsidRDefault="00C12BA9" w:rsidP="001A4B75">
                            <w:pPr>
                              <w:rPr>
                                <w:rFonts w:cs="Arial"/>
                              </w:rPr>
                            </w:pPr>
                          </w:p>
                          <w:p w14:paraId="492BA533" w14:textId="77777777" w:rsidR="00C12BA9" w:rsidRDefault="00C12BA9" w:rsidP="001A4B75">
                            <w:pPr>
                              <w:rPr>
                                <w:rFonts w:cs="Arial"/>
                              </w:rPr>
                            </w:pPr>
                          </w:p>
                          <w:p w14:paraId="2A6D84A6" w14:textId="77777777" w:rsidR="00C12BA9" w:rsidRDefault="00C12BA9" w:rsidP="001A4B75">
                            <w:pPr>
                              <w:rPr>
                                <w:rFonts w:cs="Arial"/>
                              </w:rPr>
                            </w:pPr>
                          </w:p>
                          <w:p w14:paraId="46869617" w14:textId="77777777" w:rsidR="00C12BA9" w:rsidRDefault="00C12BA9" w:rsidP="001A4B75">
                            <w:pPr>
                              <w:rPr>
                                <w:rFonts w:cs="Arial"/>
                              </w:rPr>
                            </w:pPr>
                          </w:p>
                          <w:p w14:paraId="3438DCA1" w14:textId="77777777" w:rsidR="00C12BA9" w:rsidRDefault="00C12BA9" w:rsidP="001A4B75">
                            <w:pPr>
                              <w:rPr>
                                <w:rFonts w:cs="Arial"/>
                              </w:rPr>
                            </w:pPr>
                          </w:p>
                          <w:p w14:paraId="0474D207" w14:textId="77777777" w:rsidR="00C12BA9" w:rsidRDefault="00C12BA9" w:rsidP="001A4B75">
                            <w:pPr>
                              <w:rPr>
                                <w:rFonts w:cs="Arial"/>
                              </w:rPr>
                            </w:pPr>
                          </w:p>
                          <w:p w14:paraId="10A9F93D" w14:textId="77777777" w:rsidR="00C12BA9" w:rsidRDefault="00C12BA9" w:rsidP="001A4B75">
                            <w:pPr>
                              <w:rPr>
                                <w:rFonts w:cs="Arial"/>
                              </w:rPr>
                            </w:pPr>
                          </w:p>
                          <w:p w14:paraId="63CB5075" w14:textId="77777777" w:rsidR="00C12BA9" w:rsidRDefault="00C12BA9" w:rsidP="001A4B75">
                            <w:pPr>
                              <w:rPr>
                                <w:rFonts w:cs="Arial"/>
                              </w:rPr>
                            </w:pPr>
                          </w:p>
                          <w:p w14:paraId="09DA744B" w14:textId="77777777" w:rsidR="00C12BA9" w:rsidRDefault="00C12BA9" w:rsidP="001A4B75">
                            <w:pPr>
                              <w:rPr>
                                <w:rFonts w:cs="Arial"/>
                              </w:rPr>
                            </w:pPr>
                          </w:p>
                          <w:p w14:paraId="1CAC2848" w14:textId="77777777" w:rsidR="00C12BA9" w:rsidRDefault="00C12BA9" w:rsidP="001A4B75">
                            <w:pPr>
                              <w:rPr>
                                <w:rFonts w:cs="Arial"/>
                              </w:rPr>
                            </w:pPr>
                          </w:p>
                          <w:p w14:paraId="13920D21" w14:textId="77777777" w:rsidR="00C12BA9" w:rsidRDefault="00C12BA9" w:rsidP="001A4B75">
                            <w:pPr>
                              <w:rPr>
                                <w:rFonts w:cs="Arial"/>
                              </w:rPr>
                            </w:pPr>
                          </w:p>
                          <w:p w14:paraId="650E5C97" w14:textId="77777777" w:rsidR="00C12BA9" w:rsidRDefault="00C12BA9" w:rsidP="001A4B75">
                            <w:pPr>
                              <w:rPr>
                                <w:rFonts w:cs="Arial"/>
                              </w:rPr>
                            </w:pPr>
                          </w:p>
                          <w:p w14:paraId="7302F022" w14:textId="77777777" w:rsidR="00C12BA9" w:rsidRDefault="00C12BA9" w:rsidP="001A4B75">
                            <w:pPr>
                              <w:rPr>
                                <w:rFonts w:cs="Arial"/>
                              </w:rPr>
                            </w:pPr>
                          </w:p>
                          <w:p w14:paraId="52C33C0A" w14:textId="77777777" w:rsidR="00C12BA9" w:rsidRDefault="00C12BA9" w:rsidP="001A4B75">
                            <w:pPr>
                              <w:rPr>
                                <w:rFonts w:cs="Arial"/>
                              </w:rPr>
                            </w:pPr>
                          </w:p>
                          <w:p w14:paraId="26E336DB" w14:textId="77777777" w:rsidR="00C12BA9" w:rsidRDefault="00C12BA9" w:rsidP="001A4B75">
                            <w:pPr>
                              <w:rPr>
                                <w:rFonts w:cs="Arial"/>
                              </w:rPr>
                            </w:pPr>
                          </w:p>
                          <w:p w14:paraId="75BC469F" w14:textId="77777777" w:rsidR="00C12BA9" w:rsidRDefault="00C12BA9" w:rsidP="001A4B75">
                            <w:pPr>
                              <w:rPr>
                                <w:rFonts w:cs="Arial"/>
                              </w:rPr>
                            </w:pPr>
                          </w:p>
                          <w:p w14:paraId="52EE4483" w14:textId="77777777" w:rsidR="00C12BA9" w:rsidRDefault="00C12BA9" w:rsidP="001A4B75">
                            <w:pPr>
                              <w:rPr>
                                <w:rFonts w:cs="Arial"/>
                              </w:rPr>
                            </w:pPr>
                          </w:p>
                          <w:p w14:paraId="19C72E15" w14:textId="77777777" w:rsidR="00C12BA9" w:rsidRDefault="00C12BA9" w:rsidP="001A4B75">
                            <w:pPr>
                              <w:rPr>
                                <w:rFonts w:cs="Arial"/>
                              </w:rPr>
                            </w:pPr>
                          </w:p>
                          <w:p w14:paraId="093FA2F7" w14:textId="77777777" w:rsidR="00C12BA9" w:rsidRDefault="00C12BA9" w:rsidP="001A4B75">
                            <w:pPr>
                              <w:rPr>
                                <w:rFonts w:cs="Arial"/>
                              </w:rPr>
                            </w:pPr>
                          </w:p>
                          <w:p w14:paraId="695B8E35" w14:textId="77777777" w:rsidR="00C12BA9" w:rsidRDefault="00C12BA9" w:rsidP="001A4B75">
                            <w:pPr>
                              <w:rPr>
                                <w:rFonts w:cs="Arial"/>
                              </w:rPr>
                            </w:pPr>
                          </w:p>
                          <w:p w14:paraId="786B7518" w14:textId="77777777" w:rsidR="00C12BA9" w:rsidRDefault="00C12BA9" w:rsidP="001A4B75">
                            <w:pPr>
                              <w:rPr>
                                <w:rFonts w:cs="Arial"/>
                              </w:rPr>
                            </w:pPr>
                          </w:p>
                          <w:p w14:paraId="4D7824DC" w14:textId="77777777" w:rsidR="00C12BA9" w:rsidRDefault="00C12BA9" w:rsidP="001A4B75">
                            <w:pPr>
                              <w:rPr>
                                <w:rFonts w:cs="Arial"/>
                              </w:rPr>
                            </w:pPr>
                          </w:p>
                          <w:p w14:paraId="152AF19A" w14:textId="77777777" w:rsidR="00C12BA9" w:rsidRDefault="00C12BA9" w:rsidP="001A4B75">
                            <w:pPr>
                              <w:rPr>
                                <w:rFonts w:cs="Arial"/>
                              </w:rPr>
                            </w:pPr>
                          </w:p>
                          <w:p w14:paraId="2B836714" w14:textId="77777777" w:rsidR="00C12BA9" w:rsidRDefault="00C12BA9" w:rsidP="001A4B75">
                            <w:pPr>
                              <w:rPr>
                                <w:rFonts w:cs="Arial"/>
                              </w:rPr>
                            </w:pPr>
                          </w:p>
                          <w:p w14:paraId="6B1644B4" w14:textId="77777777" w:rsidR="00C12BA9" w:rsidRDefault="00C12BA9" w:rsidP="001A4B75">
                            <w:pPr>
                              <w:rPr>
                                <w:rFonts w:cs="Arial"/>
                              </w:rPr>
                            </w:pPr>
                          </w:p>
                          <w:p w14:paraId="50569072" w14:textId="77777777" w:rsidR="00C12BA9" w:rsidRDefault="00C12BA9" w:rsidP="001A4B75">
                            <w:pPr>
                              <w:rPr>
                                <w:rFonts w:cs="Arial"/>
                              </w:rPr>
                            </w:pPr>
                          </w:p>
                          <w:p w14:paraId="23F0445A" w14:textId="77777777" w:rsidR="00C12BA9" w:rsidRDefault="00C12BA9" w:rsidP="001A4B75">
                            <w:pPr>
                              <w:rPr>
                                <w:rFonts w:cs="Arial"/>
                              </w:rPr>
                            </w:pPr>
                          </w:p>
                          <w:p w14:paraId="537AE97D" w14:textId="77777777" w:rsidR="00C12BA9" w:rsidRDefault="00C12BA9" w:rsidP="001A4B75">
                            <w:pPr>
                              <w:rPr>
                                <w:rFonts w:cs="Arial"/>
                              </w:rPr>
                            </w:pPr>
                          </w:p>
                          <w:p w14:paraId="2D5C547A" w14:textId="77777777" w:rsidR="00C12BA9" w:rsidRDefault="00C12BA9" w:rsidP="001A4B75">
                            <w:pPr>
                              <w:rPr>
                                <w:rFonts w:cs="Arial"/>
                              </w:rPr>
                            </w:pPr>
                          </w:p>
                          <w:p w14:paraId="4A218DA8" w14:textId="77777777" w:rsidR="00C12BA9" w:rsidRDefault="00C12BA9" w:rsidP="001A4B75">
                            <w:pPr>
                              <w:rPr>
                                <w:rFonts w:cs="Arial"/>
                              </w:rPr>
                            </w:pPr>
                          </w:p>
                          <w:p w14:paraId="04444EDC" w14:textId="77777777" w:rsidR="00C12BA9" w:rsidRDefault="00C12BA9" w:rsidP="001A4B75">
                            <w:pPr>
                              <w:rPr>
                                <w:rFonts w:cs="Arial"/>
                              </w:rPr>
                            </w:pPr>
                          </w:p>
                          <w:p w14:paraId="4B9205D1" w14:textId="77777777" w:rsidR="00C12BA9" w:rsidRDefault="00C12BA9" w:rsidP="001A4B75">
                            <w:pPr>
                              <w:rPr>
                                <w:rFonts w:cs="Arial"/>
                              </w:rPr>
                            </w:pPr>
                          </w:p>
                          <w:p w14:paraId="3BF61019" w14:textId="77777777" w:rsidR="00C12BA9" w:rsidRDefault="00C12BA9" w:rsidP="001A4B75">
                            <w:pPr>
                              <w:rPr>
                                <w:rFonts w:cs="Arial"/>
                              </w:rPr>
                            </w:pPr>
                          </w:p>
                          <w:p w14:paraId="69D45B82" w14:textId="77777777" w:rsidR="00C12BA9" w:rsidRDefault="00C12BA9" w:rsidP="001A4B75">
                            <w:pPr>
                              <w:rPr>
                                <w:rFonts w:cs="Arial"/>
                              </w:rPr>
                            </w:pPr>
                          </w:p>
                          <w:p w14:paraId="12C76E8F" w14:textId="77777777" w:rsidR="00C12BA9" w:rsidRDefault="00C12BA9" w:rsidP="001A4B75">
                            <w:pPr>
                              <w:rPr>
                                <w:rFonts w:cs="Arial"/>
                              </w:rPr>
                            </w:pPr>
                          </w:p>
                          <w:p w14:paraId="07E91FBF" w14:textId="77777777" w:rsidR="00C12BA9" w:rsidRDefault="00C12BA9" w:rsidP="001A4B75">
                            <w:pPr>
                              <w:rPr>
                                <w:rFonts w:cs="Arial"/>
                              </w:rPr>
                            </w:pPr>
                          </w:p>
                          <w:p w14:paraId="157393EB" w14:textId="77777777" w:rsidR="00C12BA9" w:rsidRDefault="00C12BA9" w:rsidP="001A4B75">
                            <w:pPr>
                              <w:rPr>
                                <w:rFonts w:cs="Arial"/>
                              </w:rPr>
                            </w:pPr>
                          </w:p>
                          <w:p w14:paraId="0DFE5453" w14:textId="77777777" w:rsidR="00C12BA9" w:rsidRDefault="00C12BA9" w:rsidP="001A4B75">
                            <w:pPr>
                              <w:rPr>
                                <w:rFonts w:cs="Arial"/>
                              </w:rPr>
                            </w:pPr>
                          </w:p>
                          <w:p w14:paraId="70F59F3C" w14:textId="77777777" w:rsidR="00C12BA9" w:rsidRDefault="00C12BA9" w:rsidP="001A4B75">
                            <w:pPr>
                              <w:rPr>
                                <w:rFonts w:cs="Arial"/>
                              </w:rPr>
                            </w:pPr>
                          </w:p>
                          <w:p w14:paraId="19EAABA6" w14:textId="77777777" w:rsidR="00C12BA9" w:rsidRDefault="00C12BA9" w:rsidP="001A4B75">
                            <w:pPr>
                              <w:rPr>
                                <w:rFonts w:cs="Arial"/>
                              </w:rPr>
                            </w:pPr>
                          </w:p>
                          <w:p w14:paraId="5AC7B3AE" w14:textId="77777777" w:rsidR="00C12BA9" w:rsidRDefault="00C12BA9" w:rsidP="001A4B75">
                            <w:pPr>
                              <w:rPr>
                                <w:rFonts w:cs="Arial"/>
                              </w:rPr>
                            </w:pPr>
                          </w:p>
                          <w:p w14:paraId="3A44F2C7" w14:textId="77777777" w:rsidR="00C12BA9" w:rsidRDefault="00C12BA9" w:rsidP="001A4B75">
                            <w:pPr>
                              <w:rPr>
                                <w:rFonts w:cs="Arial"/>
                              </w:rPr>
                            </w:pPr>
                          </w:p>
                          <w:p w14:paraId="02228A99" w14:textId="77777777" w:rsidR="00C12BA9" w:rsidRDefault="00C12BA9" w:rsidP="001A4B75">
                            <w:pPr>
                              <w:rPr>
                                <w:rFonts w:cs="Arial"/>
                              </w:rPr>
                            </w:pPr>
                          </w:p>
                          <w:p w14:paraId="022BBBF2" w14:textId="77777777" w:rsidR="00C12BA9" w:rsidRDefault="00C12BA9" w:rsidP="001A4B75">
                            <w:pPr>
                              <w:rPr>
                                <w:rFonts w:cs="Arial"/>
                              </w:rPr>
                            </w:pPr>
                          </w:p>
                          <w:p w14:paraId="62D5D468" w14:textId="77777777" w:rsidR="00C12BA9" w:rsidRDefault="00C12BA9" w:rsidP="001A4B75">
                            <w:pPr>
                              <w:rPr>
                                <w:rFonts w:cs="Arial"/>
                              </w:rPr>
                            </w:pPr>
                          </w:p>
                          <w:p w14:paraId="40429209" w14:textId="77777777" w:rsidR="00C12BA9" w:rsidRDefault="00C12BA9" w:rsidP="001A4B75">
                            <w:pPr>
                              <w:rPr>
                                <w:rFonts w:cs="Arial"/>
                              </w:rPr>
                            </w:pPr>
                          </w:p>
                          <w:p w14:paraId="54E949EC" w14:textId="77777777" w:rsidR="00C12BA9" w:rsidRDefault="00C12BA9" w:rsidP="001A4B75">
                            <w:pPr>
                              <w:rPr>
                                <w:rFonts w:cs="Arial"/>
                              </w:rPr>
                            </w:pPr>
                          </w:p>
                          <w:p w14:paraId="14C5B6BB" w14:textId="77777777" w:rsidR="00C12BA9" w:rsidRDefault="00C12BA9" w:rsidP="001A4B75">
                            <w:pPr>
                              <w:rPr>
                                <w:rFonts w:cs="Arial"/>
                              </w:rPr>
                            </w:pPr>
                          </w:p>
                          <w:p w14:paraId="7FFFEF28" w14:textId="77777777" w:rsidR="00C12BA9" w:rsidRDefault="00C12BA9" w:rsidP="001A4B75">
                            <w:pPr>
                              <w:rPr>
                                <w:rFonts w:cs="Arial"/>
                              </w:rPr>
                            </w:pPr>
                          </w:p>
                          <w:p w14:paraId="1886DFD3" w14:textId="77777777" w:rsidR="00C12BA9" w:rsidRDefault="00C12BA9" w:rsidP="001A4B75">
                            <w:pPr>
                              <w:rPr>
                                <w:rFonts w:cs="Arial"/>
                              </w:rPr>
                            </w:pPr>
                          </w:p>
                          <w:p w14:paraId="094552BC" w14:textId="77777777" w:rsidR="00C12BA9" w:rsidRDefault="00C12BA9" w:rsidP="001A4B75">
                            <w:pPr>
                              <w:rPr>
                                <w:rFonts w:cs="Arial"/>
                              </w:rPr>
                            </w:pPr>
                          </w:p>
                          <w:p w14:paraId="4383A8CC" w14:textId="77777777" w:rsidR="00C12BA9" w:rsidRDefault="00C12BA9" w:rsidP="001A4B75">
                            <w:pPr>
                              <w:rPr>
                                <w:rFonts w:cs="Arial"/>
                              </w:rPr>
                            </w:pPr>
                          </w:p>
                          <w:p w14:paraId="2CEF8449" w14:textId="77777777" w:rsidR="00C12BA9" w:rsidRDefault="00C12BA9" w:rsidP="001A4B75">
                            <w:pPr>
                              <w:rPr>
                                <w:rFonts w:cs="Arial"/>
                              </w:rPr>
                            </w:pPr>
                          </w:p>
                          <w:p w14:paraId="7BB2A6C1" w14:textId="77777777" w:rsidR="00C12BA9" w:rsidRDefault="00C12BA9" w:rsidP="001A4B75">
                            <w:pPr>
                              <w:rPr>
                                <w:rFonts w:cs="Arial"/>
                              </w:rPr>
                            </w:pPr>
                          </w:p>
                          <w:p w14:paraId="0FB429D6" w14:textId="77777777" w:rsidR="00C12BA9" w:rsidRDefault="00C12BA9" w:rsidP="001A4B75">
                            <w:pPr>
                              <w:rPr>
                                <w:rFonts w:cs="Arial"/>
                              </w:rPr>
                            </w:pPr>
                          </w:p>
                          <w:p w14:paraId="0DB5A3A1" w14:textId="77777777" w:rsidR="00C12BA9" w:rsidRDefault="00C12BA9" w:rsidP="001A4B75">
                            <w:pPr>
                              <w:rPr>
                                <w:rFonts w:cs="Arial"/>
                              </w:rPr>
                            </w:pPr>
                          </w:p>
                          <w:p w14:paraId="0C530366" w14:textId="77777777" w:rsidR="00C12BA9" w:rsidRDefault="00C12BA9" w:rsidP="001A4B75">
                            <w:pPr>
                              <w:rPr>
                                <w:rFonts w:cs="Arial"/>
                              </w:rPr>
                            </w:pPr>
                          </w:p>
                          <w:p w14:paraId="67B62476" w14:textId="77777777" w:rsidR="00C12BA9" w:rsidRDefault="00C12BA9" w:rsidP="001A4B75">
                            <w:pPr>
                              <w:rPr>
                                <w:rFonts w:cs="Arial"/>
                              </w:rPr>
                            </w:pPr>
                          </w:p>
                          <w:p w14:paraId="51A1BCDA" w14:textId="77777777" w:rsidR="00C12BA9" w:rsidRDefault="00C12BA9" w:rsidP="001A4B75">
                            <w:pPr>
                              <w:rPr>
                                <w:rFonts w:cs="Arial"/>
                              </w:rPr>
                            </w:pPr>
                          </w:p>
                          <w:p w14:paraId="44D6C5F2" w14:textId="77777777" w:rsidR="00C12BA9" w:rsidRDefault="00C12BA9" w:rsidP="001A4B75">
                            <w:pPr>
                              <w:rPr>
                                <w:rFonts w:cs="Arial"/>
                              </w:rPr>
                            </w:pPr>
                          </w:p>
                          <w:p w14:paraId="7E74AB14" w14:textId="77777777" w:rsidR="00C12BA9" w:rsidRDefault="00C12BA9" w:rsidP="001A4B75">
                            <w:pPr>
                              <w:rPr>
                                <w:rFonts w:cs="Arial"/>
                              </w:rPr>
                            </w:pPr>
                          </w:p>
                          <w:p w14:paraId="5CD41A1F" w14:textId="77777777" w:rsidR="00C12BA9" w:rsidRDefault="00C12BA9" w:rsidP="001A4B75">
                            <w:pPr>
                              <w:rPr>
                                <w:rFonts w:cs="Arial"/>
                              </w:rPr>
                            </w:pPr>
                          </w:p>
                          <w:p w14:paraId="4FFAFAD7" w14:textId="77777777" w:rsidR="00C12BA9" w:rsidRDefault="00C12BA9" w:rsidP="001A4B75">
                            <w:pPr>
                              <w:rPr>
                                <w:rFonts w:cs="Arial"/>
                              </w:rPr>
                            </w:pPr>
                          </w:p>
                          <w:p w14:paraId="6A75F34D" w14:textId="77777777" w:rsidR="00C12BA9" w:rsidRDefault="00C12BA9" w:rsidP="001A4B75">
                            <w:pPr>
                              <w:rPr>
                                <w:rFonts w:cs="Arial"/>
                              </w:rPr>
                            </w:pPr>
                          </w:p>
                          <w:p w14:paraId="4A03D213" w14:textId="77777777" w:rsidR="00C12BA9" w:rsidRDefault="00C12BA9" w:rsidP="001A4B75">
                            <w:pPr>
                              <w:rPr>
                                <w:rFonts w:cs="Arial"/>
                              </w:rPr>
                            </w:pPr>
                          </w:p>
                          <w:p w14:paraId="0F9EFB79" w14:textId="77777777" w:rsidR="00C12BA9" w:rsidRDefault="00C12BA9" w:rsidP="001A4B75">
                            <w:pPr>
                              <w:rPr>
                                <w:rFonts w:cs="Arial"/>
                              </w:rPr>
                            </w:pPr>
                          </w:p>
                          <w:p w14:paraId="6121F8E4" w14:textId="77777777" w:rsidR="00C12BA9" w:rsidRDefault="00C12BA9" w:rsidP="001A4B75">
                            <w:pPr>
                              <w:rPr>
                                <w:rFonts w:cs="Arial"/>
                              </w:rPr>
                            </w:pPr>
                          </w:p>
                          <w:p w14:paraId="6F563BE9" w14:textId="77777777" w:rsidR="00C12BA9" w:rsidRDefault="00C12BA9" w:rsidP="001A4B75">
                            <w:pPr>
                              <w:rPr>
                                <w:rFonts w:cs="Arial"/>
                              </w:rPr>
                            </w:pPr>
                          </w:p>
                          <w:p w14:paraId="5A4547DD" w14:textId="77777777" w:rsidR="00C12BA9" w:rsidRDefault="00C12BA9" w:rsidP="001A4B75">
                            <w:pPr>
                              <w:rPr>
                                <w:rFonts w:cs="Arial"/>
                              </w:rPr>
                            </w:pPr>
                          </w:p>
                          <w:p w14:paraId="2EE2CA9E" w14:textId="77777777" w:rsidR="00C12BA9" w:rsidRDefault="00C12BA9" w:rsidP="001A4B75">
                            <w:pPr>
                              <w:rPr>
                                <w:rFonts w:cs="Arial"/>
                              </w:rPr>
                            </w:pPr>
                          </w:p>
                          <w:p w14:paraId="4D83E75D" w14:textId="77777777" w:rsidR="00C12BA9" w:rsidRDefault="00C12BA9" w:rsidP="001A4B75">
                            <w:pPr>
                              <w:rPr>
                                <w:rFonts w:cs="Arial"/>
                              </w:rPr>
                            </w:pPr>
                          </w:p>
                          <w:p w14:paraId="584FBE10" w14:textId="77777777" w:rsidR="00C12BA9" w:rsidRDefault="00C12BA9" w:rsidP="001A4B75">
                            <w:pPr>
                              <w:rPr>
                                <w:rFonts w:cs="Arial"/>
                              </w:rPr>
                            </w:pPr>
                          </w:p>
                          <w:p w14:paraId="063B5F81" w14:textId="77777777" w:rsidR="00C12BA9" w:rsidRDefault="00C12BA9" w:rsidP="001A4B75">
                            <w:pPr>
                              <w:rPr>
                                <w:rFonts w:cs="Arial"/>
                              </w:rPr>
                            </w:pPr>
                          </w:p>
                          <w:p w14:paraId="2ECB9CB9" w14:textId="77777777" w:rsidR="00C12BA9" w:rsidRDefault="00C12BA9" w:rsidP="001A4B75">
                            <w:pPr>
                              <w:rPr>
                                <w:rFonts w:cs="Arial"/>
                              </w:rPr>
                            </w:pPr>
                          </w:p>
                          <w:p w14:paraId="54483C46" w14:textId="77777777" w:rsidR="00C12BA9" w:rsidRDefault="00C12BA9" w:rsidP="001A4B75">
                            <w:pPr>
                              <w:rPr>
                                <w:rFonts w:cs="Arial"/>
                              </w:rPr>
                            </w:pPr>
                          </w:p>
                          <w:p w14:paraId="723D25D0" w14:textId="77777777" w:rsidR="00C12BA9" w:rsidRDefault="00C12BA9" w:rsidP="001A4B75">
                            <w:pPr>
                              <w:rPr>
                                <w:rFonts w:cs="Arial"/>
                              </w:rPr>
                            </w:pPr>
                          </w:p>
                          <w:p w14:paraId="2EE09B58" w14:textId="77777777" w:rsidR="00C12BA9" w:rsidRDefault="00C12BA9" w:rsidP="001A4B75">
                            <w:pPr>
                              <w:rPr>
                                <w:rFonts w:cs="Arial"/>
                              </w:rPr>
                            </w:pPr>
                          </w:p>
                          <w:p w14:paraId="79B43F54" w14:textId="77777777" w:rsidR="00C12BA9" w:rsidRDefault="00C12BA9" w:rsidP="001A4B75">
                            <w:pPr>
                              <w:rPr>
                                <w:rFonts w:cs="Arial"/>
                              </w:rPr>
                            </w:pPr>
                          </w:p>
                          <w:p w14:paraId="12EE7AD8" w14:textId="77777777" w:rsidR="00C12BA9" w:rsidRDefault="00C12BA9" w:rsidP="001A4B75">
                            <w:pPr>
                              <w:rPr>
                                <w:rFonts w:cs="Arial"/>
                              </w:rPr>
                            </w:pPr>
                          </w:p>
                          <w:p w14:paraId="61EB77B9" w14:textId="77777777" w:rsidR="00C12BA9" w:rsidRDefault="00C12BA9" w:rsidP="001A4B75">
                            <w:pPr>
                              <w:rPr>
                                <w:rFonts w:cs="Arial"/>
                              </w:rPr>
                            </w:pPr>
                          </w:p>
                          <w:p w14:paraId="215CEA72" w14:textId="77777777" w:rsidR="00C12BA9" w:rsidRDefault="00C12BA9" w:rsidP="001A4B75">
                            <w:pPr>
                              <w:rPr>
                                <w:rFonts w:cs="Arial"/>
                              </w:rPr>
                            </w:pPr>
                          </w:p>
                          <w:p w14:paraId="049AE305" w14:textId="77777777" w:rsidR="00C12BA9" w:rsidRDefault="00C12BA9" w:rsidP="001A4B75">
                            <w:pPr>
                              <w:rPr>
                                <w:rFonts w:cs="Arial"/>
                              </w:rPr>
                            </w:pPr>
                          </w:p>
                          <w:p w14:paraId="4503F4DB" w14:textId="77777777" w:rsidR="00C12BA9" w:rsidRDefault="00C12BA9" w:rsidP="001A4B75">
                            <w:pPr>
                              <w:rPr>
                                <w:rFonts w:cs="Arial"/>
                              </w:rPr>
                            </w:pPr>
                          </w:p>
                          <w:p w14:paraId="43D55EAF" w14:textId="77777777" w:rsidR="00C12BA9" w:rsidRDefault="00C12BA9" w:rsidP="001A4B75">
                            <w:pPr>
                              <w:rPr>
                                <w:rFonts w:cs="Arial"/>
                              </w:rPr>
                            </w:pPr>
                          </w:p>
                          <w:p w14:paraId="6B9E3357" w14:textId="77777777" w:rsidR="00C12BA9" w:rsidRDefault="00C12BA9" w:rsidP="001A4B75">
                            <w:pPr>
                              <w:rPr>
                                <w:rFonts w:cs="Arial"/>
                              </w:rPr>
                            </w:pPr>
                          </w:p>
                          <w:p w14:paraId="2F2493A8" w14:textId="77777777" w:rsidR="00C12BA9" w:rsidRDefault="00C12BA9" w:rsidP="001A4B75">
                            <w:pPr>
                              <w:rPr>
                                <w:rFonts w:cs="Arial"/>
                              </w:rPr>
                            </w:pPr>
                          </w:p>
                          <w:p w14:paraId="29416209" w14:textId="77777777" w:rsidR="00C12BA9" w:rsidRDefault="00C12BA9" w:rsidP="001A4B75">
                            <w:pPr>
                              <w:rPr>
                                <w:rFonts w:cs="Arial"/>
                              </w:rPr>
                            </w:pPr>
                          </w:p>
                          <w:p w14:paraId="4C5AAA1E" w14:textId="77777777" w:rsidR="00C12BA9" w:rsidRDefault="00C12BA9" w:rsidP="001A4B75">
                            <w:pPr>
                              <w:rPr>
                                <w:rFonts w:cs="Arial"/>
                              </w:rPr>
                            </w:pPr>
                          </w:p>
                          <w:p w14:paraId="4D3D193D" w14:textId="77777777" w:rsidR="00C12BA9" w:rsidRDefault="00C12BA9" w:rsidP="001A4B75">
                            <w:pPr>
                              <w:rPr>
                                <w:rFonts w:cs="Arial"/>
                              </w:rPr>
                            </w:pPr>
                          </w:p>
                          <w:p w14:paraId="3BFE18EB" w14:textId="77777777" w:rsidR="00C12BA9" w:rsidRDefault="00C12BA9" w:rsidP="001A4B75">
                            <w:pPr>
                              <w:rPr>
                                <w:rFonts w:cs="Arial"/>
                              </w:rPr>
                            </w:pPr>
                          </w:p>
                          <w:p w14:paraId="1E0ECE75" w14:textId="77777777" w:rsidR="00C12BA9" w:rsidRDefault="00C12BA9" w:rsidP="001A4B75">
                            <w:pPr>
                              <w:rPr>
                                <w:rFonts w:cs="Arial"/>
                              </w:rPr>
                            </w:pPr>
                          </w:p>
                          <w:p w14:paraId="3913253D" w14:textId="77777777" w:rsidR="00C12BA9" w:rsidRDefault="00C12BA9" w:rsidP="001A4B75">
                            <w:pPr>
                              <w:rPr>
                                <w:rFonts w:cs="Arial"/>
                              </w:rPr>
                            </w:pPr>
                          </w:p>
                          <w:p w14:paraId="2E885A9F" w14:textId="77777777" w:rsidR="00C12BA9" w:rsidRDefault="00C12BA9" w:rsidP="001A4B75">
                            <w:pPr>
                              <w:rPr>
                                <w:rFonts w:cs="Arial"/>
                              </w:rPr>
                            </w:pPr>
                          </w:p>
                          <w:p w14:paraId="400947D9" w14:textId="77777777" w:rsidR="00C12BA9" w:rsidRDefault="00C12BA9" w:rsidP="001A4B75">
                            <w:pPr>
                              <w:rPr>
                                <w:rFonts w:cs="Arial"/>
                              </w:rPr>
                            </w:pPr>
                          </w:p>
                          <w:p w14:paraId="3F16319D" w14:textId="77777777" w:rsidR="00C12BA9" w:rsidRDefault="00C12BA9" w:rsidP="001A4B75">
                            <w:pPr>
                              <w:rPr>
                                <w:rFonts w:cs="Arial"/>
                              </w:rPr>
                            </w:pPr>
                          </w:p>
                          <w:p w14:paraId="517A2F72" w14:textId="77777777" w:rsidR="00C12BA9" w:rsidRDefault="00C12BA9" w:rsidP="001A4B75">
                            <w:pPr>
                              <w:rPr>
                                <w:rFonts w:cs="Arial"/>
                              </w:rPr>
                            </w:pPr>
                          </w:p>
                          <w:p w14:paraId="577B1954" w14:textId="77777777" w:rsidR="00C12BA9" w:rsidRDefault="00C12BA9" w:rsidP="001A4B75">
                            <w:pPr>
                              <w:rPr>
                                <w:rFonts w:cs="Arial"/>
                              </w:rPr>
                            </w:pPr>
                          </w:p>
                          <w:p w14:paraId="2887A174" w14:textId="77777777" w:rsidR="00C12BA9" w:rsidRDefault="00C12BA9" w:rsidP="001A4B75">
                            <w:pPr>
                              <w:rPr>
                                <w:rFonts w:cs="Arial"/>
                              </w:rPr>
                            </w:pPr>
                          </w:p>
                          <w:p w14:paraId="7649B53B" w14:textId="77777777" w:rsidR="00C12BA9" w:rsidRDefault="00C12BA9" w:rsidP="001A4B75">
                            <w:pPr>
                              <w:rPr>
                                <w:rFonts w:cs="Arial"/>
                              </w:rPr>
                            </w:pPr>
                          </w:p>
                          <w:p w14:paraId="04BA8D53" w14:textId="77777777" w:rsidR="00C12BA9" w:rsidRDefault="00C12BA9" w:rsidP="001A4B75">
                            <w:pPr>
                              <w:rPr>
                                <w:rFonts w:cs="Arial"/>
                              </w:rPr>
                            </w:pPr>
                          </w:p>
                          <w:p w14:paraId="03CC6A6B" w14:textId="77777777" w:rsidR="00C12BA9" w:rsidRDefault="00C12BA9" w:rsidP="001A4B75">
                            <w:pPr>
                              <w:rPr>
                                <w:rFonts w:cs="Arial"/>
                              </w:rPr>
                            </w:pPr>
                          </w:p>
                          <w:p w14:paraId="541B465D" w14:textId="77777777" w:rsidR="00C12BA9" w:rsidRDefault="00C12BA9" w:rsidP="001A4B75">
                            <w:pPr>
                              <w:rPr>
                                <w:rFonts w:cs="Arial"/>
                              </w:rPr>
                            </w:pPr>
                          </w:p>
                          <w:p w14:paraId="3567402B" w14:textId="77777777" w:rsidR="00C12BA9" w:rsidRDefault="00C12BA9" w:rsidP="001A4B75">
                            <w:pPr>
                              <w:rPr>
                                <w:rFonts w:cs="Arial"/>
                              </w:rPr>
                            </w:pPr>
                          </w:p>
                          <w:p w14:paraId="5515780D" w14:textId="77777777" w:rsidR="00C12BA9" w:rsidRDefault="00C12BA9" w:rsidP="001A4B75">
                            <w:pPr>
                              <w:rPr>
                                <w:rFonts w:cs="Arial"/>
                              </w:rPr>
                            </w:pPr>
                          </w:p>
                          <w:p w14:paraId="33AB8109" w14:textId="77777777" w:rsidR="00C12BA9" w:rsidRDefault="00C12BA9" w:rsidP="001A4B75">
                            <w:pPr>
                              <w:rPr>
                                <w:rFonts w:cs="Arial"/>
                              </w:rPr>
                            </w:pPr>
                          </w:p>
                          <w:p w14:paraId="558208D7" w14:textId="77777777" w:rsidR="00C12BA9" w:rsidRDefault="00C12BA9" w:rsidP="001A4B75">
                            <w:pPr>
                              <w:rPr>
                                <w:rFonts w:cs="Arial"/>
                              </w:rPr>
                            </w:pPr>
                          </w:p>
                          <w:p w14:paraId="789A0063" w14:textId="77777777" w:rsidR="00C12BA9" w:rsidRDefault="00C12BA9" w:rsidP="001A4B75">
                            <w:pPr>
                              <w:rPr>
                                <w:rFonts w:cs="Arial"/>
                              </w:rPr>
                            </w:pPr>
                          </w:p>
                          <w:p w14:paraId="470DBF77" w14:textId="77777777" w:rsidR="00C12BA9" w:rsidRDefault="00C12BA9" w:rsidP="001A4B75">
                            <w:pPr>
                              <w:rPr>
                                <w:rFonts w:cs="Arial"/>
                              </w:rPr>
                            </w:pPr>
                          </w:p>
                          <w:p w14:paraId="7577087A" w14:textId="77777777" w:rsidR="00C12BA9" w:rsidRDefault="00C12BA9" w:rsidP="001A4B75">
                            <w:pPr>
                              <w:rPr>
                                <w:rFonts w:cs="Arial"/>
                              </w:rPr>
                            </w:pPr>
                          </w:p>
                          <w:p w14:paraId="728D1EC3" w14:textId="77777777" w:rsidR="00C12BA9" w:rsidRDefault="00C12BA9" w:rsidP="001A4B75">
                            <w:pPr>
                              <w:rPr>
                                <w:rFonts w:cs="Arial"/>
                              </w:rPr>
                            </w:pPr>
                          </w:p>
                          <w:p w14:paraId="2AE21527" w14:textId="77777777" w:rsidR="00C12BA9" w:rsidRDefault="00C12BA9" w:rsidP="001A4B75">
                            <w:pPr>
                              <w:rPr>
                                <w:rFonts w:cs="Arial"/>
                              </w:rPr>
                            </w:pPr>
                          </w:p>
                          <w:p w14:paraId="3E524BD0" w14:textId="77777777" w:rsidR="00C12BA9" w:rsidRDefault="00C12BA9" w:rsidP="001A4B75">
                            <w:pPr>
                              <w:rPr>
                                <w:rFonts w:cs="Arial"/>
                              </w:rPr>
                            </w:pPr>
                          </w:p>
                          <w:p w14:paraId="763351D0" w14:textId="77777777" w:rsidR="00C12BA9" w:rsidRDefault="00C12BA9" w:rsidP="001A4B75">
                            <w:pPr>
                              <w:rPr>
                                <w:rFonts w:cs="Arial"/>
                              </w:rPr>
                            </w:pPr>
                          </w:p>
                          <w:p w14:paraId="29D67DF1" w14:textId="77777777" w:rsidR="00C12BA9" w:rsidRDefault="00C12BA9" w:rsidP="001A4B75">
                            <w:pPr>
                              <w:rPr>
                                <w:rFonts w:cs="Arial"/>
                              </w:rPr>
                            </w:pPr>
                          </w:p>
                          <w:p w14:paraId="24AA5740" w14:textId="77777777" w:rsidR="00C12BA9" w:rsidRDefault="00C12BA9" w:rsidP="001A4B75">
                            <w:pPr>
                              <w:rPr>
                                <w:rFonts w:cs="Arial"/>
                              </w:rPr>
                            </w:pPr>
                          </w:p>
                          <w:p w14:paraId="35E1FDC7" w14:textId="77777777" w:rsidR="00C12BA9" w:rsidRDefault="00C12BA9" w:rsidP="001A4B75">
                            <w:pPr>
                              <w:rPr>
                                <w:rFonts w:cs="Arial"/>
                              </w:rPr>
                            </w:pPr>
                          </w:p>
                          <w:p w14:paraId="39D198BB" w14:textId="77777777" w:rsidR="00C12BA9" w:rsidRDefault="00C12BA9" w:rsidP="001A4B75">
                            <w:pPr>
                              <w:rPr>
                                <w:rFonts w:cs="Arial"/>
                              </w:rPr>
                            </w:pPr>
                          </w:p>
                          <w:p w14:paraId="38DD04D1" w14:textId="77777777" w:rsidR="00C12BA9" w:rsidRDefault="00C12BA9" w:rsidP="001A4B75">
                            <w:pPr>
                              <w:rPr>
                                <w:rFonts w:cs="Arial"/>
                              </w:rPr>
                            </w:pPr>
                          </w:p>
                          <w:p w14:paraId="120E9953" w14:textId="77777777" w:rsidR="00C12BA9" w:rsidRDefault="00C12BA9" w:rsidP="001A4B75">
                            <w:pPr>
                              <w:rPr>
                                <w:rFonts w:cs="Arial"/>
                              </w:rPr>
                            </w:pPr>
                          </w:p>
                          <w:p w14:paraId="551CBEFF" w14:textId="77777777" w:rsidR="00C12BA9" w:rsidRDefault="00C12BA9" w:rsidP="001A4B75">
                            <w:pPr>
                              <w:rPr>
                                <w:rFonts w:cs="Arial"/>
                              </w:rPr>
                            </w:pPr>
                          </w:p>
                          <w:p w14:paraId="4AD81F2B" w14:textId="77777777" w:rsidR="00C12BA9" w:rsidRDefault="00C12BA9" w:rsidP="001A4B75">
                            <w:pPr>
                              <w:rPr>
                                <w:rFonts w:cs="Arial"/>
                              </w:rPr>
                            </w:pPr>
                          </w:p>
                          <w:p w14:paraId="603088FD" w14:textId="77777777" w:rsidR="00C12BA9" w:rsidRDefault="00C12BA9" w:rsidP="001A4B75">
                            <w:pPr>
                              <w:rPr>
                                <w:rFonts w:cs="Arial"/>
                              </w:rPr>
                            </w:pPr>
                          </w:p>
                          <w:p w14:paraId="41043FFB" w14:textId="77777777" w:rsidR="00C12BA9" w:rsidRDefault="00C12BA9" w:rsidP="001A4B75">
                            <w:pPr>
                              <w:rPr>
                                <w:rFonts w:cs="Arial"/>
                              </w:rPr>
                            </w:pPr>
                          </w:p>
                          <w:p w14:paraId="5B175381" w14:textId="77777777" w:rsidR="00C12BA9" w:rsidRDefault="00C12BA9" w:rsidP="001A4B75">
                            <w:pPr>
                              <w:rPr>
                                <w:rFonts w:cs="Arial"/>
                              </w:rPr>
                            </w:pPr>
                          </w:p>
                          <w:p w14:paraId="28EB551B" w14:textId="77777777" w:rsidR="00C12BA9" w:rsidRDefault="00C12BA9" w:rsidP="001A4B75">
                            <w:pPr>
                              <w:rPr>
                                <w:rFonts w:cs="Arial"/>
                              </w:rPr>
                            </w:pPr>
                          </w:p>
                          <w:p w14:paraId="672CAD18" w14:textId="77777777" w:rsidR="00C12BA9" w:rsidRDefault="00C12BA9" w:rsidP="001A4B75">
                            <w:pPr>
                              <w:rPr>
                                <w:rFonts w:cs="Arial"/>
                              </w:rPr>
                            </w:pPr>
                          </w:p>
                          <w:p w14:paraId="37F96C14" w14:textId="77777777" w:rsidR="00C12BA9" w:rsidRDefault="00C12BA9" w:rsidP="001A4B75">
                            <w:pPr>
                              <w:rPr>
                                <w:rFonts w:cs="Arial"/>
                              </w:rPr>
                            </w:pPr>
                          </w:p>
                          <w:p w14:paraId="76B4067E" w14:textId="77777777" w:rsidR="00C12BA9" w:rsidRDefault="00C12BA9" w:rsidP="001A4B75">
                            <w:pPr>
                              <w:rPr>
                                <w:rFonts w:cs="Arial"/>
                              </w:rPr>
                            </w:pPr>
                          </w:p>
                          <w:p w14:paraId="7369F7B2" w14:textId="77777777" w:rsidR="00C12BA9" w:rsidRDefault="00C12BA9" w:rsidP="001A4B75">
                            <w:pPr>
                              <w:rPr>
                                <w:rFonts w:cs="Arial"/>
                              </w:rPr>
                            </w:pPr>
                          </w:p>
                          <w:p w14:paraId="43506578" w14:textId="77777777" w:rsidR="00C12BA9" w:rsidRDefault="00C12BA9" w:rsidP="001A4B75">
                            <w:pPr>
                              <w:rPr>
                                <w:rFonts w:cs="Arial"/>
                              </w:rPr>
                            </w:pPr>
                          </w:p>
                          <w:p w14:paraId="7E518588" w14:textId="77777777" w:rsidR="00C12BA9" w:rsidRDefault="00C12BA9" w:rsidP="001A4B75">
                            <w:pPr>
                              <w:rPr>
                                <w:rFonts w:cs="Arial"/>
                              </w:rPr>
                            </w:pPr>
                          </w:p>
                          <w:p w14:paraId="187CA38D" w14:textId="77777777" w:rsidR="00C12BA9" w:rsidRDefault="00C12BA9" w:rsidP="001A4B75">
                            <w:pPr>
                              <w:rPr>
                                <w:rFonts w:cs="Arial"/>
                              </w:rPr>
                            </w:pPr>
                          </w:p>
                          <w:p w14:paraId="009B167E" w14:textId="77777777" w:rsidR="00C12BA9" w:rsidRDefault="00C12BA9" w:rsidP="001A4B75">
                            <w:pPr>
                              <w:rPr>
                                <w:rFonts w:cs="Arial"/>
                              </w:rPr>
                            </w:pPr>
                          </w:p>
                          <w:p w14:paraId="58BA9113" w14:textId="77777777" w:rsidR="00C12BA9" w:rsidRDefault="00C12BA9" w:rsidP="001A4B75">
                            <w:pPr>
                              <w:rPr>
                                <w:rFonts w:cs="Arial"/>
                              </w:rPr>
                            </w:pPr>
                          </w:p>
                          <w:p w14:paraId="085C73AD" w14:textId="77777777" w:rsidR="00C12BA9" w:rsidRDefault="00C12BA9" w:rsidP="001A4B75">
                            <w:pPr>
                              <w:rPr>
                                <w:rFonts w:cs="Arial"/>
                              </w:rPr>
                            </w:pPr>
                          </w:p>
                          <w:p w14:paraId="5DCE76C2" w14:textId="77777777" w:rsidR="00C12BA9" w:rsidRDefault="00C12BA9" w:rsidP="001A4B75">
                            <w:pPr>
                              <w:rPr>
                                <w:rFonts w:cs="Arial"/>
                              </w:rPr>
                            </w:pPr>
                          </w:p>
                          <w:p w14:paraId="54AED22F" w14:textId="77777777" w:rsidR="00C12BA9" w:rsidRDefault="00C12BA9" w:rsidP="001A4B75">
                            <w:pPr>
                              <w:rPr>
                                <w:rFonts w:cs="Arial"/>
                              </w:rPr>
                            </w:pPr>
                          </w:p>
                          <w:p w14:paraId="51C22985" w14:textId="77777777" w:rsidR="00C12BA9" w:rsidRDefault="00C12BA9" w:rsidP="001A4B75">
                            <w:pPr>
                              <w:rPr>
                                <w:rFonts w:cs="Arial"/>
                              </w:rPr>
                            </w:pPr>
                          </w:p>
                          <w:p w14:paraId="20BFA1FE" w14:textId="77777777" w:rsidR="00C12BA9" w:rsidRDefault="00C12BA9" w:rsidP="001A4B75">
                            <w:pPr>
                              <w:rPr>
                                <w:rFonts w:cs="Arial"/>
                              </w:rPr>
                            </w:pPr>
                          </w:p>
                          <w:p w14:paraId="72B65C78" w14:textId="77777777" w:rsidR="00C12BA9" w:rsidRDefault="00C12BA9" w:rsidP="001A4B75">
                            <w:pPr>
                              <w:rPr>
                                <w:rFonts w:cs="Arial"/>
                              </w:rPr>
                            </w:pPr>
                          </w:p>
                          <w:p w14:paraId="59066792" w14:textId="77777777" w:rsidR="00C12BA9" w:rsidRDefault="00C12BA9" w:rsidP="001A4B75">
                            <w:pPr>
                              <w:rPr>
                                <w:rFonts w:cs="Arial"/>
                              </w:rPr>
                            </w:pPr>
                          </w:p>
                          <w:p w14:paraId="65C02F2B" w14:textId="77777777" w:rsidR="00C12BA9" w:rsidRDefault="00C12BA9" w:rsidP="001A4B75">
                            <w:pPr>
                              <w:rPr>
                                <w:rFonts w:cs="Arial"/>
                              </w:rPr>
                            </w:pPr>
                          </w:p>
                          <w:p w14:paraId="18DE6A60" w14:textId="77777777" w:rsidR="00C12BA9" w:rsidRDefault="00C12BA9" w:rsidP="001A4B75">
                            <w:pPr>
                              <w:rPr>
                                <w:rFonts w:cs="Arial"/>
                              </w:rPr>
                            </w:pPr>
                          </w:p>
                          <w:p w14:paraId="27A3B1FA" w14:textId="77777777" w:rsidR="00C12BA9" w:rsidRDefault="00C12BA9" w:rsidP="001A4B75">
                            <w:pPr>
                              <w:rPr>
                                <w:rFonts w:cs="Arial"/>
                              </w:rPr>
                            </w:pPr>
                          </w:p>
                          <w:p w14:paraId="4DEF9A23" w14:textId="77777777" w:rsidR="00C12BA9" w:rsidRDefault="00C12BA9" w:rsidP="001A4B75">
                            <w:pPr>
                              <w:rPr>
                                <w:rFonts w:cs="Arial"/>
                              </w:rPr>
                            </w:pPr>
                          </w:p>
                          <w:p w14:paraId="7BF91424" w14:textId="77777777" w:rsidR="00C12BA9" w:rsidRDefault="00C12BA9" w:rsidP="001A4B75">
                            <w:pPr>
                              <w:rPr>
                                <w:rFonts w:cs="Arial"/>
                              </w:rPr>
                            </w:pPr>
                          </w:p>
                          <w:p w14:paraId="1D86AAB5" w14:textId="77777777" w:rsidR="00C12BA9" w:rsidRDefault="00C12BA9" w:rsidP="001A4B75">
                            <w:pPr>
                              <w:rPr>
                                <w:rFonts w:cs="Arial"/>
                              </w:rPr>
                            </w:pPr>
                          </w:p>
                          <w:p w14:paraId="524F9E85" w14:textId="77777777" w:rsidR="00C12BA9" w:rsidRDefault="00C12BA9" w:rsidP="001A4B75">
                            <w:pPr>
                              <w:rPr>
                                <w:rFonts w:cs="Arial"/>
                              </w:rPr>
                            </w:pPr>
                          </w:p>
                          <w:p w14:paraId="53813A11" w14:textId="77777777" w:rsidR="00C12BA9" w:rsidRDefault="00C12BA9" w:rsidP="001A4B75">
                            <w:pPr>
                              <w:rPr>
                                <w:rFonts w:cs="Arial"/>
                              </w:rPr>
                            </w:pPr>
                          </w:p>
                          <w:p w14:paraId="1F9D91A5" w14:textId="77777777" w:rsidR="00C12BA9" w:rsidRDefault="00C12BA9" w:rsidP="001A4B75">
                            <w:pPr>
                              <w:rPr>
                                <w:rFonts w:cs="Arial"/>
                              </w:rPr>
                            </w:pPr>
                          </w:p>
                          <w:p w14:paraId="7AE916E4" w14:textId="77777777" w:rsidR="00C12BA9" w:rsidRDefault="00C12BA9" w:rsidP="001A4B75">
                            <w:pPr>
                              <w:rPr>
                                <w:rFonts w:cs="Arial"/>
                              </w:rPr>
                            </w:pPr>
                          </w:p>
                          <w:p w14:paraId="5B20329F" w14:textId="77777777" w:rsidR="00C12BA9" w:rsidRDefault="00C12BA9" w:rsidP="001A4B75">
                            <w:pPr>
                              <w:rPr>
                                <w:rFonts w:cs="Arial"/>
                              </w:rPr>
                            </w:pPr>
                          </w:p>
                          <w:p w14:paraId="7D42D919" w14:textId="77777777" w:rsidR="00C12BA9" w:rsidRDefault="00C12BA9" w:rsidP="001A4B75">
                            <w:pPr>
                              <w:rPr>
                                <w:rFonts w:cs="Arial"/>
                              </w:rPr>
                            </w:pPr>
                          </w:p>
                          <w:p w14:paraId="088F7E09" w14:textId="77777777" w:rsidR="00C12BA9" w:rsidRDefault="00C12BA9" w:rsidP="001A4B75">
                            <w:pPr>
                              <w:rPr>
                                <w:rFonts w:cs="Arial"/>
                              </w:rPr>
                            </w:pPr>
                          </w:p>
                          <w:p w14:paraId="03E2CCC1" w14:textId="77777777" w:rsidR="00C12BA9" w:rsidRDefault="00C12BA9" w:rsidP="001A4B75">
                            <w:pPr>
                              <w:rPr>
                                <w:rFonts w:cs="Arial"/>
                              </w:rPr>
                            </w:pPr>
                          </w:p>
                          <w:p w14:paraId="2ED5C568" w14:textId="77777777" w:rsidR="00C12BA9" w:rsidRDefault="00C12BA9" w:rsidP="001A4B75">
                            <w:pPr>
                              <w:rPr>
                                <w:rFonts w:cs="Arial"/>
                              </w:rPr>
                            </w:pPr>
                          </w:p>
                          <w:p w14:paraId="5A02F096" w14:textId="77777777" w:rsidR="00C12BA9" w:rsidRDefault="00C12BA9" w:rsidP="001A4B75">
                            <w:pPr>
                              <w:rPr>
                                <w:rFonts w:cs="Arial"/>
                              </w:rPr>
                            </w:pPr>
                          </w:p>
                          <w:p w14:paraId="3DD4811C" w14:textId="77777777" w:rsidR="00C12BA9" w:rsidRDefault="00C12BA9" w:rsidP="001A4B75">
                            <w:pPr>
                              <w:rPr>
                                <w:rFonts w:cs="Arial"/>
                              </w:rPr>
                            </w:pPr>
                          </w:p>
                          <w:p w14:paraId="1C69E81D" w14:textId="77777777" w:rsidR="00C12BA9" w:rsidRDefault="00C12BA9" w:rsidP="001A4B75">
                            <w:pPr>
                              <w:rPr>
                                <w:rFonts w:cs="Arial"/>
                              </w:rPr>
                            </w:pPr>
                          </w:p>
                          <w:p w14:paraId="25FA6B51" w14:textId="77777777" w:rsidR="00C12BA9" w:rsidRDefault="00C12BA9" w:rsidP="001A4B75">
                            <w:pPr>
                              <w:rPr>
                                <w:rFonts w:cs="Arial"/>
                              </w:rPr>
                            </w:pPr>
                          </w:p>
                          <w:p w14:paraId="12F3C08B" w14:textId="77777777" w:rsidR="00C12BA9" w:rsidRDefault="00C12BA9" w:rsidP="001A4B75">
                            <w:pPr>
                              <w:rPr>
                                <w:rFonts w:cs="Arial"/>
                              </w:rPr>
                            </w:pPr>
                          </w:p>
                          <w:p w14:paraId="2C2E5E3A" w14:textId="77777777" w:rsidR="00C12BA9" w:rsidRDefault="00C12BA9" w:rsidP="001A4B75">
                            <w:pPr>
                              <w:rPr>
                                <w:rFonts w:cs="Arial"/>
                              </w:rPr>
                            </w:pPr>
                          </w:p>
                          <w:p w14:paraId="09E1A6B9" w14:textId="77777777" w:rsidR="00C12BA9" w:rsidRDefault="00C12BA9" w:rsidP="001A4B75">
                            <w:pPr>
                              <w:rPr>
                                <w:rFonts w:cs="Arial"/>
                              </w:rPr>
                            </w:pPr>
                          </w:p>
                          <w:p w14:paraId="30C5BDE8" w14:textId="77777777" w:rsidR="00C12BA9" w:rsidRDefault="00C12BA9" w:rsidP="001A4B75">
                            <w:pPr>
                              <w:rPr>
                                <w:rFonts w:cs="Arial"/>
                              </w:rPr>
                            </w:pPr>
                          </w:p>
                          <w:p w14:paraId="2D1337B0" w14:textId="77777777" w:rsidR="00C12BA9" w:rsidRDefault="00C12BA9" w:rsidP="001A4B75">
                            <w:pPr>
                              <w:rPr>
                                <w:rFonts w:cs="Arial"/>
                              </w:rPr>
                            </w:pPr>
                          </w:p>
                          <w:p w14:paraId="554C1C93" w14:textId="77777777" w:rsidR="00C12BA9" w:rsidRDefault="00C12BA9" w:rsidP="001A4B75">
                            <w:pPr>
                              <w:rPr>
                                <w:rFonts w:cs="Arial"/>
                              </w:rPr>
                            </w:pPr>
                          </w:p>
                          <w:p w14:paraId="63F111BC" w14:textId="77777777" w:rsidR="00C12BA9" w:rsidRDefault="00C12BA9" w:rsidP="001A4B75">
                            <w:pPr>
                              <w:rPr>
                                <w:rFonts w:cs="Arial"/>
                              </w:rPr>
                            </w:pPr>
                          </w:p>
                          <w:p w14:paraId="32424D70" w14:textId="77777777" w:rsidR="00C12BA9" w:rsidRDefault="00C12BA9" w:rsidP="001A4B75">
                            <w:pPr>
                              <w:rPr>
                                <w:rFonts w:cs="Arial"/>
                              </w:rPr>
                            </w:pPr>
                          </w:p>
                          <w:p w14:paraId="34A189FF" w14:textId="77777777" w:rsidR="00C12BA9" w:rsidRDefault="00C12BA9" w:rsidP="001A4B75">
                            <w:pPr>
                              <w:rPr>
                                <w:rFonts w:cs="Arial"/>
                              </w:rPr>
                            </w:pPr>
                          </w:p>
                          <w:p w14:paraId="3437B9FA" w14:textId="77777777" w:rsidR="00C12BA9" w:rsidRDefault="00C12BA9" w:rsidP="001A4B75">
                            <w:pPr>
                              <w:rPr>
                                <w:rFonts w:cs="Arial"/>
                              </w:rPr>
                            </w:pPr>
                          </w:p>
                          <w:p w14:paraId="58E68A74" w14:textId="77777777" w:rsidR="00C12BA9" w:rsidRDefault="00C12BA9" w:rsidP="001A4B75">
                            <w:pPr>
                              <w:rPr>
                                <w:rFonts w:cs="Arial"/>
                              </w:rPr>
                            </w:pPr>
                          </w:p>
                          <w:p w14:paraId="1F5A6DCB" w14:textId="77777777" w:rsidR="00C12BA9" w:rsidRDefault="00C12BA9" w:rsidP="001A4B75">
                            <w:pPr>
                              <w:rPr>
                                <w:rFonts w:cs="Arial"/>
                              </w:rPr>
                            </w:pPr>
                          </w:p>
                          <w:p w14:paraId="6B32BC91" w14:textId="77777777" w:rsidR="00C12BA9" w:rsidRDefault="00C12BA9" w:rsidP="001A4B75">
                            <w:pPr>
                              <w:rPr>
                                <w:rFonts w:cs="Arial"/>
                              </w:rPr>
                            </w:pPr>
                          </w:p>
                          <w:p w14:paraId="1478ECE2" w14:textId="77777777" w:rsidR="00C12BA9" w:rsidRDefault="00C12BA9" w:rsidP="001A4B75">
                            <w:pPr>
                              <w:rPr>
                                <w:rFonts w:cs="Arial"/>
                              </w:rPr>
                            </w:pPr>
                          </w:p>
                          <w:p w14:paraId="7E244448" w14:textId="77777777" w:rsidR="00C12BA9" w:rsidRDefault="00C12BA9" w:rsidP="001A4B75">
                            <w:pPr>
                              <w:rPr>
                                <w:rFonts w:cs="Arial"/>
                              </w:rPr>
                            </w:pPr>
                          </w:p>
                          <w:p w14:paraId="505C8879" w14:textId="77777777" w:rsidR="00C12BA9" w:rsidRDefault="00C12BA9" w:rsidP="001A4B75">
                            <w:pPr>
                              <w:rPr>
                                <w:rFonts w:cs="Arial"/>
                              </w:rPr>
                            </w:pPr>
                          </w:p>
                          <w:p w14:paraId="08EC6FCA" w14:textId="77777777" w:rsidR="00C12BA9" w:rsidRDefault="00C12BA9" w:rsidP="001A4B75">
                            <w:pPr>
                              <w:rPr>
                                <w:rFonts w:cs="Arial"/>
                              </w:rPr>
                            </w:pPr>
                          </w:p>
                          <w:p w14:paraId="71894616" w14:textId="77777777" w:rsidR="00C12BA9" w:rsidRDefault="00C12BA9" w:rsidP="001A4B75">
                            <w:pPr>
                              <w:rPr>
                                <w:rFonts w:cs="Arial"/>
                              </w:rPr>
                            </w:pPr>
                          </w:p>
                          <w:p w14:paraId="3A52B28D" w14:textId="77777777" w:rsidR="00C12BA9" w:rsidRDefault="00C12BA9" w:rsidP="001A4B75">
                            <w:pPr>
                              <w:rPr>
                                <w:rFonts w:cs="Arial"/>
                              </w:rPr>
                            </w:pPr>
                          </w:p>
                          <w:p w14:paraId="1198AF1B" w14:textId="77777777" w:rsidR="00C12BA9" w:rsidRDefault="00C12BA9" w:rsidP="001A4B75">
                            <w:pPr>
                              <w:rPr>
                                <w:rFonts w:cs="Arial"/>
                              </w:rPr>
                            </w:pPr>
                          </w:p>
                          <w:p w14:paraId="29825728" w14:textId="77777777" w:rsidR="00C12BA9" w:rsidRDefault="00C12BA9" w:rsidP="001A4B75">
                            <w:pPr>
                              <w:rPr>
                                <w:rFonts w:cs="Arial"/>
                              </w:rPr>
                            </w:pPr>
                          </w:p>
                          <w:p w14:paraId="085663CA" w14:textId="77777777" w:rsidR="00C12BA9" w:rsidRDefault="00C12BA9" w:rsidP="001A4B75">
                            <w:pPr>
                              <w:rPr>
                                <w:rFonts w:cs="Arial"/>
                              </w:rPr>
                            </w:pPr>
                          </w:p>
                          <w:p w14:paraId="753EF015" w14:textId="77777777" w:rsidR="00C12BA9" w:rsidRDefault="00C12BA9" w:rsidP="001A4B75">
                            <w:pPr>
                              <w:rPr>
                                <w:rFonts w:cs="Arial"/>
                              </w:rPr>
                            </w:pPr>
                          </w:p>
                          <w:p w14:paraId="0A8D3C36" w14:textId="77777777" w:rsidR="00C12BA9" w:rsidRDefault="00C12BA9" w:rsidP="001A4B75">
                            <w:pPr>
                              <w:rPr>
                                <w:rFonts w:cs="Arial"/>
                              </w:rPr>
                            </w:pPr>
                          </w:p>
                          <w:p w14:paraId="674B8A5A" w14:textId="77777777" w:rsidR="00C12BA9" w:rsidRDefault="00C12BA9" w:rsidP="001A4B75">
                            <w:pPr>
                              <w:rPr>
                                <w:rFonts w:cs="Arial"/>
                              </w:rPr>
                            </w:pPr>
                          </w:p>
                          <w:p w14:paraId="58079B60" w14:textId="77777777" w:rsidR="00C12BA9" w:rsidRDefault="00C12BA9" w:rsidP="001A4B75">
                            <w:pPr>
                              <w:rPr>
                                <w:rFonts w:cs="Arial"/>
                              </w:rPr>
                            </w:pPr>
                          </w:p>
                          <w:p w14:paraId="36E0954E" w14:textId="77777777" w:rsidR="00C12BA9" w:rsidRDefault="00C12BA9" w:rsidP="001A4B75">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45F046D" id="Text Box 448" o:spid="_x0000_s1034" type="#_x0000_t202" style="position:absolute;left:0;text-align:left;margin-left:-1in;margin-top:-742.8pt;width:1in;height:1in;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l4d7SykCAABaBAAADgAAAAAAAAAAAAAAAAAuAgAAZHJz&#10;L2Uyb0RvYy54bWxQSwECLQAUAAYACAAAACEAcr6hjuEAAAANAQAADwAAAAAAAAAAAAAAAACDBAAA&#10;ZHJzL2Rvd25yZXYueG1sUEsFBgAAAAAEAAQA8wAAAJEFAAAAAA==&#10;">
                <v:textbox>
                  <w:txbxContent>
                    <w:p w14:paraId="7BA2976F" w14:textId="77777777" w:rsidR="00C12BA9" w:rsidRDefault="00C12BA9" w:rsidP="001A4B75">
                      <w:pPr>
                        <w:rPr>
                          <w:rFonts w:cs="Arial"/>
                        </w:rPr>
                      </w:pPr>
                      <w:r>
                        <w:rPr>
                          <w:rFonts w:cs="Arial"/>
                          <w:szCs w:val="22"/>
                        </w:rPr>
                        <w:t>International Association of Marine Aids to Navigation and Lighthouse Authorities</w:t>
                      </w:r>
                    </w:p>
                    <w:p w14:paraId="27986FD1" w14:textId="77777777" w:rsidR="00C12BA9" w:rsidRDefault="00C12BA9" w:rsidP="001A4B75">
                      <w:pPr>
                        <w:rPr>
                          <w:rFonts w:cs="Arial"/>
                        </w:rPr>
                      </w:pPr>
                    </w:p>
                    <w:p w14:paraId="1E066D62" w14:textId="77777777" w:rsidR="00C12BA9" w:rsidRDefault="00C12BA9" w:rsidP="001A4B75">
                      <w:pPr>
                        <w:rPr>
                          <w:rFonts w:cs="Arial"/>
                        </w:rPr>
                      </w:pPr>
                    </w:p>
                    <w:p w14:paraId="779F14E0" w14:textId="77777777" w:rsidR="00C12BA9" w:rsidRDefault="00C12BA9" w:rsidP="001A4B75">
                      <w:pPr>
                        <w:rPr>
                          <w:rFonts w:cs="Arial"/>
                        </w:rPr>
                      </w:pPr>
                    </w:p>
                    <w:p w14:paraId="2CF0D222" w14:textId="77777777" w:rsidR="00C12BA9" w:rsidRDefault="00C12BA9" w:rsidP="001A4B75">
                      <w:pPr>
                        <w:rPr>
                          <w:rFonts w:cs="Arial"/>
                        </w:rPr>
                      </w:pPr>
                    </w:p>
                    <w:p w14:paraId="2DBA2676" w14:textId="77777777" w:rsidR="00C12BA9" w:rsidRDefault="00C12BA9" w:rsidP="001A4B75">
                      <w:pPr>
                        <w:rPr>
                          <w:rFonts w:cs="Arial"/>
                        </w:rPr>
                      </w:pPr>
                    </w:p>
                    <w:p w14:paraId="59625AFA" w14:textId="77777777" w:rsidR="00C12BA9" w:rsidRDefault="00C12BA9" w:rsidP="001A4B75">
                      <w:pPr>
                        <w:rPr>
                          <w:rFonts w:cs="Arial"/>
                        </w:rPr>
                      </w:pPr>
                    </w:p>
                    <w:p w14:paraId="2D49080E" w14:textId="77777777" w:rsidR="00C12BA9" w:rsidRDefault="00C12BA9" w:rsidP="001A4B75">
                      <w:pPr>
                        <w:rPr>
                          <w:rFonts w:cs="Arial"/>
                        </w:rPr>
                      </w:pPr>
                    </w:p>
                    <w:p w14:paraId="65C6D5C1" w14:textId="77777777" w:rsidR="00C12BA9" w:rsidRDefault="00C12BA9" w:rsidP="001A4B75">
                      <w:pPr>
                        <w:rPr>
                          <w:rFonts w:cs="Arial"/>
                        </w:rPr>
                      </w:pPr>
                    </w:p>
                    <w:p w14:paraId="180330B2" w14:textId="77777777" w:rsidR="00C12BA9" w:rsidRDefault="00C12BA9" w:rsidP="001A4B75">
                      <w:pPr>
                        <w:rPr>
                          <w:rFonts w:cs="Arial"/>
                        </w:rPr>
                      </w:pPr>
                    </w:p>
                    <w:p w14:paraId="4D6FDF80" w14:textId="77777777" w:rsidR="00C12BA9" w:rsidRDefault="00C12BA9" w:rsidP="001A4B75">
                      <w:pPr>
                        <w:rPr>
                          <w:rFonts w:cs="Arial"/>
                        </w:rPr>
                      </w:pPr>
                    </w:p>
                    <w:p w14:paraId="57DE0C3D" w14:textId="77777777" w:rsidR="00C12BA9" w:rsidRDefault="00C12BA9" w:rsidP="001A4B75">
                      <w:pPr>
                        <w:rPr>
                          <w:rFonts w:cs="Arial"/>
                        </w:rPr>
                      </w:pPr>
                    </w:p>
                    <w:p w14:paraId="7C8858B9" w14:textId="77777777" w:rsidR="00C12BA9" w:rsidRDefault="00C12BA9" w:rsidP="001A4B75">
                      <w:pPr>
                        <w:rPr>
                          <w:rFonts w:cs="Arial"/>
                        </w:rPr>
                      </w:pPr>
                    </w:p>
                    <w:p w14:paraId="15C0A5E0" w14:textId="77777777" w:rsidR="00C12BA9" w:rsidRDefault="00C12BA9" w:rsidP="001A4B75">
                      <w:pPr>
                        <w:rPr>
                          <w:rFonts w:cs="Arial"/>
                        </w:rPr>
                      </w:pPr>
                    </w:p>
                    <w:p w14:paraId="1AA82ECF" w14:textId="77777777" w:rsidR="00C12BA9" w:rsidRDefault="00C12BA9" w:rsidP="001A4B75">
                      <w:pPr>
                        <w:rPr>
                          <w:rFonts w:cs="Arial"/>
                        </w:rPr>
                      </w:pPr>
                    </w:p>
                    <w:p w14:paraId="41188A06" w14:textId="77777777" w:rsidR="00C12BA9" w:rsidRDefault="00C12BA9" w:rsidP="001A4B75">
                      <w:pPr>
                        <w:rPr>
                          <w:rFonts w:cs="Arial"/>
                        </w:rPr>
                      </w:pPr>
                    </w:p>
                    <w:p w14:paraId="6573E550" w14:textId="77777777" w:rsidR="00C12BA9" w:rsidRDefault="00C12BA9" w:rsidP="001A4B75">
                      <w:pPr>
                        <w:rPr>
                          <w:rFonts w:cs="Arial"/>
                        </w:rPr>
                      </w:pPr>
                    </w:p>
                    <w:p w14:paraId="2A3125CD" w14:textId="77777777" w:rsidR="00C12BA9" w:rsidRDefault="00C12BA9" w:rsidP="001A4B75">
                      <w:pPr>
                        <w:rPr>
                          <w:rFonts w:cs="Arial"/>
                        </w:rPr>
                      </w:pPr>
                    </w:p>
                    <w:p w14:paraId="3A83E6FD" w14:textId="77777777" w:rsidR="00C12BA9" w:rsidRDefault="00C12BA9" w:rsidP="001A4B75">
                      <w:pPr>
                        <w:rPr>
                          <w:rFonts w:cs="Arial"/>
                        </w:rPr>
                      </w:pPr>
                    </w:p>
                    <w:p w14:paraId="7141569E" w14:textId="77777777" w:rsidR="00C12BA9" w:rsidRDefault="00C12BA9" w:rsidP="001A4B75">
                      <w:pPr>
                        <w:rPr>
                          <w:rFonts w:cs="Arial"/>
                        </w:rPr>
                      </w:pPr>
                    </w:p>
                    <w:p w14:paraId="72A4DC03" w14:textId="77777777" w:rsidR="00C12BA9" w:rsidRDefault="00C12BA9" w:rsidP="001A4B75">
                      <w:pPr>
                        <w:rPr>
                          <w:rFonts w:cs="Arial"/>
                        </w:rPr>
                      </w:pPr>
                    </w:p>
                    <w:p w14:paraId="39995F98" w14:textId="77777777" w:rsidR="00C12BA9" w:rsidRDefault="00C12BA9" w:rsidP="001A4B75">
                      <w:pPr>
                        <w:rPr>
                          <w:rFonts w:cs="Arial"/>
                        </w:rPr>
                      </w:pPr>
                    </w:p>
                    <w:p w14:paraId="4BF5117A" w14:textId="77777777" w:rsidR="00C12BA9" w:rsidRDefault="00C12BA9" w:rsidP="001A4B75">
                      <w:pPr>
                        <w:rPr>
                          <w:rFonts w:cs="Arial"/>
                        </w:rPr>
                      </w:pPr>
                    </w:p>
                    <w:p w14:paraId="13AC4532" w14:textId="77777777" w:rsidR="00C12BA9" w:rsidRDefault="00C12BA9" w:rsidP="001A4B75">
                      <w:pPr>
                        <w:rPr>
                          <w:rFonts w:cs="Arial"/>
                        </w:rPr>
                      </w:pPr>
                    </w:p>
                    <w:p w14:paraId="52E75AC4" w14:textId="77777777" w:rsidR="00C12BA9" w:rsidRDefault="00C12BA9" w:rsidP="001A4B75">
                      <w:pPr>
                        <w:rPr>
                          <w:rFonts w:cs="Arial"/>
                        </w:rPr>
                      </w:pPr>
                    </w:p>
                    <w:p w14:paraId="1091F59C" w14:textId="77777777" w:rsidR="00C12BA9" w:rsidRDefault="00C12BA9" w:rsidP="001A4B75">
                      <w:pPr>
                        <w:rPr>
                          <w:rFonts w:cs="Arial"/>
                        </w:rPr>
                      </w:pPr>
                    </w:p>
                    <w:p w14:paraId="4A88246F" w14:textId="77777777" w:rsidR="00C12BA9" w:rsidRDefault="00C12BA9" w:rsidP="001A4B75">
                      <w:pPr>
                        <w:rPr>
                          <w:rFonts w:cs="Arial"/>
                        </w:rPr>
                      </w:pPr>
                    </w:p>
                    <w:p w14:paraId="63EA8A18" w14:textId="77777777" w:rsidR="00C12BA9" w:rsidRDefault="00C12BA9" w:rsidP="001A4B75">
                      <w:pPr>
                        <w:rPr>
                          <w:rFonts w:cs="Arial"/>
                        </w:rPr>
                      </w:pPr>
                    </w:p>
                    <w:p w14:paraId="37C09768" w14:textId="77777777" w:rsidR="00C12BA9" w:rsidRDefault="00C12BA9" w:rsidP="001A4B75">
                      <w:pPr>
                        <w:rPr>
                          <w:rFonts w:cs="Arial"/>
                        </w:rPr>
                      </w:pPr>
                    </w:p>
                    <w:p w14:paraId="727D3EB4" w14:textId="77777777" w:rsidR="00C12BA9" w:rsidRDefault="00C12BA9" w:rsidP="001A4B75">
                      <w:pPr>
                        <w:rPr>
                          <w:rFonts w:cs="Arial"/>
                        </w:rPr>
                      </w:pPr>
                    </w:p>
                    <w:p w14:paraId="49DB7BFF" w14:textId="77777777" w:rsidR="00C12BA9" w:rsidRDefault="00C12BA9" w:rsidP="001A4B75">
                      <w:pPr>
                        <w:rPr>
                          <w:rFonts w:cs="Arial"/>
                        </w:rPr>
                      </w:pPr>
                    </w:p>
                    <w:p w14:paraId="0430C22D" w14:textId="77777777" w:rsidR="00C12BA9" w:rsidRDefault="00C12BA9" w:rsidP="001A4B75">
                      <w:pPr>
                        <w:rPr>
                          <w:rFonts w:cs="Arial"/>
                        </w:rPr>
                      </w:pPr>
                    </w:p>
                    <w:p w14:paraId="5D95F856" w14:textId="77777777" w:rsidR="00C12BA9" w:rsidRDefault="00C12BA9" w:rsidP="001A4B75">
                      <w:pPr>
                        <w:rPr>
                          <w:rFonts w:cs="Arial"/>
                        </w:rPr>
                      </w:pPr>
                    </w:p>
                    <w:p w14:paraId="5D64D9BA" w14:textId="77777777" w:rsidR="00C12BA9" w:rsidRDefault="00C12BA9" w:rsidP="001A4B75">
                      <w:pPr>
                        <w:rPr>
                          <w:rFonts w:cs="Arial"/>
                        </w:rPr>
                      </w:pPr>
                    </w:p>
                    <w:p w14:paraId="01019049" w14:textId="77777777" w:rsidR="00C12BA9" w:rsidRDefault="00C12BA9" w:rsidP="001A4B75">
                      <w:pPr>
                        <w:rPr>
                          <w:rFonts w:cs="Arial"/>
                        </w:rPr>
                      </w:pPr>
                    </w:p>
                    <w:p w14:paraId="34090096" w14:textId="77777777" w:rsidR="00C12BA9" w:rsidRDefault="00C12BA9" w:rsidP="001A4B75">
                      <w:pPr>
                        <w:rPr>
                          <w:rFonts w:cs="Arial"/>
                        </w:rPr>
                      </w:pPr>
                    </w:p>
                    <w:p w14:paraId="58683995" w14:textId="77777777" w:rsidR="00C12BA9" w:rsidRDefault="00C12BA9" w:rsidP="001A4B75">
                      <w:pPr>
                        <w:rPr>
                          <w:rFonts w:cs="Arial"/>
                        </w:rPr>
                      </w:pPr>
                    </w:p>
                    <w:p w14:paraId="3175EC39" w14:textId="77777777" w:rsidR="00C12BA9" w:rsidRDefault="00C12BA9" w:rsidP="001A4B75">
                      <w:pPr>
                        <w:rPr>
                          <w:rFonts w:cs="Arial"/>
                        </w:rPr>
                      </w:pPr>
                    </w:p>
                    <w:p w14:paraId="13F415D6" w14:textId="77777777" w:rsidR="00C12BA9" w:rsidRDefault="00C12BA9" w:rsidP="001A4B75">
                      <w:pPr>
                        <w:rPr>
                          <w:rFonts w:cs="Arial"/>
                        </w:rPr>
                      </w:pPr>
                    </w:p>
                    <w:p w14:paraId="15F65F07" w14:textId="77777777" w:rsidR="00C12BA9" w:rsidRDefault="00C12BA9" w:rsidP="001A4B75">
                      <w:pPr>
                        <w:rPr>
                          <w:rFonts w:cs="Arial"/>
                        </w:rPr>
                      </w:pPr>
                    </w:p>
                    <w:p w14:paraId="27A8506F" w14:textId="77777777" w:rsidR="00C12BA9" w:rsidRDefault="00C12BA9" w:rsidP="001A4B75">
                      <w:pPr>
                        <w:rPr>
                          <w:rFonts w:cs="Arial"/>
                        </w:rPr>
                      </w:pPr>
                    </w:p>
                    <w:p w14:paraId="7F227156" w14:textId="77777777" w:rsidR="00C12BA9" w:rsidRDefault="00C12BA9" w:rsidP="001A4B75">
                      <w:pPr>
                        <w:rPr>
                          <w:rFonts w:cs="Arial"/>
                        </w:rPr>
                      </w:pPr>
                    </w:p>
                    <w:p w14:paraId="6762E73A" w14:textId="77777777" w:rsidR="00C12BA9" w:rsidRDefault="00C12BA9" w:rsidP="001A4B75">
                      <w:pPr>
                        <w:rPr>
                          <w:rFonts w:cs="Arial"/>
                        </w:rPr>
                      </w:pPr>
                    </w:p>
                    <w:p w14:paraId="584D86FE" w14:textId="77777777" w:rsidR="00C12BA9" w:rsidRDefault="00C12BA9" w:rsidP="001A4B75">
                      <w:pPr>
                        <w:rPr>
                          <w:rFonts w:cs="Arial"/>
                        </w:rPr>
                      </w:pPr>
                    </w:p>
                    <w:p w14:paraId="31409FD5" w14:textId="77777777" w:rsidR="00C12BA9" w:rsidRDefault="00C12BA9" w:rsidP="001A4B75">
                      <w:pPr>
                        <w:rPr>
                          <w:rFonts w:cs="Arial"/>
                        </w:rPr>
                      </w:pPr>
                    </w:p>
                    <w:p w14:paraId="174074E4" w14:textId="77777777" w:rsidR="00C12BA9" w:rsidRDefault="00C12BA9" w:rsidP="001A4B75">
                      <w:pPr>
                        <w:rPr>
                          <w:rFonts w:cs="Arial"/>
                        </w:rPr>
                      </w:pPr>
                    </w:p>
                    <w:p w14:paraId="1ED0FF62" w14:textId="77777777" w:rsidR="00C12BA9" w:rsidRDefault="00C12BA9" w:rsidP="001A4B75">
                      <w:pPr>
                        <w:rPr>
                          <w:rFonts w:cs="Arial"/>
                        </w:rPr>
                      </w:pPr>
                    </w:p>
                    <w:p w14:paraId="52E2210D" w14:textId="77777777" w:rsidR="00C12BA9" w:rsidRDefault="00C12BA9" w:rsidP="001A4B75">
                      <w:pPr>
                        <w:rPr>
                          <w:rFonts w:cs="Arial"/>
                        </w:rPr>
                      </w:pPr>
                    </w:p>
                    <w:p w14:paraId="481AD061" w14:textId="77777777" w:rsidR="00C12BA9" w:rsidRDefault="00C12BA9" w:rsidP="001A4B75">
                      <w:pPr>
                        <w:rPr>
                          <w:rFonts w:cs="Arial"/>
                        </w:rPr>
                      </w:pPr>
                    </w:p>
                    <w:p w14:paraId="47B8FF37" w14:textId="77777777" w:rsidR="00C12BA9" w:rsidRDefault="00C12BA9" w:rsidP="001A4B75">
                      <w:pPr>
                        <w:rPr>
                          <w:rFonts w:cs="Arial"/>
                        </w:rPr>
                      </w:pPr>
                    </w:p>
                    <w:p w14:paraId="1F23C2FD" w14:textId="77777777" w:rsidR="00C12BA9" w:rsidRDefault="00C12BA9" w:rsidP="001A4B75">
                      <w:pPr>
                        <w:rPr>
                          <w:rFonts w:cs="Arial"/>
                        </w:rPr>
                      </w:pPr>
                    </w:p>
                    <w:p w14:paraId="39FC2DDD" w14:textId="77777777" w:rsidR="00C12BA9" w:rsidRDefault="00C12BA9" w:rsidP="001A4B75">
                      <w:pPr>
                        <w:rPr>
                          <w:rFonts w:cs="Arial"/>
                        </w:rPr>
                      </w:pPr>
                    </w:p>
                    <w:p w14:paraId="1A785BD7" w14:textId="77777777" w:rsidR="00C12BA9" w:rsidRDefault="00C12BA9" w:rsidP="001A4B75">
                      <w:pPr>
                        <w:rPr>
                          <w:rFonts w:cs="Arial"/>
                        </w:rPr>
                      </w:pPr>
                    </w:p>
                    <w:p w14:paraId="166817CE" w14:textId="77777777" w:rsidR="00C12BA9" w:rsidRDefault="00C12BA9" w:rsidP="001A4B75">
                      <w:pPr>
                        <w:rPr>
                          <w:rFonts w:cs="Arial"/>
                        </w:rPr>
                      </w:pPr>
                    </w:p>
                    <w:p w14:paraId="3266055D" w14:textId="77777777" w:rsidR="00C12BA9" w:rsidRDefault="00C12BA9" w:rsidP="001A4B75">
                      <w:pPr>
                        <w:rPr>
                          <w:rFonts w:cs="Arial"/>
                        </w:rPr>
                      </w:pPr>
                    </w:p>
                    <w:p w14:paraId="0EE89E39" w14:textId="77777777" w:rsidR="00C12BA9" w:rsidRDefault="00C12BA9" w:rsidP="001A4B75">
                      <w:pPr>
                        <w:rPr>
                          <w:rFonts w:cs="Arial"/>
                        </w:rPr>
                      </w:pPr>
                    </w:p>
                    <w:p w14:paraId="0D0AB798" w14:textId="77777777" w:rsidR="00C12BA9" w:rsidRDefault="00C12BA9" w:rsidP="001A4B75">
                      <w:pPr>
                        <w:rPr>
                          <w:rFonts w:cs="Arial"/>
                        </w:rPr>
                      </w:pPr>
                    </w:p>
                    <w:p w14:paraId="6F31EF40" w14:textId="77777777" w:rsidR="00C12BA9" w:rsidRDefault="00C12BA9" w:rsidP="001A4B75">
                      <w:pPr>
                        <w:rPr>
                          <w:rFonts w:cs="Arial"/>
                        </w:rPr>
                      </w:pPr>
                    </w:p>
                    <w:p w14:paraId="69B44A75" w14:textId="77777777" w:rsidR="00C12BA9" w:rsidRDefault="00C12BA9" w:rsidP="001A4B75">
                      <w:pPr>
                        <w:rPr>
                          <w:rFonts w:cs="Arial"/>
                        </w:rPr>
                      </w:pPr>
                    </w:p>
                    <w:p w14:paraId="44994D09" w14:textId="77777777" w:rsidR="00C12BA9" w:rsidRDefault="00C12BA9" w:rsidP="001A4B75">
                      <w:pPr>
                        <w:rPr>
                          <w:rFonts w:cs="Arial"/>
                        </w:rPr>
                      </w:pPr>
                    </w:p>
                    <w:p w14:paraId="482D26A3" w14:textId="77777777" w:rsidR="00C12BA9" w:rsidRDefault="00C12BA9" w:rsidP="001A4B75">
                      <w:pPr>
                        <w:rPr>
                          <w:rFonts w:cs="Arial"/>
                        </w:rPr>
                      </w:pPr>
                    </w:p>
                    <w:p w14:paraId="0730294A" w14:textId="77777777" w:rsidR="00C12BA9" w:rsidRDefault="00C12BA9" w:rsidP="001A4B75">
                      <w:pPr>
                        <w:rPr>
                          <w:rFonts w:cs="Arial"/>
                        </w:rPr>
                      </w:pPr>
                    </w:p>
                    <w:p w14:paraId="5DACA8D7" w14:textId="77777777" w:rsidR="00C12BA9" w:rsidRDefault="00C12BA9" w:rsidP="001A4B75">
                      <w:pPr>
                        <w:rPr>
                          <w:rFonts w:cs="Arial"/>
                        </w:rPr>
                      </w:pPr>
                    </w:p>
                    <w:p w14:paraId="43D61958" w14:textId="77777777" w:rsidR="00C12BA9" w:rsidRDefault="00C12BA9" w:rsidP="001A4B75">
                      <w:pPr>
                        <w:rPr>
                          <w:rFonts w:cs="Arial"/>
                        </w:rPr>
                      </w:pPr>
                    </w:p>
                    <w:p w14:paraId="07972BA0" w14:textId="77777777" w:rsidR="00C12BA9" w:rsidRDefault="00C12BA9" w:rsidP="001A4B75">
                      <w:pPr>
                        <w:rPr>
                          <w:rFonts w:cs="Arial"/>
                        </w:rPr>
                      </w:pPr>
                    </w:p>
                    <w:p w14:paraId="4D7146C1" w14:textId="77777777" w:rsidR="00C12BA9" w:rsidRDefault="00C12BA9" w:rsidP="001A4B75">
                      <w:pPr>
                        <w:rPr>
                          <w:rFonts w:cs="Arial"/>
                        </w:rPr>
                      </w:pPr>
                    </w:p>
                    <w:p w14:paraId="0DB44BB5" w14:textId="77777777" w:rsidR="00C12BA9" w:rsidRDefault="00C12BA9" w:rsidP="001A4B75">
                      <w:pPr>
                        <w:rPr>
                          <w:rFonts w:cs="Arial"/>
                        </w:rPr>
                      </w:pPr>
                    </w:p>
                    <w:p w14:paraId="58C92051" w14:textId="77777777" w:rsidR="00C12BA9" w:rsidRDefault="00C12BA9" w:rsidP="001A4B75">
                      <w:pPr>
                        <w:rPr>
                          <w:rFonts w:cs="Arial"/>
                        </w:rPr>
                      </w:pPr>
                    </w:p>
                    <w:p w14:paraId="36E99ACB" w14:textId="77777777" w:rsidR="00C12BA9" w:rsidRDefault="00C12BA9" w:rsidP="001A4B75">
                      <w:pPr>
                        <w:rPr>
                          <w:rFonts w:cs="Arial"/>
                        </w:rPr>
                      </w:pPr>
                    </w:p>
                    <w:p w14:paraId="3AE42FA5" w14:textId="77777777" w:rsidR="00C12BA9" w:rsidRDefault="00C12BA9" w:rsidP="001A4B75">
                      <w:pPr>
                        <w:rPr>
                          <w:rFonts w:cs="Arial"/>
                        </w:rPr>
                      </w:pPr>
                    </w:p>
                    <w:p w14:paraId="5F0494DF" w14:textId="77777777" w:rsidR="00C12BA9" w:rsidRDefault="00C12BA9" w:rsidP="001A4B75">
                      <w:pPr>
                        <w:rPr>
                          <w:rFonts w:cs="Arial"/>
                        </w:rPr>
                      </w:pPr>
                    </w:p>
                    <w:p w14:paraId="4DD0173D" w14:textId="77777777" w:rsidR="00C12BA9" w:rsidRDefault="00C12BA9" w:rsidP="001A4B75">
                      <w:pPr>
                        <w:rPr>
                          <w:rFonts w:cs="Arial"/>
                        </w:rPr>
                      </w:pPr>
                    </w:p>
                    <w:p w14:paraId="43184C09" w14:textId="77777777" w:rsidR="00C12BA9" w:rsidRDefault="00C12BA9" w:rsidP="001A4B75">
                      <w:pPr>
                        <w:rPr>
                          <w:rFonts w:cs="Arial"/>
                        </w:rPr>
                      </w:pPr>
                    </w:p>
                    <w:p w14:paraId="1629DD0C" w14:textId="77777777" w:rsidR="00C12BA9" w:rsidRDefault="00C12BA9" w:rsidP="001A4B75">
                      <w:pPr>
                        <w:rPr>
                          <w:rFonts w:cs="Arial"/>
                        </w:rPr>
                      </w:pPr>
                    </w:p>
                    <w:p w14:paraId="5F11DECA" w14:textId="77777777" w:rsidR="00C12BA9" w:rsidRDefault="00C12BA9" w:rsidP="001A4B75">
                      <w:pPr>
                        <w:rPr>
                          <w:rFonts w:cs="Arial"/>
                        </w:rPr>
                      </w:pPr>
                    </w:p>
                    <w:p w14:paraId="4B9CC585" w14:textId="77777777" w:rsidR="00C12BA9" w:rsidRDefault="00C12BA9" w:rsidP="001A4B75">
                      <w:pPr>
                        <w:rPr>
                          <w:rFonts w:cs="Arial"/>
                        </w:rPr>
                      </w:pPr>
                    </w:p>
                    <w:p w14:paraId="58526CDC" w14:textId="77777777" w:rsidR="00C12BA9" w:rsidRDefault="00C12BA9" w:rsidP="001A4B75">
                      <w:pPr>
                        <w:rPr>
                          <w:rFonts w:cs="Arial"/>
                        </w:rPr>
                      </w:pPr>
                    </w:p>
                    <w:p w14:paraId="6D272330" w14:textId="77777777" w:rsidR="00C12BA9" w:rsidRDefault="00C12BA9" w:rsidP="001A4B75">
                      <w:pPr>
                        <w:rPr>
                          <w:rFonts w:cs="Arial"/>
                        </w:rPr>
                      </w:pPr>
                    </w:p>
                    <w:p w14:paraId="117DDE87" w14:textId="77777777" w:rsidR="00C12BA9" w:rsidRDefault="00C12BA9" w:rsidP="001A4B75">
                      <w:pPr>
                        <w:rPr>
                          <w:rFonts w:cs="Arial"/>
                        </w:rPr>
                      </w:pPr>
                    </w:p>
                    <w:p w14:paraId="24CE9EB6" w14:textId="77777777" w:rsidR="00C12BA9" w:rsidRDefault="00C12BA9" w:rsidP="001A4B75">
                      <w:pPr>
                        <w:rPr>
                          <w:rFonts w:cs="Arial"/>
                        </w:rPr>
                      </w:pPr>
                    </w:p>
                    <w:p w14:paraId="25AB7267" w14:textId="77777777" w:rsidR="00C12BA9" w:rsidRDefault="00C12BA9" w:rsidP="001A4B75">
                      <w:pPr>
                        <w:rPr>
                          <w:rFonts w:cs="Arial"/>
                        </w:rPr>
                      </w:pPr>
                    </w:p>
                    <w:p w14:paraId="3D509B6E" w14:textId="77777777" w:rsidR="00C12BA9" w:rsidRDefault="00C12BA9" w:rsidP="001A4B75">
                      <w:pPr>
                        <w:rPr>
                          <w:rFonts w:cs="Arial"/>
                        </w:rPr>
                      </w:pPr>
                    </w:p>
                    <w:p w14:paraId="5867A5C6" w14:textId="77777777" w:rsidR="00C12BA9" w:rsidRDefault="00C12BA9" w:rsidP="001A4B75">
                      <w:pPr>
                        <w:rPr>
                          <w:rFonts w:cs="Arial"/>
                        </w:rPr>
                      </w:pPr>
                    </w:p>
                    <w:p w14:paraId="1B4F7C77" w14:textId="77777777" w:rsidR="00C12BA9" w:rsidRDefault="00C12BA9" w:rsidP="001A4B75">
                      <w:pPr>
                        <w:rPr>
                          <w:rFonts w:cs="Arial"/>
                        </w:rPr>
                      </w:pPr>
                    </w:p>
                    <w:p w14:paraId="5366AB69" w14:textId="77777777" w:rsidR="00C12BA9" w:rsidRDefault="00C12BA9" w:rsidP="001A4B75">
                      <w:pPr>
                        <w:rPr>
                          <w:rFonts w:cs="Arial"/>
                        </w:rPr>
                      </w:pPr>
                    </w:p>
                    <w:p w14:paraId="24CAAE3E" w14:textId="77777777" w:rsidR="00C12BA9" w:rsidRDefault="00C12BA9" w:rsidP="001A4B75">
                      <w:pPr>
                        <w:rPr>
                          <w:rFonts w:cs="Arial"/>
                        </w:rPr>
                      </w:pPr>
                    </w:p>
                    <w:p w14:paraId="0E8B44DD" w14:textId="77777777" w:rsidR="00C12BA9" w:rsidRDefault="00C12BA9" w:rsidP="001A4B75">
                      <w:pPr>
                        <w:rPr>
                          <w:rFonts w:cs="Arial"/>
                        </w:rPr>
                      </w:pPr>
                    </w:p>
                    <w:p w14:paraId="0FDD7894" w14:textId="77777777" w:rsidR="00C12BA9" w:rsidRDefault="00C12BA9" w:rsidP="001A4B75">
                      <w:pPr>
                        <w:rPr>
                          <w:rFonts w:cs="Arial"/>
                        </w:rPr>
                      </w:pPr>
                    </w:p>
                    <w:p w14:paraId="3E677246" w14:textId="77777777" w:rsidR="00C12BA9" w:rsidRDefault="00C12BA9" w:rsidP="001A4B75">
                      <w:pPr>
                        <w:rPr>
                          <w:rFonts w:cs="Arial"/>
                        </w:rPr>
                      </w:pPr>
                    </w:p>
                    <w:p w14:paraId="2197BD3A" w14:textId="77777777" w:rsidR="00C12BA9" w:rsidRDefault="00C12BA9" w:rsidP="001A4B75">
                      <w:pPr>
                        <w:rPr>
                          <w:rFonts w:cs="Arial"/>
                        </w:rPr>
                      </w:pPr>
                    </w:p>
                    <w:p w14:paraId="55430CB9" w14:textId="77777777" w:rsidR="00C12BA9" w:rsidRDefault="00C12BA9" w:rsidP="001A4B75">
                      <w:pPr>
                        <w:rPr>
                          <w:rFonts w:cs="Arial"/>
                        </w:rPr>
                      </w:pPr>
                    </w:p>
                    <w:p w14:paraId="084BE6F5" w14:textId="77777777" w:rsidR="00C12BA9" w:rsidRDefault="00C12BA9" w:rsidP="001A4B75">
                      <w:pPr>
                        <w:rPr>
                          <w:rFonts w:cs="Arial"/>
                        </w:rPr>
                      </w:pPr>
                    </w:p>
                    <w:p w14:paraId="62E7FEFF" w14:textId="77777777" w:rsidR="00C12BA9" w:rsidRDefault="00C12BA9" w:rsidP="001A4B75">
                      <w:pPr>
                        <w:rPr>
                          <w:rFonts w:cs="Arial"/>
                        </w:rPr>
                      </w:pPr>
                    </w:p>
                    <w:p w14:paraId="792E6D1A" w14:textId="77777777" w:rsidR="00C12BA9" w:rsidRDefault="00C12BA9" w:rsidP="001A4B75">
                      <w:pPr>
                        <w:rPr>
                          <w:rFonts w:cs="Arial"/>
                        </w:rPr>
                      </w:pPr>
                    </w:p>
                    <w:p w14:paraId="051C70F1" w14:textId="77777777" w:rsidR="00C12BA9" w:rsidRDefault="00C12BA9" w:rsidP="001A4B75">
                      <w:pPr>
                        <w:rPr>
                          <w:rFonts w:cs="Arial"/>
                        </w:rPr>
                      </w:pPr>
                    </w:p>
                    <w:p w14:paraId="2F256FA5" w14:textId="77777777" w:rsidR="00C12BA9" w:rsidRDefault="00C12BA9" w:rsidP="001A4B75">
                      <w:pPr>
                        <w:rPr>
                          <w:rFonts w:cs="Arial"/>
                        </w:rPr>
                      </w:pPr>
                    </w:p>
                    <w:p w14:paraId="4A38D938" w14:textId="77777777" w:rsidR="00C12BA9" w:rsidRDefault="00C12BA9" w:rsidP="001A4B75">
                      <w:pPr>
                        <w:rPr>
                          <w:rFonts w:cs="Arial"/>
                        </w:rPr>
                      </w:pPr>
                    </w:p>
                    <w:p w14:paraId="01F20FBD" w14:textId="77777777" w:rsidR="00C12BA9" w:rsidRDefault="00C12BA9" w:rsidP="001A4B75">
                      <w:pPr>
                        <w:rPr>
                          <w:rFonts w:cs="Arial"/>
                        </w:rPr>
                      </w:pPr>
                    </w:p>
                    <w:p w14:paraId="3E5289B2" w14:textId="77777777" w:rsidR="00C12BA9" w:rsidRDefault="00C12BA9" w:rsidP="001A4B75">
                      <w:pPr>
                        <w:rPr>
                          <w:rFonts w:cs="Arial"/>
                        </w:rPr>
                      </w:pPr>
                    </w:p>
                    <w:p w14:paraId="7F7948CE" w14:textId="77777777" w:rsidR="00C12BA9" w:rsidRDefault="00C12BA9" w:rsidP="001A4B75">
                      <w:pPr>
                        <w:rPr>
                          <w:rFonts w:cs="Arial"/>
                        </w:rPr>
                      </w:pPr>
                    </w:p>
                    <w:p w14:paraId="6AEB0131" w14:textId="77777777" w:rsidR="00C12BA9" w:rsidRDefault="00C12BA9" w:rsidP="001A4B75">
                      <w:pPr>
                        <w:rPr>
                          <w:rFonts w:cs="Arial"/>
                        </w:rPr>
                      </w:pPr>
                    </w:p>
                    <w:p w14:paraId="5499A677" w14:textId="77777777" w:rsidR="00C12BA9" w:rsidRDefault="00C12BA9" w:rsidP="001A4B75">
                      <w:pPr>
                        <w:rPr>
                          <w:rFonts w:cs="Arial"/>
                        </w:rPr>
                      </w:pPr>
                    </w:p>
                    <w:p w14:paraId="25941234" w14:textId="77777777" w:rsidR="00C12BA9" w:rsidRDefault="00C12BA9" w:rsidP="001A4B75">
                      <w:pPr>
                        <w:rPr>
                          <w:rFonts w:cs="Arial"/>
                        </w:rPr>
                      </w:pPr>
                    </w:p>
                    <w:p w14:paraId="3C8B08BE" w14:textId="77777777" w:rsidR="00C12BA9" w:rsidRDefault="00C12BA9" w:rsidP="001A4B75">
                      <w:pPr>
                        <w:rPr>
                          <w:rFonts w:cs="Arial"/>
                        </w:rPr>
                      </w:pPr>
                    </w:p>
                    <w:p w14:paraId="3CDB2F2D" w14:textId="77777777" w:rsidR="00C12BA9" w:rsidRDefault="00C12BA9" w:rsidP="001A4B75">
                      <w:pPr>
                        <w:rPr>
                          <w:rFonts w:cs="Arial"/>
                        </w:rPr>
                      </w:pPr>
                    </w:p>
                    <w:p w14:paraId="3FAD9622" w14:textId="77777777" w:rsidR="00C12BA9" w:rsidRDefault="00C12BA9" w:rsidP="001A4B75">
                      <w:pPr>
                        <w:rPr>
                          <w:rFonts w:cs="Arial"/>
                        </w:rPr>
                      </w:pPr>
                    </w:p>
                    <w:p w14:paraId="01656674" w14:textId="77777777" w:rsidR="00C12BA9" w:rsidRDefault="00C12BA9" w:rsidP="001A4B75">
                      <w:pPr>
                        <w:rPr>
                          <w:rFonts w:cs="Arial"/>
                        </w:rPr>
                      </w:pPr>
                    </w:p>
                    <w:p w14:paraId="2A182A49" w14:textId="77777777" w:rsidR="00C12BA9" w:rsidRDefault="00C12BA9" w:rsidP="001A4B75">
                      <w:pPr>
                        <w:rPr>
                          <w:rFonts w:cs="Arial"/>
                        </w:rPr>
                      </w:pPr>
                    </w:p>
                    <w:p w14:paraId="7C1B0A8F" w14:textId="77777777" w:rsidR="00C12BA9" w:rsidRDefault="00C12BA9" w:rsidP="001A4B75">
                      <w:pPr>
                        <w:rPr>
                          <w:rFonts w:cs="Arial"/>
                        </w:rPr>
                      </w:pPr>
                    </w:p>
                    <w:p w14:paraId="347105B3" w14:textId="77777777" w:rsidR="00C12BA9" w:rsidRDefault="00C12BA9" w:rsidP="001A4B75">
                      <w:pPr>
                        <w:rPr>
                          <w:rFonts w:cs="Arial"/>
                        </w:rPr>
                      </w:pPr>
                    </w:p>
                    <w:p w14:paraId="6EF47BEA" w14:textId="77777777" w:rsidR="00C12BA9" w:rsidRDefault="00C12BA9" w:rsidP="001A4B75">
                      <w:pPr>
                        <w:rPr>
                          <w:rFonts w:cs="Arial"/>
                        </w:rPr>
                      </w:pPr>
                    </w:p>
                    <w:p w14:paraId="3442C2AF" w14:textId="77777777" w:rsidR="00C12BA9" w:rsidRDefault="00C12BA9" w:rsidP="001A4B75">
                      <w:pPr>
                        <w:rPr>
                          <w:rFonts w:cs="Arial"/>
                        </w:rPr>
                      </w:pPr>
                    </w:p>
                    <w:p w14:paraId="00338507" w14:textId="77777777" w:rsidR="00C12BA9" w:rsidRDefault="00C12BA9" w:rsidP="001A4B75">
                      <w:pPr>
                        <w:rPr>
                          <w:rFonts w:cs="Arial"/>
                        </w:rPr>
                      </w:pPr>
                    </w:p>
                    <w:p w14:paraId="5382FBAA" w14:textId="77777777" w:rsidR="00C12BA9" w:rsidRDefault="00C12BA9" w:rsidP="001A4B75">
                      <w:pPr>
                        <w:rPr>
                          <w:rFonts w:cs="Arial"/>
                        </w:rPr>
                      </w:pPr>
                    </w:p>
                    <w:p w14:paraId="62FD8359" w14:textId="77777777" w:rsidR="00C12BA9" w:rsidRDefault="00C12BA9" w:rsidP="001A4B75">
                      <w:pPr>
                        <w:rPr>
                          <w:rFonts w:cs="Arial"/>
                        </w:rPr>
                      </w:pPr>
                    </w:p>
                    <w:p w14:paraId="32A4C659" w14:textId="77777777" w:rsidR="00C12BA9" w:rsidRDefault="00C12BA9" w:rsidP="001A4B75">
                      <w:pPr>
                        <w:rPr>
                          <w:rFonts w:cs="Arial"/>
                        </w:rPr>
                      </w:pPr>
                    </w:p>
                    <w:p w14:paraId="765A1613" w14:textId="77777777" w:rsidR="00C12BA9" w:rsidRDefault="00C12BA9" w:rsidP="001A4B75">
                      <w:pPr>
                        <w:rPr>
                          <w:rFonts w:cs="Arial"/>
                        </w:rPr>
                      </w:pPr>
                    </w:p>
                    <w:p w14:paraId="790DDD9F" w14:textId="77777777" w:rsidR="00C12BA9" w:rsidRDefault="00C12BA9" w:rsidP="001A4B75">
                      <w:pPr>
                        <w:rPr>
                          <w:rFonts w:cs="Arial"/>
                        </w:rPr>
                      </w:pPr>
                    </w:p>
                    <w:p w14:paraId="23FC0D62" w14:textId="77777777" w:rsidR="00C12BA9" w:rsidRDefault="00C12BA9" w:rsidP="001A4B75">
                      <w:pPr>
                        <w:rPr>
                          <w:rFonts w:cs="Arial"/>
                        </w:rPr>
                      </w:pPr>
                    </w:p>
                    <w:p w14:paraId="179A1C61" w14:textId="77777777" w:rsidR="00C12BA9" w:rsidRDefault="00C12BA9" w:rsidP="001A4B75">
                      <w:pPr>
                        <w:rPr>
                          <w:rFonts w:cs="Arial"/>
                        </w:rPr>
                      </w:pPr>
                    </w:p>
                    <w:p w14:paraId="0E3F7C6C" w14:textId="77777777" w:rsidR="00C12BA9" w:rsidRDefault="00C12BA9" w:rsidP="001A4B75">
                      <w:pPr>
                        <w:rPr>
                          <w:rFonts w:cs="Arial"/>
                        </w:rPr>
                      </w:pPr>
                    </w:p>
                    <w:p w14:paraId="34950424" w14:textId="77777777" w:rsidR="00C12BA9" w:rsidRDefault="00C12BA9" w:rsidP="001A4B75">
                      <w:pPr>
                        <w:rPr>
                          <w:rFonts w:cs="Arial"/>
                        </w:rPr>
                      </w:pPr>
                    </w:p>
                    <w:p w14:paraId="53CCA8CD" w14:textId="77777777" w:rsidR="00C12BA9" w:rsidRDefault="00C12BA9" w:rsidP="001A4B75">
                      <w:pPr>
                        <w:rPr>
                          <w:rFonts w:cs="Arial"/>
                        </w:rPr>
                      </w:pPr>
                    </w:p>
                    <w:p w14:paraId="6D74A480" w14:textId="77777777" w:rsidR="00C12BA9" w:rsidRDefault="00C12BA9" w:rsidP="001A4B75">
                      <w:pPr>
                        <w:rPr>
                          <w:rFonts w:cs="Arial"/>
                        </w:rPr>
                      </w:pPr>
                    </w:p>
                    <w:p w14:paraId="2ED7AF26" w14:textId="77777777" w:rsidR="00C12BA9" w:rsidRDefault="00C12BA9" w:rsidP="001A4B75">
                      <w:pPr>
                        <w:rPr>
                          <w:rFonts w:cs="Arial"/>
                        </w:rPr>
                      </w:pPr>
                    </w:p>
                    <w:p w14:paraId="236706F8" w14:textId="77777777" w:rsidR="00C12BA9" w:rsidRDefault="00C12BA9" w:rsidP="001A4B75">
                      <w:pPr>
                        <w:rPr>
                          <w:rFonts w:cs="Arial"/>
                        </w:rPr>
                      </w:pPr>
                    </w:p>
                    <w:p w14:paraId="42831A7B" w14:textId="77777777" w:rsidR="00C12BA9" w:rsidRDefault="00C12BA9" w:rsidP="001A4B75">
                      <w:pPr>
                        <w:rPr>
                          <w:rFonts w:cs="Arial"/>
                        </w:rPr>
                      </w:pPr>
                    </w:p>
                    <w:p w14:paraId="3A9BB7FA" w14:textId="77777777" w:rsidR="00C12BA9" w:rsidRDefault="00C12BA9" w:rsidP="001A4B75">
                      <w:pPr>
                        <w:rPr>
                          <w:rFonts w:cs="Arial"/>
                        </w:rPr>
                      </w:pPr>
                    </w:p>
                    <w:p w14:paraId="02EDBCC1" w14:textId="77777777" w:rsidR="00C12BA9" w:rsidRDefault="00C12BA9" w:rsidP="001A4B75">
                      <w:pPr>
                        <w:rPr>
                          <w:rFonts w:cs="Arial"/>
                        </w:rPr>
                      </w:pPr>
                    </w:p>
                    <w:p w14:paraId="756EDDCD" w14:textId="77777777" w:rsidR="00C12BA9" w:rsidRDefault="00C12BA9" w:rsidP="001A4B75">
                      <w:pPr>
                        <w:rPr>
                          <w:rFonts w:cs="Arial"/>
                        </w:rPr>
                      </w:pPr>
                    </w:p>
                    <w:p w14:paraId="393FE954" w14:textId="77777777" w:rsidR="00C12BA9" w:rsidRDefault="00C12BA9" w:rsidP="001A4B75">
                      <w:pPr>
                        <w:rPr>
                          <w:rFonts w:cs="Arial"/>
                        </w:rPr>
                      </w:pPr>
                    </w:p>
                    <w:p w14:paraId="63E6FCA0" w14:textId="77777777" w:rsidR="00C12BA9" w:rsidRDefault="00C12BA9" w:rsidP="001A4B75">
                      <w:pPr>
                        <w:rPr>
                          <w:rFonts w:cs="Arial"/>
                        </w:rPr>
                      </w:pPr>
                    </w:p>
                    <w:p w14:paraId="2F768069" w14:textId="77777777" w:rsidR="00C12BA9" w:rsidRDefault="00C12BA9" w:rsidP="001A4B75">
                      <w:pPr>
                        <w:rPr>
                          <w:rFonts w:cs="Arial"/>
                        </w:rPr>
                      </w:pPr>
                    </w:p>
                    <w:p w14:paraId="70290067" w14:textId="77777777" w:rsidR="00C12BA9" w:rsidRDefault="00C12BA9" w:rsidP="001A4B75">
                      <w:pPr>
                        <w:rPr>
                          <w:rFonts w:cs="Arial"/>
                        </w:rPr>
                      </w:pPr>
                    </w:p>
                    <w:p w14:paraId="70015B76" w14:textId="77777777" w:rsidR="00C12BA9" w:rsidRDefault="00C12BA9" w:rsidP="001A4B75">
                      <w:pPr>
                        <w:rPr>
                          <w:rFonts w:cs="Arial"/>
                        </w:rPr>
                      </w:pPr>
                    </w:p>
                    <w:p w14:paraId="7F1EBB5E" w14:textId="77777777" w:rsidR="00C12BA9" w:rsidRDefault="00C12BA9" w:rsidP="001A4B75">
                      <w:pPr>
                        <w:rPr>
                          <w:rFonts w:cs="Arial"/>
                        </w:rPr>
                      </w:pPr>
                    </w:p>
                    <w:p w14:paraId="59070EF1" w14:textId="77777777" w:rsidR="00C12BA9" w:rsidRDefault="00C12BA9" w:rsidP="001A4B75">
                      <w:pPr>
                        <w:rPr>
                          <w:rFonts w:cs="Arial"/>
                        </w:rPr>
                      </w:pPr>
                    </w:p>
                    <w:p w14:paraId="7ED50EE3" w14:textId="77777777" w:rsidR="00C12BA9" w:rsidRDefault="00C12BA9" w:rsidP="001A4B75">
                      <w:pPr>
                        <w:rPr>
                          <w:rFonts w:cs="Arial"/>
                        </w:rPr>
                      </w:pPr>
                    </w:p>
                    <w:p w14:paraId="4EA9046A" w14:textId="77777777" w:rsidR="00C12BA9" w:rsidRDefault="00C12BA9" w:rsidP="001A4B75">
                      <w:pPr>
                        <w:rPr>
                          <w:rFonts w:cs="Arial"/>
                        </w:rPr>
                      </w:pPr>
                    </w:p>
                    <w:p w14:paraId="451B2A5A" w14:textId="77777777" w:rsidR="00C12BA9" w:rsidRDefault="00C12BA9" w:rsidP="001A4B75">
                      <w:pPr>
                        <w:rPr>
                          <w:rFonts w:cs="Arial"/>
                        </w:rPr>
                      </w:pPr>
                    </w:p>
                    <w:p w14:paraId="3E34A25A" w14:textId="77777777" w:rsidR="00C12BA9" w:rsidRDefault="00C12BA9" w:rsidP="001A4B75">
                      <w:pPr>
                        <w:rPr>
                          <w:rFonts w:cs="Arial"/>
                        </w:rPr>
                      </w:pPr>
                    </w:p>
                    <w:p w14:paraId="04452081" w14:textId="77777777" w:rsidR="00C12BA9" w:rsidRDefault="00C12BA9" w:rsidP="001A4B75">
                      <w:pPr>
                        <w:rPr>
                          <w:rFonts w:cs="Arial"/>
                        </w:rPr>
                      </w:pPr>
                    </w:p>
                    <w:p w14:paraId="6AFCA51D" w14:textId="77777777" w:rsidR="00C12BA9" w:rsidRDefault="00C12BA9" w:rsidP="001A4B75">
                      <w:pPr>
                        <w:rPr>
                          <w:rFonts w:cs="Arial"/>
                        </w:rPr>
                      </w:pPr>
                    </w:p>
                    <w:p w14:paraId="795748D6" w14:textId="77777777" w:rsidR="00C12BA9" w:rsidRDefault="00C12BA9" w:rsidP="001A4B75">
                      <w:pPr>
                        <w:rPr>
                          <w:rFonts w:cs="Arial"/>
                        </w:rPr>
                      </w:pPr>
                    </w:p>
                    <w:p w14:paraId="24922AF6" w14:textId="77777777" w:rsidR="00C12BA9" w:rsidRDefault="00C12BA9" w:rsidP="001A4B75">
                      <w:pPr>
                        <w:rPr>
                          <w:rFonts w:cs="Arial"/>
                        </w:rPr>
                      </w:pPr>
                    </w:p>
                    <w:p w14:paraId="1686E487" w14:textId="77777777" w:rsidR="00C12BA9" w:rsidRDefault="00C12BA9" w:rsidP="001A4B75">
                      <w:pPr>
                        <w:rPr>
                          <w:rFonts w:cs="Arial"/>
                        </w:rPr>
                      </w:pPr>
                    </w:p>
                    <w:p w14:paraId="4FF9DB9E" w14:textId="77777777" w:rsidR="00C12BA9" w:rsidRDefault="00C12BA9" w:rsidP="001A4B75">
                      <w:pPr>
                        <w:rPr>
                          <w:rFonts w:cs="Arial"/>
                        </w:rPr>
                      </w:pPr>
                    </w:p>
                    <w:p w14:paraId="3F6B2EAA" w14:textId="77777777" w:rsidR="00C12BA9" w:rsidRDefault="00C12BA9" w:rsidP="001A4B75">
                      <w:pPr>
                        <w:rPr>
                          <w:rFonts w:cs="Arial"/>
                        </w:rPr>
                      </w:pPr>
                    </w:p>
                    <w:p w14:paraId="0DEA09AD" w14:textId="77777777" w:rsidR="00C12BA9" w:rsidRDefault="00C12BA9" w:rsidP="001A4B75">
                      <w:pPr>
                        <w:rPr>
                          <w:rFonts w:cs="Arial"/>
                        </w:rPr>
                      </w:pPr>
                    </w:p>
                    <w:p w14:paraId="6681E41F" w14:textId="77777777" w:rsidR="00C12BA9" w:rsidRDefault="00C12BA9" w:rsidP="001A4B75">
                      <w:pPr>
                        <w:rPr>
                          <w:rFonts w:cs="Arial"/>
                        </w:rPr>
                      </w:pPr>
                    </w:p>
                    <w:p w14:paraId="201974E5" w14:textId="77777777" w:rsidR="00C12BA9" w:rsidRDefault="00C12BA9" w:rsidP="001A4B75">
                      <w:pPr>
                        <w:rPr>
                          <w:rFonts w:cs="Arial"/>
                        </w:rPr>
                      </w:pPr>
                    </w:p>
                    <w:p w14:paraId="0BA643CB" w14:textId="77777777" w:rsidR="00C12BA9" w:rsidRDefault="00C12BA9" w:rsidP="001A4B75">
                      <w:pPr>
                        <w:rPr>
                          <w:rFonts w:cs="Arial"/>
                        </w:rPr>
                      </w:pPr>
                    </w:p>
                    <w:p w14:paraId="04838AFB" w14:textId="77777777" w:rsidR="00C12BA9" w:rsidRDefault="00C12BA9" w:rsidP="001A4B75">
                      <w:pPr>
                        <w:rPr>
                          <w:rFonts w:cs="Arial"/>
                        </w:rPr>
                      </w:pPr>
                    </w:p>
                    <w:p w14:paraId="4577768E" w14:textId="77777777" w:rsidR="00C12BA9" w:rsidRDefault="00C12BA9" w:rsidP="001A4B75">
                      <w:pPr>
                        <w:rPr>
                          <w:rFonts w:cs="Arial"/>
                        </w:rPr>
                      </w:pPr>
                    </w:p>
                    <w:p w14:paraId="130C0858" w14:textId="77777777" w:rsidR="00C12BA9" w:rsidRDefault="00C12BA9" w:rsidP="001A4B75">
                      <w:pPr>
                        <w:rPr>
                          <w:rFonts w:cs="Arial"/>
                        </w:rPr>
                      </w:pPr>
                    </w:p>
                    <w:p w14:paraId="4FA8DAE1" w14:textId="77777777" w:rsidR="00C12BA9" w:rsidRDefault="00C12BA9" w:rsidP="001A4B75">
                      <w:pPr>
                        <w:rPr>
                          <w:rFonts w:cs="Arial"/>
                        </w:rPr>
                      </w:pPr>
                    </w:p>
                    <w:p w14:paraId="1BE1CB73" w14:textId="77777777" w:rsidR="00C12BA9" w:rsidRDefault="00C12BA9" w:rsidP="001A4B75">
                      <w:pPr>
                        <w:rPr>
                          <w:rFonts w:cs="Arial"/>
                        </w:rPr>
                      </w:pPr>
                    </w:p>
                    <w:p w14:paraId="4046A8DC" w14:textId="77777777" w:rsidR="00C12BA9" w:rsidRDefault="00C12BA9" w:rsidP="001A4B75">
                      <w:pPr>
                        <w:rPr>
                          <w:rFonts w:cs="Arial"/>
                        </w:rPr>
                      </w:pPr>
                    </w:p>
                    <w:p w14:paraId="71C8CE98" w14:textId="77777777" w:rsidR="00C12BA9" w:rsidRDefault="00C12BA9" w:rsidP="001A4B75">
                      <w:pPr>
                        <w:rPr>
                          <w:rFonts w:cs="Arial"/>
                        </w:rPr>
                      </w:pPr>
                    </w:p>
                    <w:p w14:paraId="3FAA92C8" w14:textId="77777777" w:rsidR="00C12BA9" w:rsidRDefault="00C12BA9" w:rsidP="001A4B75">
                      <w:pPr>
                        <w:rPr>
                          <w:rFonts w:cs="Arial"/>
                        </w:rPr>
                      </w:pPr>
                    </w:p>
                    <w:p w14:paraId="0DCDDC59" w14:textId="77777777" w:rsidR="00C12BA9" w:rsidRDefault="00C12BA9" w:rsidP="001A4B75">
                      <w:pPr>
                        <w:rPr>
                          <w:rFonts w:cs="Arial"/>
                        </w:rPr>
                      </w:pPr>
                    </w:p>
                    <w:p w14:paraId="2D8B0612" w14:textId="77777777" w:rsidR="00C12BA9" w:rsidRDefault="00C12BA9" w:rsidP="001A4B75">
                      <w:pPr>
                        <w:rPr>
                          <w:rFonts w:cs="Arial"/>
                        </w:rPr>
                      </w:pPr>
                    </w:p>
                    <w:p w14:paraId="49749BCF" w14:textId="77777777" w:rsidR="00C12BA9" w:rsidRDefault="00C12BA9" w:rsidP="001A4B75">
                      <w:pPr>
                        <w:rPr>
                          <w:rFonts w:cs="Arial"/>
                        </w:rPr>
                      </w:pPr>
                    </w:p>
                    <w:p w14:paraId="198A21AE" w14:textId="77777777" w:rsidR="00C12BA9" w:rsidRDefault="00C12BA9" w:rsidP="001A4B75">
                      <w:pPr>
                        <w:rPr>
                          <w:rFonts w:cs="Arial"/>
                        </w:rPr>
                      </w:pPr>
                    </w:p>
                    <w:p w14:paraId="633ABCA4" w14:textId="77777777" w:rsidR="00C12BA9" w:rsidRDefault="00C12BA9" w:rsidP="001A4B75">
                      <w:pPr>
                        <w:rPr>
                          <w:rFonts w:cs="Arial"/>
                        </w:rPr>
                      </w:pPr>
                    </w:p>
                    <w:p w14:paraId="5F63D4C4" w14:textId="77777777" w:rsidR="00C12BA9" w:rsidRDefault="00C12BA9" w:rsidP="001A4B75">
                      <w:pPr>
                        <w:rPr>
                          <w:rFonts w:cs="Arial"/>
                        </w:rPr>
                      </w:pPr>
                    </w:p>
                    <w:p w14:paraId="13E64058" w14:textId="77777777" w:rsidR="00C12BA9" w:rsidRDefault="00C12BA9" w:rsidP="001A4B75">
                      <w:pPr>
                        <w:rPr>
                          <w:rFonts w:cs="Arial"/>
                        </w:rPr>
                      </w:pPr>
                    </w:p>
                    <w:p w14:paraId="033F1AFB" w14:textId="77777777" w:rsidR="00C12BA9" w:rsidRDefault="00C12BA9" w:rsidP="001A4B75">
                      <w:pPr>
                        <w:rPr>
                          <w:rFonts w:cs="Arial"/>
                        </w:rPr>
                      </w:pPr>
                    </w:p>
                    <w:p w14:paraId="26FACCB4" w14:textId="77777777" w:rsidR="00C12BA9" w:rsidRDefault="00C12BA9" w:rsidP="001A4B75">
                      <w:pPr>
                        <w:rPr>
                          <w:rFonts w:cs="Arial"/>
                        </w:rPr>
                      </w:pPr>
                    </w:p>
                    <w:p w14:paraId="7E8BCDBC" w14:textId="77777777" w:rsidR="00C12BA9" w:rsidRDefault="00C12BA9" w:rsidP="001A4B75">
                      <w:pPr>
                        <w:rPr>
                          <w:rFonts w:cs="Arial"/>
                        </w:rPr>
                      </w:pPr>
                    </w:p>
                    <w:p w14:paraId="5460ACEB" w14:textId="77777777" w:rsidR="00C12BA9" w:rsidRDefault="00C12BA9" w:rsidP="001A4B75">
                      <w:pPr>
                        <w:rPr>
                          <w:rFonts w:cs="Arial"/>
                        </w:rPr>
                      </w:pPr>
                    </w:p>
                    <w:p w14:paraId="1BD68485" w14:textId="77777777" w:rsidR="00C12BA9" w:rsidRDefault="00C12BA9" w:rsidP="001A4B75">
                      <w:pPr>
                        <w:rPr>
                          <w:rFonts w:cs="Arial"/>
                        </w:rPr>
                      </w:pPr>
                    </w:p>
                    <w:p w14:paraId="0FA6B14B" w14:textId="77777777" w:rsidR="00C12BA9" w:rsidRDefault="00C12BA9" w:rsidP="001A4B75">
                      <w:pPr>
                        <w:rPr>
                          <w:rFonts w:cs="Arial"/>
                        </w:rPr>
                      </w:pPr>
                    </w:p>
                    <w:p w14:paraId="08EC4EF6" w14:textId="77777777" w:rsidR="00C12BA9" w:rsidRDefault="00C12BA9" w:rsidP="001A4B75">
                      <w:pPr>
                        <w:rPr>
                          <w:rFonts w:cs="Arial"/>
                        </w:rPr>
                      </w:pPr>
                    </w:p>
                    <w:p w14:paraId="6C9DD622" w14:textId="77777777" w:rsidR="00C12BA9" w:rsidRDefault="00C12BA9" w:rsidP="001A4B75">
                      <w:pPr>
                        <w:rPr>
                          <w:rFonts w:cs="Arial"/>
                        </w:rPr>
                      </w:pPr>
                    </w:p>
                    <w:p w14:paraId="7E2CBAFA" w14:textId="77777777" w:rsidR="00C12BA9" w:rsidRDefault="00C12BA9" w:rsidP="001A4B75">
                      <w:pPr>
                        <w:rPr>
                          <w:rFonts w:cs="Arial"/>
                        </w:rPr>
                      </w:pPr>
                    </w:p>
                    <w:p w14:paraId="150E06ED" w14:textId="77777777" w:rsidR="00C12BA9" w:rsidRDefault="00C12BA9" w:rsidP="001A4B75">
                      <w:pPr>
                        <w:rPr>
                          <w:rFonts w:cs="Arial"/>
                        </w:rPr>
                      </w:pPr>
                    </w:p>
                    <w:p w14:paraId="562C808C" w14:textId="77777777" w:rsidR="00C12BA9" w:rsidRDefault="00C12BA9" w:rsidP="001A4B75">
                      <w:pPr>
                        <w:rPr>
                          <w:rFonts w:cs="Arial"/>
                        </w:rPr>
                      </w:pPr>
                    </w:p>
                    <w:p w14:paraId="044C5B85" w14:textId="77777777" w:rsidR="00C12BA9" w:rsidRDefault="00C12BA9" w:rsidP="001A4B75">
                      <w:pPr>
                        <w:rPr>
                          <w:rFonts w:cs="Arial"/>
                        </w:rPr>
                      </w:pPr>
                    </w:p>
                    <w:p w14:paraId="005FBCEF" w14:textId="77777777" w:rsidR="00C12BA9" w:rsidRDefault="00C12BA9" w:rsidP="001A4B75">
                      <w:pPr>
                        <w:rPr>
                          <w:rFonts w:cs="Arial"/>
                        </w:rPr>
                      </w:pPr>
                    </w:p>
                    <w:p w14:paraId="73DFD877" w14:textId="77777777" w:rsidR="00C12BA9" w:rsidRDefault="00C12BA9" w:rsidP="001A4B75">
                      <w:pPr>
                        <w:rPr>
                          <w:rFonts w:cs="Arial"/>
                        </w:rPr>
                      </w:pPr>
                    </w:p>
                    <w:p w14:paraId="6D803D8C" w14:textId="77777777" w:rsidR="00C12BA9" w:rsidRDefault="00C12BA9" w:rsidP="001A4B75">
                      <w:pPr>
                        <w:rPr>
                          <w:rFonts w:cs="Arial"/>
                        </w:rPr>
                      </w:pPr>
                    </w:p>
                    <w:p w14:paraId="6BC616DF" w14:textId="77777777" w:rsidR="00C12BA9" w:rsidRDefault="00C12BA9" w:rsidP="001A4B75">
                      <w:pPr>
                        <w:rPr>
                          <w:rFonts w:cs="Arial"/>
                        </w:rPr>
                      </w:pPr>
                    </w:p>
                    <w:p w14:paraId="29686253" w14:textId="77777777" w:rsidR="00C12BA9" w:rsidRDefault="00C12BA9" w:rsidP="001A4B75">
                      <w:pPr>
                        <w:rPr>
                          <w:rFonts w:cs="Arial"/>
                        </w:rPr>
                      </w:pPr>
                    </w:p>
                    <w:p w14:paraId="2490C0A1" w14:textId="77777777" w:rsidR="00C12BA9" w:rsidRDefault="00C12BA9" w:rsidP="001A4B75">
                      <w:pPr>
                        <w:rPr>
                          <w:rFonts w:cs="Arial"/>
                        </w:rPr>
                      </w:pPr>
                    </w:p>
                    <w:p w14:paraId="603A95FC" w14:textId="77777777" w:rsidR="00C12BA9" w:rsidRDefault="00C12BA9" w:rsidP="001A4B75">
                      <w:pPr>
                        <w:rPr>
                          <w:rFonts w:cs="Arial"/>
                        </w:rPr>
                      </w:pPr>
                    </w:p>
                    <w:p w14:paraId="4298D8E9" w14:textId="77777777" w:rsidR="00C12BA9" w:rsidRDefault="00C12BA9" w:rsidP="001A4B75">
                      <w:pPr>
                        <w:rPr>
                          <w:rFonts w:cs="Arial"/>
                        </w:rPr>
                      </w:pPr>
                    </w:p>
                    <w:p w14:paraId="7CC63FDA" w14:textId="77777777" w:rsidR="00C12BA9" w:rsidRDefault="00C12BA9" w:rsidP="001A4B75">
                      <w:pPr>
                        <w:rPr>
                          <w:rFonts w:cs="Arial"/>
                        </w:rPr>
                      </w:pPr>
                    </w:p>
                    <w:p w14:paraId="5C8C8CE6" w14:textId="77777777" w:rsidR="00C12BA9" w:rsidRDefault="00C12BA9" w:rsidP="001A4B75">
                      <w:pPr>
                        <w:rPr>
                          <w:rFonts w:cs="Arial"/>
                        </w:rPr>
                      </w:pPr>
                    </w:p>
                    <w:p w14:paraId="17063364" w14:textId="77777777" w:rsidR="00C12BA9" w:rsidRDefault="00C12BA9" w:rsidP="001A4B75">
                      <w:pPr>
                        <w:rPr>
                          <w:rFonts w:cs="Arial"/>
                        </w:rPr>
                      </w:pPr>
                    </w:p>
                    <w:p w14:paraId="63EE4304" w14:textId="77777777" w:rsidR="00C12BA9" w:rsidRDefault="00C12BA9" w:rsidP="001A4B75">
                      <w:pPr>
                        <w:rPr>
                          <w:rFonts w:cs="Arial"/>
                        </w:rPr>
                      </w:pPr>
                    </w:p>
                    <w:p w14:paraId="468DD96D" w14:textId="77777777" w:rsidR="00C12BA9" w:rsidRDefault="00C12BA9" w:rsidP="001A4B75">
                      <w:pPr>
                        <w:rPr>
                          <w:rFonts w:cs="Arial"/>
                        </w:rPr>
                      </w:pPr>
                    </w:p>
                    <w:p w14:paraId="4ADB16CB" w14:textId="77777777" w:rsidR="00C12BA9" w:rsidRDefault="00C12BA9" w:rsidP="001A4B75">
                      <w:pPr>
                        <w:rPr>
                          <w:rFonts w:cs="Arial"/>
                        </w:rPr>
                      </w:pPr>
                    </w:p>
                    <w:p w14:paraId="52064EAC" w14:textId="77777777" w:rsidR="00C12BA9" w:rsidRDefault="00C12BA9" w:rsidP="001A4B75">
                      <w:pPr>
                        <w:rPr>
                          <w:rFonts w:cs="Arial"/>
                        </w:rPr>
                      </w:pPr>
                    </w:p>
                    <w:p w14:paraId="57051006" w14:textId="77777777" w:rsidR="00C12BA9" w:rsidRDefault="00C12BA9" w:rsidP="001A4B75">
                      <w:pPr>
                        <w:rPr>
                          <w:rFonts w:cs="Arial"/>
                        </w:rPr>
                      </w:pPr>
                    </w:p>
                    <w:p w14:paraId="78449376" w14:textId="77777777" w:rsidR="00C12BA9" w:rsidRDefault="00C12BA9" w:rsidP="001A4B75">
                      <w:pPr>
                        <w:rPr>
                          <w:rFonts w:cs="Arial"/>
                        </w:rPr>
                      </w:pPr>
                    </w:p>
                    <w:p w14:paraId="79DA1B89" w14:textId="77777777" w:rsidR="00C12BA9" w:rsidRDefault="00C12BA9" w:rsidP="001A4B75">
                      <w:pPr>
                        <w:rPr>
                          <w:rFonts w:cs="Arial"/>
                        </w:rPr>
                      </w:pPr>
                    </w:p>
                    <w:p w14:paraId="3F5F58C5" w14:textId="77777777" w:rsidR="00C12BA9" w:rsidRDefault="00C12BA9" w:rsidP="001A4B75">
                      <w:pPr>
                        <w:rPr>
                          <w:rFonts w:cs="Arial"/>
                        </w:rPr>
                      </w:pPr>
                    </w:p>
                    <w:p w14:paraId="47DD5D1A" w14:textId="77777777" w:rsidR="00C12BA9" w:rsidRDefault="00C12BA9" w:rsidP="001A4B75">
                      <w:pPr>
                        <w:rPr>
                          <w:rFonts w:cs="Arial"/>
                        </w:rPr>
                      </w:pPr>
                    </w:p>
                    <w:p w14:paraId="124978A1" w14:textId="77777777" w:rsidR="00C12BA9" w:rsidRDefault="00C12BA9" w:rsidP="001A4B75">
                      <w:pPr>
                        <w:rPr>
                          <w:rFonts w:cs="Arial"/>
                        </w:rPr>
                      </w:pPr>
                    </w:p>
                    <w:p w14:paraId="27A56539" w14:textId="77777777" w:rsidR="00C12BA9" w:rsidRDefault="00C12BA9" w:rsidP="001A4B75">
                      <w:pPr>
                        <w:rPr>
                          <w:rFonts w:cs="Arial"/>
                        </w:rPr>
                      </w:pPr>
                    </w:p>
                    <w:p w14:paraId="0F29000C" w14:textId="77777777" w:rsidR="00C12BA9" w:rsidRDefault="00C12BA9" w:rsidP="001A4B75">
                      <w:pPr>
                        <w:rPr>
                          <w:rFonts w:cs="Arial"/>
                        </w:rPr>
                      </w:pPr>
                    </w:p>
                    <w:p w14:paraId="32F372A6" w14:textId="77777777" w:rsidR="00C12BA9" w:rsidRDefault="00C12BA9" w:rsidP="001A4B75">
                      <w:pPr>
                        <w:rPr>
                          <w:rFonts w:cs="Arial"/>
                        </w:rPr>
                      </w:pPr>
                    </w:p>
                    <w:p w14:paraId="40821D2D" w14:textId="77777777" w:rsidR="00C12BA9" w:rsidRDefault="00C12BA9" w:rsidP="001A4B75">
                      <w:pPr>
                        <w:rPr>
                          <w:rFonts w:cs="Arial"/>
                        </w:rPr>
                      </w:pPr>
                    </w:p>
                    <w:p w14:paraId="5AA61D24" w14:textId="77777777" w:rsidR="00C12BA9" w:rsidRDefault="00C12BA9" w:rsidP="001A4B75">
                      <w:pPr>
                        <w:rPr>
                          <w:rFonts w:cs="Arial"/>
                        </w:rPr>
                      </w:pPr>
                    </w:p>
                    <w:p w14:paraId="31B8C718" w14:textId="77777777" w:rsidR="00C12BA9" w:rsidRDefault="00C12BA9" w:rsidP="001A4B75">
                      <w:pPr>
                        <w:rPr>
                          <w:rFonts w:cs="Arial"/>
                        </w:rPr>
                      </w:pPr>
                    </w:p>
                    <w:p w14:paraId="18BAB578" w14:textId="77777777" w:rsidR="00C12BA9" w:rsidRDefault="00C12BA9" w:rsidP="001A4B75">
                      <w:pPr>
                        <w:rPr>
                          <w:rFonts w:cs="Arial"/>
                        </w:rPr>
                      </w:pPr>
                    </w:p>
                    <w:p w14:paraId="4DD07696" w14:textId="77777777" w:rsidR="00C12BA9" w:rsidRDefault="00C12BA9" w:rsidP="001A4B75">
                      <w:pPr>
                        <w:rPr>
                          <w:rFonts w:cs="Arial"/>
                        </w:rPr>
                      </w:pPr>
                    </w:p>
                    <w:p w14:paraId="516248F5" w14:textId="77777777" w:rsidR="00C12BA9" w:rsidRDefault="00C12BA9" w:rsidP="001A4B75">
                      <w:pPr>
                        <w:rPr>
                          <w:rFonts w:cs="Arial"/>
                        </w:rPr>
                      </w:pPr>
                    </w:p>
                    <w:p w14:paraId="4295D17F" w14:textId="77777777" w:rsidR="00C12BA9" w:rsidRDefault="00C12BA9" w:rsidP="001A4B75">
                      <w:pPr>
                        <w:rPr>
                          <w:rFonts w:cs="Arial"/>
                        </w:rPr>
                      </w:pPr>
                    </w:p>
                    <w:p w14:paraId="0892BD99" w14:textId="77777777" w:rsidR="00C12BA9" w:rsidRDefault="00C12BA9" w:rsidP="001A4B75">
                      <w:pPr>
                        <w:rPr>
                          <w:rFonts w:cs="Arial"/>
                        </w:rPr>
                      </w:pPr>
                    </w:p>
                    <w:p w14:paraId="00803C80" w14:textId="77777777" w:rsidR="00C12BA9" w:rsidRDefault="00C12BA9" w:rsidP="001A4B75">
                      <w:pPr>
                        <w:rPr>
                          <w:rFonts w:cs="Arial"/>
                        </w:rPr>
                      </w:pPr>
                    </w:p>
                    <w:p w14:paraId="529DAA87" w14:textId="77777777" w:rsidR="00C12BA9" w:rsidRDefault="00C12BA9" w:rsidP="001A4B75">
                      <w:pPr>
                        <w:rPr>
                          <w:rFonts w:cs="Arial"/>
                        </w:rPr>
                      </w:pPr>
                    </w:p>
                    <w:p w14:paraId="05A3E772" w14:textId="77777777" w:rsidR="00C12BA9" w:rsidRDefault="00C12BA9" w:rsidP="001A4B75">
                      <w:pPr>
                        <w:rPr>
                          <w:rFonts w:cs="Arial"/>
                        </w:rPr>
                      </w:pPr>
                    </w:p>
                    <w:p w14:paraId="7BF2BCA7" w14:textId="77777777" w:rsidR="00C12BA9" w:rsidRDefault="00C12BA9" w:rsidP="001A4B75">
                      <w:pPr>
                        <w:rPr>
                          <w:rFonts w:cs="Arial"/>
                        </w:rPr>
                      </w:pPr>
                    </w:p>
                    <w:p w14:paraId="2A3C545F" w14:textId="77777777" w:rsidR="00C12BA9" w:rsidRDefault="00C12BA9" w:rsidP="001A4B75">
                      <w:pPr>
                        <w:rPr>
                          <w:rFonts w:cs="Arial"/>
                        </w:rPr>
                      </w:pPr>
                    </w:p>
                    <w:p w14:paraId="677D842B" w14:textId="77777777" w:rsidR="00C12BA9" w:rsidRDefault="00C12BA9" w:rsidP="001A4B75">
                      <w:pPr>
                        <w:rPr>
                          <w:rFonts w:cs="Arial"/>
                        </w:rPr>
                      </w:pPr>
                    </w:p>
                    <w:p w14:paraId="554466A6" w14:textId="77777777" w:rsidR="00C12BA9" w:rsidRDefault="00C12BA9" w:rsidP="001A4B75">
                      <w:pPr>
                        <w:rPr>
                          <w:rFonts w:cs="Arial"/>
                        </w:rPr>
                      </w:pPr>
                    </w:p>
                    <w:p w14:paraId="3C22BFE7" w14:textId="77777777" w:rsidR="00C12BA9" w:rsidRDefault="00C12BA9" w:rsidP="001A4B75">
                      <w:pPr>
                        <w:rPr>
                          <w:rFonts w:cs="Arial"/>
                        </w:rPr>
                      </w:pPr>
                    </w:p>
                    <w:p w14:paraId="1C28D357" w14:textId="77777777" w:rsidR="00C12BA9" w:rsidRDefault="00C12BA9" w:rsidP="001A4B75">
                      <w:pPr>
                        <w:rPr>
                          <w:rFonts w:cs="Arial"/>
                        </w:rPr>
                      </w:pPr>
                    </w:p>
                    <w:p w14:paraId="654082F3" w14:textId="77777777" w:rsidR="00C12BA9" w:rsidRDefault="00C12BA9" w:rsidP="001A4B75">
                      <w:pPr>
                        <w:rPr>
                          <w:rFonts w:cs="Arial"/>
                        </w:rPr>
                      </w:pPr>
                    </w:p>
                    <w:p w14:paraId="76EC9604" w14:textId="77777777" w:rsidR="00C12BA9" w:rsidRDefault="00C12BA9" w:rsidP="001A4B75">
                      <w:pPr>
                        <w:rPr>
                          <w:rFonts w:cs="Arial"/>
                        </w:rPr>
                      </w:pPr>
                    </w:p>
                    <w:p w14:paraId="6D440D50" w14:textId="77777777" w:rsidR="00C12BA9" w:rsidRDefault="00C12BA9" w:rsidP="001A4B75">
                      <w:pPr>
                        <w:rPr>
                          <w:rFonts w:cs="Arial"/>
                        </w:rPr>
                      </w:pPr>
                    </w:p>
                    <w:p w14:paraId="66BFAB9F" w14:textId="77777777" w:rsidR="00C12BA9" w:rsidRDefault="00C12BA9" w:rsidP="001A4B75">
                      <w:pPr>
                        <w:rPr>
                          <w:rFonts w:cs="Arial"/>
                        </w:rPr>
                      </w:pPr>
                    </w:p>
                    <w:p w14:paraId="6227F2D0" w14:textId="77777777" w:rsidR="00C12BA9" w:rsidRDefault="00C12BA9" w:rsidP="001A4B75">
                      <w:pPr>
                        <w:rPr>
                          <w:rFonts w:cs="Arial"/>
                        </w:rPr>
                      </w:pPr>
                    </w:p>
                    <w:p w14:paraId="319AFFAA" w14:textId="77777777" w:rsidR="00C12BA9" w:rsidRDefault="00C12BA9" w:rsidP="001A4B75">
                      <w:pPr>
                        <w:rPr>
                          <w:rFonts w:cs="Arial"/>
                        </w:rPr>
                      </w:pPr>
                    </w:p>
                    <w:p w14:paraId="224ED807" w14:textId="77777777" w:rsidR="00C12BA9" w:rsidRDefault="00C12BA9" w:rsidP="001A4B75">
                      <w:pPr>
                        <w:rPr>
                          <w:rFonts w:cs="Arial"/>
                        </w:rPr>
                      </w:pPr>
                    </w:p>
                    <w:p w14:paraId="45C25205" w14:textId="77777777" w:rsidR="00C12BA9" w:rsidRDefault="00C12BA9" w:rsidP="001A4B75">
                      <w:pPr>
                        <w:rPr>
                          <w:rFonts w:cs="Arial"/>
                        </w:rPr>
                      </w:pPr>
                    </w:p>
                    <w:p w14:paraId="4AD15C9D" w14:textId="77777777" w:rsidR="00C12BA9" w:rsidRDefault="00C12BA9" w:rsidP="001A4B75">
                      <w:pPr>
                        <w:rPr>
                          <w:rFonts w:cs="Arial"/>
                        </w:rPr>
                      </w:pPr>
                    </w:p>
                    <w:p w14:paraId="5CDAC1DC" w14:textId="77777777" w:rsidR="00C12BA9" w:rsidRDefault="00C12BA9" w:rsidP="001A4B75">
                      <w:pPr>
                        <w:rPr>
                          <w:rFonts w:cs="Arial"/>
                        </w:rPr>
                      </w:pPr>
                    </w:p>
                    <w:p w14:paraId="4F4BF20F" w14:textId="77777777" w:rsidR="00C12BA9" w:rsidRDefault="00C12BA9" w:rsidP="001A4B75">
                      <w:pPr>
                        <w:rPr>
                          <w:rFonts w:cs="Arial"/>
                        </w:rPr>
                      </w:pPr>
                    </w:p>
                    <w:p w14:paraId="2F91FAD3" w14:textId="77777777" w:rsidR="00C12BA9" w:rsidRDefault="00C12BA9" w:rsidP="001A4B75">
                      <w:pPr>
                        <w:rPr>
                          <w:rFonts w:cs="Arial"/>
                        </w:rPr>
                      </w:pPr>
                    </w:p>
                    <w:p w14:paraId="0E502E2C" w14:textId="77777777" w:rsidR="00C12BA9" w:rsidRDefault="00C12BA9" w:rsidP="001A4B75">
                      <w:pPr>
                        <w:rPr>
                          <w:rFonts w:cs="Arial"/>
                        </w:rPr>
                      </w:pPr>
                    </w:p>
                    <w:p w14:paraId="35080655" w14:textId="77777777" w:rsidR="00C12BA9" w:rsidRDefault="00C12BA9" w:rsidP="001A4B75">
                      <w:pPr>
                        <w:rPr>
                          <w:rFonts w:cs="Arial"/>
                        </w:rPr>
                      </w:pPr>
                    </w:p>
                    <w:p w14:paraId="0FE7B523" w14:textId="77777777" w:rsidR="00C12BA9" w:rsidRDefault="00C12BA9" w:rsidP="001A4B75">
                      <w:pPr>
                        <w:rPr>
                          <w:rFonts w:cs="Arial"/>
                        </w:rPr>
                      </w:pPr>
                    </w:p>
                    <w:p w14:paraId="471CB36A" w14:textId="77777777" w:rsidR="00C12BA9" w:rsidRDefault="00C12BA9" w:rsidP="001A4B75">
                      <w:pPr>
                        <w:rPr>
                          <w:rFonts w:cs="Arial"/>
                        </w:rPr>
                      </w:pPr>
                    </w:p>
                    <w:p w14:paraId="331BD016" w14:textId="77777777" w:rsidR="00C12BA9" w:rsidRDefault="00C12BA9" w:rsidP="001A4B75">
                      <w:pPr>
                        <w:rPr>
                          <w:rFonts w:cs="Arial"/>
                        </w:rPr>
                      </w:pPr>
                    </w:p>
                    <w:p w14:paraId="4D0AA905" w14:textId="77777777" w:rsidR="00C12BA9" w:rsidRDefault="00C12BA9" w:rsidP="001A4B75">
                      <w:pPr>
                        <w:rPr>
                          <w:rFonts w:cs="Arial"/>
                        </w:rPr>
                      </w:pPr>
                    </w:p>
                    <w:p w14:paraId="2D02F42B" w14:textId="77777777" w:rsidR="00C12BA9" w:rsidRDefault="00C12BA9" w:rsidP="001A4B75">
                      <w:pPr>
                        <w:rPr>
                          <w:rFonts w:cs="Arial"/>
                        </w:rPr>
                      </w:pPr>
                    </w:p>
                    <w:p w14:paraId="655DD6CF" w14:textId="77777777" w:rsidR="00C12BA9" w:rsidRDefault="00C12BA9" w:rsidP="001A4B75">
                      <w:pPr>
                        <w:rPr>
                          <w:rFonts w:cs="Arial"/>
                        </w:rPr>
                      </w:pPr>
                    </w:p>
                    <w:p w14:paraId="5C069E16" w14:textId="77777777" w:rsidR="00C12BA9" w:rsidRDefault="00C12BA9" w:rsidP="001A4B75">
                      <w:pPr>
                        <w:rPr>
                          <w:rFonts w:cs="Arial"/>
                        </w:rPr>
                      </w:pPr>
                    </w:p>
                    <w:p w14:paraId="04EB987F" w14:textId="77777777" w:rsidR="00C12BA9" w:rsidRDefault="00C12BA9" w:rsidP="001A4B75">
                      <w:pPr>
                        <w:rPr>
                          <w:rFonts w:cs="Arial"/>
                        </w:rPr>
                      </w:pPr>
                    </w:p>
                    <w:p w14:paraId="5D460631" w14:textId="77777777" w:rsidR="00C12BA9" w:rsidRDefault="00C12BA9" w:rsidP="001A4B75">
                      <w:pPr>
                        <w:rPr>
                          <w:rFonts w:cs="Arial"/>
                        </w:rPr>
                      </w:pPr>
                    </w:p>
                    <w:p w14:paraId="62687FA2" w14:textId="77777777" w:rsidR="00C12BA9" w:rsidRDefault="00C12BA9" w:rsidP="001A4B75">
                      <w:pPr>
                        <w:rPr>
                          <w:rFonts w:cs="Arial"/>
                        </w:rPr>
                      </w:pPr>
                    </w:p>
                    <w:p w14:paraId="5DF55107" w14:textId="77777777" w:rsidR="00C12BA9" w:rsidRDefault="00C12BA9" w:rsidP="001A4B75">
                      <w:pPr>
                        <w:rPr>
                          <w:rFonts w:cs="Arial"/>
                        </w:rPr>
                      </w:pPr>
                    </w:p>
                    <w:p w14:paraId="273257F4" w14:textId="77777777" w:rsidR="00C12BA9" w:rsidRDefault="00C12BA9" w:rsidP="001A4B75">
                      <w:pPr>
                        <w:rPr>
                          <w:rFonts w:cs="Arial"/>
                        </w:rPr>
                      </w:pPr>
                    </w:p>
                    <w:p w14:paraId="51650062" w14:textId="77777777" w:rsidR="00C12BA9" w:rsidRDefault="00C12BA9" w:rsidP="001A4B75">
                      <w:pPr>
                        <w:rPr>
                          <w:rFonts w:cs="Arial"/>
                        </w:rPr>
                      </w:pPr>
                    </w:p>
                    <w:p w14:paraId="2ACC9A27" w14:textId="77777777" w:rsidR="00C12BA9" w:rsidRDefault="00C12BA9" w:rsidP="001A4B75">
                      <w:pPr>
                        <w:rPr>
                          <w:rFonts w:cs="Arial"/>
                        </w:rPr>
                      </w:pPr>
                    </w:p>
                    <w:p w14:paraId="064288E3" w14:textId="77777777" w:rsidR="00C12BA9" w:rsidRDefault="00C12BA9" w:rsidP="001A4B75">
                      <w:pPr>
                        <w:rPr>
                          <w:rFonts w:cs="Arial"/>
                        </w:rPr>
                      </w:pPr>
                    </w:p>
                    <w:p w14:paraId="418A2137" w14:textId="77777777" w:rsidR="00C12BA9" w:rsidRDefault="00C12BA9" w:rsidP="001A4B75">
                      <w:pPr>
                        <w:rPr>
                          <w:rFonts w:cs="Arial"/>
                        </w:rPr>
                      </w:pPr>
                    </w:p>
                    <w:p w14:paraId="6B291006" w14:textId="77777777" w:rsidR="00C12BA9" w:rsidRDefault="00C12BA9" w:rsidP="001A4B75">
                      <w:pPr>
                        <w:rPr>
                          <w:rFonts w:cs="Arial"/>
                        </w:rPr>
                      </w:pPr>
                    </w:p>
                    <w:p w14:paraId="2158963D" w14:textId="77777777" w:rsidR="00C12BA9" w:rsidRDefault="00C12BA9" w:rsidP="001A4B75">
                      <w:pPr>
                        <w:rPr>
                          <w:rFonts w:cs="Arial"/>
                        </w:rPr>
                      </w:pPr>
                    </w:p>
                    <w:p w14:paraId="5E8876E7" w14:textId="77777777" w:rsidR="00C12BA9" w:rsidRDefault="00C12BA9" w:rsidP="001A4B75">
                      <w:pPr>
                        <w:rPr>
                          <w:rFonts w:cs="Arial"/>
                        </w:rPr>
                      </w:pPr>
                    </w:p>
                    <w:p w14:paraId="34466678" w14:textId="77777777" w:rsidR="00C12BA9" w:rsidRDefault="00C12BA9" w:rsidP="001A4B75">
                      <w:pPr>
                        <w:rPr>
                          <w:rFonts w:cs="Arial"/>
                        </w:rPr>
                      </w:pPr>
                    </w:p>
                    <w:p w14:paraId="0BD5C850" w14:textId="77777777" w:rsidR="00C12BA9" w:rsidRDefault="00C12BA9" w:rsidP="001A4B75">
                      <w:pPr>
                        <w:rPr>
                          <w:rFonts w:cs="Arial"/>
                        </w:rPr>
                      </w:pPr>
                    </w:p>
                    <w:p w14:paraId="237259D0" w14:textId="77777777" w:rsidR="00C12BA9" w:rsidRDefault="00C12BA9" w:rsidP="001A4B75">
                      <w:pPr>
                        <w:rPr>
                          <w:rFonts w:cs="Arial"/>
                        </w:rPr>
                      </w:pPr>
                    </w:p>
                    <w:p w14:paraId="74EC559A" w14:textId="77777777" w:rsidR="00C12BA9" w:rsidRDefault="00C12BA9" w:rsidP="001A4B75">
                      <w:pPr>
                        <w:rPr>
                          <w:rFonts w:cs="Arial"/>
                        </w:rPr>
                      </w:pPr>
                    </w:p>
                    <w:p w14:paraId="299CFB5E" w14:textId="77777777" w:rsidR="00C12BA9" w:rsidRDefault="00C12BA9" w:rsidP="001A4B75">
                      <w:pPr>
                        <w:rPr>
                          <w:rFonts w:cs="Arial"/>
                        </w:rPr>
                      </w:pPr>
                    </w:p>
                    <w:p w14:paraId="066419E5" w14:textId="77777777" w:rsidR="00C12BA9" w:rsidRDefault="00C12BA9" w:rsidP="001A4B75">
                      <w:pPr>
                        <w:rPr>
                          <w:rFonts w:cs="Arial"/>
                        </w:rPr>
                      </w:pPr>
                    </w:p>
                    <w:p w14:paraId="49422A60" w14:textId="77777777" w:rsidR="00C12BA9" w:rsidRDefault="00C12BA9" w:rsidP="001A4B75">
                      <w:pPr>
                        <w:rPr>
                          <w:rFonts w:cs="Arial"/>
                        </w:rPr>
                      </w:pPr>
                    </w:p>
                    <w:p w14:paraId="0A6089F5" w14:textId="77777777" w:rsidR="00C12BA9" w:rsidRDefault="00C12BA9" w:rsidP="001A4B75">
                      <w:pPr>
                        <w:rPr>
                          <w:rFonts w:cs="Arial"/>
                        </w:rPr>
                      </w:pPr>
                    </w:p>
                    <w:p w14:paraId="349930C1" w14:textId="77777777" w:rsidR="00C12BA9" w:rsidRDefault="00C12BA9" w:rsidP="001A4B75">
                      <w:pPr>
                        <w:rPr>
                          <w:rFonts w:cs="Arial"/>
                        </w:rPr>
                      </w:pPr>
                    </w:p>
                    <w:p w14:paraId="73F03127" w14:textId="77777777" w:rsidR="00C12BA9" w:rsidRDefault="00C12BA9" w:rsidP="001A4B75">
                      <w:pPr>
                        <w:rPr>
                          <w:rFonts w:cs="Arial"/>
                        </w:rPr>
                      </w:pPr>
                    </w:p>
                    <w:p w14:paraId="609AAB96" w14:textId="77777777" w:rsidR="00C12BA9" w:rsidRDefault="00C12BA9" w:rsidP="001A4B75">
                      <w:pPr>
                        <w:rPr>
                          <w:rFonts w:cs="Arial"/>
                        </w:rPr>
                      </w:pPr>
                    </w:p>
                    <w:p w14:paraId="28B5949A" w14:textId="77777777" w:rsidR="00C12BA9" w:rsidRDefault="00C12BA9" w:rsidP="001A4B75">
                      <w:pPr>
                        <w:rPr>
                          <w:rFonts w:cs="Arial"/>
                        </w:rPr>
                      </w:pPr>
                    </w:p>
                    <w:p w14:paraId="59129C21" w14:textId="77777777" w:rsidR="00C12BA9" w:rsidRDefault="00C12BA9" w:rsidP="001A4B75">
                      <w:pPr>
                        <w:rPr>
                          <w:rFonts w:cs="Arial"/>
                        </w:rPr>
                      </w:pPr>
                    </w:p>
                    <w:p w14:paraId="39FC8311" w14:textId="77777777" w:rsidR="00C12BA9" w:rsidRDefault="00C12BA9" w:rsidP="001A4B75">
                      <w:pPr>
                        <w:rPr>
                          <w:rFonts w:cs="Arial"/>
                        </w:rPr>
                      </w:pPr>
                    </w:p>
                    <w:p w14:paraId="273CFE4A" w14:textId="77777777" w:rsidR="00C12BA9" w:rsidRDefault="00C12BA9" w:rsidP="001A4B75">
                      <w:pPr>
                        <w:rPr>
                          <w:rFonts w:cs="Arial"/>
                        </w:rPr>
                      </w:pPr>
                    </w:p>
                    <w:p w14:paraId="69F431ED" w14:textId="77777777" w:rsidR="00C12BA9" w:rsidRDefault="00C12BA9" w:rsidP="001A4B75">
                      <w:pPr>
                        <w:rPr>
                          <w:rFonts w:cs="Arial"/>
                        </w:rPr>
                      </w:pPr>
                    </w:p>
                    <w:p w14:paraId="582C3128" w14:textId="77777777" w:rsidR="00C12BA9" w:rsidRDefault="00C12BA9" w:rsidP="001A4B75">
                      <w:pPr>
                        <w:rPr>
                          <w:rFonts w:cs="Arial"/>
                        </w:rPr>
                      </w:pPr>
                    </w:p>
                    <w:p w14:paraId="3266A020" w14:textId="77777777" w:rsidR="00C12BA9" w:rsidRDefault="00C12BA9" w:rsidP="001A4B75">
                      <w:pPr>
                        <w:rPr>
                          <w:rFonts w:cs="Arial"/>
                        </w:rPr>
                      </w:pPr>
                    </w:p>
                    <w:p w14:paraId="2619C83D" w14:textId="77777777" w:rsidR="00C12BA9" w:rsidRDefault="00C12BA9" w:rsidP="001A4B75">
                      <w:pPr>
                        <w:rPr>
                          <w:rFonts w:cs="Arial"/>
                        </w:rPr>
                      </w:pPr>
                    </w:p>
                    <w:p w14:paraId="4623931E" w14:textId="77777777" w:rsidR="00C12BA9" w:rsidRDefault="00C12BA9" w:rsidP="001A4B75">
                      <w:pPr>
                        <w:rPr>
                          <w:rFonts w:cs="Arial"/>
                        </w:rPr>
                      </w:pPr>
                    </w:p>
                    <w:p w14:paraId="5DCFC043" w14:textId="77777777" w:rsidR="00C12BA9" w:rsidRDefault="00C12BA9" w:rsidP="001A4B75">
                      <w:pPr>
                        <w:rPr>
                          <w:rFonts w:cs="Arial"/>
                        </w:rPr>
                      </w:pPr>
                    </w:p>
                    <w:p w14:paraId="060FA66E" w14:textId="77777777" w:rsidR="00C12BA9" w:rsidRDefault="00C12BA9" w:rsidP="001A4B75">
                      <w:pPr>
                        <w:rPr>
                          <w:rFonts w:cs="Arial"/>
                        </w:rPr>
                      </w:pPr>
                    </w:p>
                    <w:p w14:paraId="21708681" w14:textId="77777777" w:rsidR="00C12BA9" w:rsidRDefault="00C12BA9" w:rsidP="001A4B75">
                      <w:pPr>
                        <w:rPr>
                          <w:rFonts w:cs="Arial"/>
                        </w:rPr>
                      </w:pPr>
                    </w:p>
                    <w:p w14:paraId="74E4D3B5" w14:textId="77777777" w:rsidR="00C12BA9" w:rsidRDefault="00C12BA9" w:rsidP="001A4B75">
                      <w:pPr>
                        <w:rPr>
                          <w:rFonts w:cs="Arial"/>
                        </w:rPr>
                      </w:pPr>
                    </w:p>
                    <w:p w14:paraId="099AC696" w14:textId="77777777" w:rsidR="00C12BA9" w:rsidRDefault="00C12BA9" w:rsidP="001A4B75">
                      <w:pPr>
                        <w:rPr>
                          <w:rFonts w:cs="Arial"/>
                        </w:rPr>
                      </w:pPr>
                    </w:p>
                    <w:p w14:paraId="11C1177A" w14:textId="77777777" w:rsidR="00C12BA9" w:rsidRDefault="00C12BA9" w:rsidP="001A4B75">
                      <w:pPr>
                        <w:rPr>
                          <w:rFonts w:cs="Arial"/>
                        </w:rPr>
                      </w:pPr>
                    </w:p>
                    <w:p w14:paraId="37AE5287" w14:textId="77777777" w:rsidR="00C12BA9" w:rsidRDefault="00C12BA9" w:rsidP="001A4B75">
                      <w:pPr>
                        <w:rPr>
                          <w:rFonts w:cs="Arial"/>
                        </w:rPr>
                      </w:pPr>
                    </w:p>
                    <w:p w14:paraId="35A0C927" w14:textId="77777777" w:rsidR="00C12BA9" w:rsidRDefault="00C12BA9" w:rsidP="001A4B75">
                      <w:pPr>
                        <w:rPr>
                          <w:rFonts w:cs="Arial"/>
                        </w:rPr>
                      </w:pPr>
                    </w:p>
                    <w:p w14:paraId="7451BB46" w14:textId="77777777" w:rsidR="00C12BA9" w:rsidRDefault="00C12BA9" w:rsidP="001A4B75">
                      <w:pPr>
                        <w:rPr>
                          <w:rFonts w:cs="Arial"/>
                        </w:rPr>
                      </w:pPr>
                    </w:p>
                    <w:p w14:paraId="7E8A7206" w14:textId="77777777" w:rsidR="00C12BA9" w:rsidRDefault="00C12BA9" w:rsidP="001A4B75">
                      <w:pPr>
                        <w:rPr>
                          <w:rFonts w:cs="Arial"/>
                        </w:rPr>
                      </w:pPr>
                    </w:p>
                    <w:p w14:paraId="20454B4A" w14:textId="77777777" w:rsidR="00C12BA9" w:rsidRDefault="00C12BA9" w:rsidP="001A4B75">
                      <w:pPr>
                        <w:rPr>
                          <w:rFonts w:cs="Arial"/>
                        </w:rPr>
                      </w:pPr>
                    </w:p>
                    <w:p w14:paraId="1D661A25" w14:textId="77777777" w:rsidR="00C12BA9" w:rsidRDefault="00C12BA9" w:rsidP="001A4B75">
                      <w:pPr>
                        <w:rPr>
                          <w:rFonts w:cs="Arial"/>
                        </w:rPr>
                      </w:pPr>
                    </w:p>
                    <w:p w14:paraId="7105C31F" w14:textId="77777777" w:rsidR="00C12BA9" w:rsidRDefault="00C12BA9" w:rsidP="001A4B75">
                      <w:pPr>
                        <w:rPr>
                          <w:rFonts w:cs="Arial"/>
                        </w:rPr>
                      </w:pPr>
                    </w:p>
                    <w:p w14:paraId="051B799F" w14:textId="77777777" w:rsidR="00C12BA9" w:rsidRDefault="00C12BA9" w:rsidP="001A4B75">
                      <w:pPr>
                        <w:rPr>
                          <w:rFonts w:cs="Arial"/>
                        </w:rPr>
                      </w:pPr>
                    </w:p>
                    <w:p w14:paraId="0A1577E5" w14:textId="77777777" w:rsidR="00C12BA9" w:rsidRDefault="00C12BA9" w:rsidP="001A4B75">
                      <w:pPr>
                        <w:rPr>
                          <w:rFonts w:cs="Arial"/>
                        </w:rPr>
                      </w:pPr>
                    </w:p>
                    <w:p w14:paraId="74A54954" w14:textId="77777777" w:rsidR="00C12BA9" w:rsidRDefault="00C12BA9" w:rsidP="001A4B75">
                      <w:pPr>
                        <w:rPr>
                          <w:rFonts w:cs="Arial"/>
                        </w:rPr>
                      </w:pPr>
                    </w:p>
                    <w:p w14:paraId="03FB241D" w14:textId="77777777" w:rsidR="00C12BA9" w:rsidRDefault="00C12BA9" w:rsidP="001A4B75">
                      <w:pPr>
                        <w:rPr>
                          <w:rFonts w:cs="Arial"/>
                        </w:rPr>
                      </w:pPr>
                    </w:p>
                    <w:p w14:paraId="54A5251B" w14:textId="77777777" w:rsidR="00C12BA9" w:rsidRDefault="00C12BA9" w:rsidP="001A4B75">
                      <w:pPr>
                        <w:rPr>
                          <w:rFonts w:cs="Arial"/>
                        </w:rPr>
                      </w:pPr>
                    </w:p>
                    <w:p w14:paraId="5E8D5BF7" w14:textId="77777777" w:rsidR="00C12BA9" w:rsidRDefault="00C12BA9" w:rsidP="001A4B75">
                      <w:pPr>
                        <w:rPr>
                          <w:rFonts w:cs="Arial"/>
                        </w:rPr>
                      </w:pPr>
                    </w:p>
                    <w:p w14:paraId="700E06CB" w14:textId="77777777" w:rsidR="00C12BA9" w:rsidRDefault="00C12BA9" w:rsidP="001A4B75">
                      <w:pPr>
                        <w:rPr>
                          <w:rFonts w:cs="Arial"/>
                        </w:rPr>
                      </w:pPr>
                    </w:p>
                    <w:p w14:paraId="65278172" w14:textId="77777777" w:rsidR="00C12BA9" w:rsidRDefault="00C12BA9" w:rsidP="001A4B75">
                      <w:pPr>
                        <w:rPr>
                          <w:rFonts w:cs="Arial"/>
                        </w:rPr>
                      </w:pPr>
                    </w:p>
                    <w:p w14:paraId="379DDB3D" w14:textId="77777777" w:rsidR="00C12BA9" w:rsidRDefault="00C12BA9" w:rsidP="001A4B75">
                      <w:pPr>
                        <w:rPr>
                          <w:rFonts w:cs="Arial"/>
                        </w:rPr>
                      </w:pPr>
                    </w:p>
                    <w:p w14:paraId="3DF0916C" w14:textId="77777777" w:rsidR="00C12BA9" w:rsidRDefault="00C12BA9" w:rsidP="001A4B75">
                      <w:pPr>
                        <w:rPr>
                          <w:rFonts w:cs="Arial"/>
                        </w:rPr>
                      </w:pPr>
                    </w:p>
                    <w:p w14:paraId="5107A30A" w14:textId="77777777" w:rsidR="00C12BA9" w:rsidRDefault="00C12BA9" w:rsidP="001A4B75">
                      <w:pPr>
                        <w:rPr>
                          <w:rFonts w:cs="Arial"/>
                        </w:rPr>
                      </w:pPr>
                    </w:p>
                    <w:p w14:paraId="2D06A96D" w14:textId="77777777" w:rsidR="00C12BA9" w:rsidRDefault="00C12BA9" w:rsidP="001A4B75">
                      <w:pPr>
                        <w:rPr>
                          <w:rFonts w:cs="Arial"/>
                        </w:rPr>
                      </w:pPr>
                    </w:p>
                    <w:p w14:paraId="739E788F" w14:textId="77777777" w:rsidR="00C12BA9" w:rsidRDefault="00C12BA9" w:rsidP="001A4B75">
                      <w:pPr>
                        <w:rPr>
                          <w:rFonts w:cs="Arial"/>
                        </w:rPr>
                      </w:pPr>
                    </w:p>
                    <w:p w14:paraId="21840E79" w14:textId="77777777" w:rsidR="00C12BA9" w:rsidRDefault="00C12BA9" w:rsidP="001A4B75">
                      <w:pPr>
                        <w:rPr>
                          <w:rFonts w:cs="Arial"/>
                        </w:rPr>
                      </w:pPr>
                    </w:p>
                    <w:p w14:paraId="622BE9A2" w14:textId="77777777" w:rsidR="00C12BA9" w:rsidRDefault="00C12BA9" w:rsidP="001A4B75">
                      <w:pPr>
                        <w:rPr>
                          <w:rFonts w:cs="Arial"/>
                        </w:rPr>
                      </w:pPr>
                    </w:p>
                    <w:p w14:paraId="49AED61A" w14:textId="77777777" w:rsidR="00C12BA9" w:rsidRDefault="00C12BA9" w:rsidP="001A4B75">
                      <w:pPr>
                        <w:rPr>
                          <w:rFonts w:cs="Arial"/>
                        </w:rPr>
                      </w:pPr>
                    </w:p>
                    <w:p w14:paraId="53586CA6" w14:textId="77777777" w:rsidR="00C12BA9" w:rsidRDefault="00C12BA9" w:rsidP="001A4B75">
                      <w:pPr>
                        <w:rPr>
                          <w:rFonts w:cs="Arial"/>
                        </w:rPr>
                      </w:pPr>
                    </w:p>
                    <w:p w14:paraId="024D07E8" w14:textId="77777777" w:rsidR="00C12BA9" w:rsidRDefault="00C12BA9" w:rsidP="001A4B75">
                      <w:pPr>
                        <w:rPr>
                          <w:rFonts w:cs="Arial"/>
                        </w:rPr>
                      </w:pPr>
                    </w:p>
                    <w:p w14:paraId="6034FC76" w14:textId="77777777" w:rsidR="00C12BA9" w:rsidRDefault="00C12BA9" w:rsidP="001A4B75">
                      <w:pPr>
                        <w:rPr>
                          <w:rFonts w:cs="Arial"/>
                        </w:rPr>
                      </w:pPr>
                    </w:p>
                    <w:p w14:paraId="6BC62903" w14:textId="77777777" w:rsidR="00C12BA9" w:rsidRDefault="00C12BA9" w:rsidP="001A4B75">
                      <w:pPr>
                        <w:rPr>
                          <w:rFonts w:cs="Arial"/>
                        </w:rPr>
                      </w:pPr>
                    </w:p>
                    <w:p w14:paraId="2C204962" w14:textId="77777777" w:rsidR="00C12BA9" w:rsidRDefault="00C12BA9" w:rsidP="001A4B75">
                      <w:pPr>
                        <w:rPr>
                          <w:rFonts w:cs="Arial"/>
                        </w:rPr>
                      </w:pPr>
                    </w:p>
                    <w:p w14:paraId="6DAC00A7" w14:textId="77777777" w:rsidR="00C12BA9" w:rsidRDefault="00C12BA9" w:rsidP="001A4B75">
                      <w:pPr>
                        <w:rPr>
                          <w:rFonts w:cs="Arial"/>
                        </w:rPr>
                      </w:pPr>
                    </w:p>
                    <w:p w14:paraId="7AA1EE84" w14:textId="77777777" w:rsidR="00C12BA9" w:rsidRDefault="00C12BA9" w:rsidP="001A4B75">
                      <w:pPr>
                        <w:rPr>
                          <w:rFonts w:cs="Arial"/>
                        </w:rPr>
                      </w:pPr>
                    </w:p>
                    <w:p w14:paraId="314834DE" w14:textId="77777777" w:rsidR="00C12BA9" w:rsidRDefault="00C12BA9" w:rsidP="001A4B75">
                      <w:pPr>
                        <w:rPr>
                          <w:rFonts w:cs="Arial"/>
                        </w:rPr>
                      </w:pPr>
                    </w:p>
                    <w:p w14:paraId="3A20E651" w14:textId="77777777" w:rsidR="00C12BA9" w:rsidRDefault="00C12BA9" w:rsidP="001A4B75">
                      <w:pPr>
                        <w:rPr>
                          <w:rFonts w:cs="Arial"/>
                        </w:rPr>
                      </w:pPr>
                    </w:p>
                    <w:p w14:paraId="1B3077B6" w14:textId="77777777" w:rsidR="00C12BA9" w:rsidRDefault="00C12BA9" w:rsidP="001A4B75">
                      <w:pPr>
                        <w:rPr>
                          <w:rFonts w:cs="Arial"/>
                        </w:rPr>
                      </w:pPr>
                    </w:p>
                    <w:p w14:paraId="2D6D4321" w14:textId="77777777" w:rsidR="00C12BA9" w:rsidRDefault="00C12BA9" w:rsidP="001A4B75">
                      <w:pPr>
                        <w:rPr>
                          <w:rFonts w:cs="Arial"/>
                        </w:rPr>
                      </w:pPr>
                    </w:p>
                    <w:p w14:paraId="53B523CD" w14:textId="77777777" w:rsidR="00C12BA9" w:rsidRDefault="00C12BA9" w:rsidP="001A4B75">
                      <w:pPr>
                        <w:rPr>
                          <w:rFonts w:cs="Arial"/>
                        </w:rPr>
                      </w:pPr>
                    </w:p>
                    <w:p w14:paraId="672B4F01" w14:textId="77777777" w:rsidR="00C12BA9" w:rsidRDefault="00C12BA9" w:rsidP="001A4B75">
                      <w:pPr>
                        <w:rPr>
                          <w:rFonts w:cs="Arial"/>
                        </w:rPr>
                      </w:pPr>
                    </w:p>
                    <w:p w14:paraId="0382C9E9" w14:textId="77777777" w:rsidR="00C12BA9" w:rsidRDefault="00C12BA9" w:rsidP="001A4B75">
                      <w:pPr>
                        <w:rPr>
                          <w:rFonts w:cs="Arial"/>
                        </w:rPr>
                      </w:pPr>
                    </w:p>
                    <w:p w14:paraId="4B889C60" w14:textId="77777777" w:rsidR="00C12BA9" w:rsidRDefault="00C12BA9" w:rsidP="001A4B75">
                      <w:pPr>
                        <w:rPr>
                          <w:rFonts w:cs="Arial"/>
                        </w:rPr>
                      </w:pPr>
                    </w:p>
                    <w:p w14:paraId="52E3F992" w14:textId="77777777" w:rsidR="00C12BA9" w:rsidRDefault="00C12BA9" w:rsidP="001A4B75">
                      <w:pPr>
                        <w:rPr>
                          <w:rFonts w:cs="Arial"/>
                        </w:rPr>
                      </w:pPr>
                    </w:p>
                    <w:p w14:paraId="0EEA490F" w14:textId="77777777" w:rsidR="00C12BA9" w:rsidRDefault="00C12BA9" w:rsidP="001A4B75">
                      <w:pPr>
                        <w:rPr>
                          <w:rFonts w:cs="Arial"/>
                        </w:rPr>
                      </w:pPr>
                    </w:p>
                    <w:p w14:paraId="4D0170F5" w14:textId="77777777" w:rsidR="00C12BA9" w:rsidRDefault="00C12BA9" w:rsidP="001A4B75">
                      <w:pPr>
                        <w:rPr>
                          <w:rFonts w:cs="Arial"/>
                        </w:rPr>
                      </w:pPr>
                    </w:p>
                    <w:p w14:paraId="4B573CCC" w14:textId="77777777" w:rsidR="00C12BA9" w:rsidRDefault="00C12BA9" w:rsidP="001A4B75">
                      <w:pPr>
                        <w:rPr>
                          <w:rFonts w:cs="Arial"/>
                        </w:rPr>
                      </w:pPr>
                    </w:p>
                    <w:p w14:paraId="6CC4371F" w14:textId="77777777" w:rsidR="00C12BA9" w:rsidRDefault="00C12BA9" w:rsidP="001A4B75">
                      <w:pPr>
                        <w:rPr>
                          <w:rFonts w:cs="Arial"/>
                        </w:rPr>
                      </w:pPr>
                    </w:p>
                    <w:p w14:paraId="3E83985F" w14:textId="77777777" w:rsidR="00C12BA9" w:rsidRDefault="00C12BA9" w:rsidP="001A4B75">
                      <w:pPr>
                        <w:rPr>
                          <w:rFonts w:cs="Arial"/>
                        </w:rPr>
                      </w:pPr>
                    </w:p>
                    <w:p w14:paraId="597954F1" w14:textId="77777777" w:rsidR="00C12BA9" w:rsidRDefault="00C12BA9" w:rsidP="001A4B75">
                      <w:pPr>
                        <w:rPr>
                          <w:rFonts w:cs="Arial"/>
                        </w:rPr>
                      </w:pPr>
                    </w:p>
                    <w:p w14:paraId="1EBC98FD" w14:textId="77777777" w:rsidR="00C12BA9" w:rsidRDefault="00C12BA9" w:rsidP="001A4B75">
                      <w:pPr>
                        <w:rPr>
                          <w:rFonts w:cs="Arial"/>
                        </w:rPr>
                      </w:pPr>
                    </w:p>
                    <w:p w14:paraId="4445E9EB" w14:textId="77777777" w:rsidR="00C12BA9" w:rsidRDefault="00C12BA9" w:rsidP="001A4B75">
                      <w:pPr>
                        <w:rPr>
                          <w:rFonts w:cs="Arial"/>
                        </w:rPr>
                      </w:pPr>
                    </w:p>
                    <w:p w14:paraId="492BA533" w14:textId="77777777" w:rsidR="00C12BA9" w:rsidRDefault="00C12BA9" w:rsidP="001A4B75">
                      <w:pPr>
                        <w:rPr>
                          <w:rFonts w:cs="Arial"/>
                        </w:rPr>
                      </w:pPr>
                    </w:p>
                    <w:p w14:paraId="2A6D84A6" w14:textId="77777777" w:rsidR="00C12BA9" w:rsidRDefault="00C12BA9" w:rsidP="001A4B75">
                      <w:pPr>
                        <w:rPr>
                          <w:rFonts w:cs="Arial"/>
                        </w:rPr>
                      </w:pPr>
                    </w:p>
                    <w:p w14:paraId="46869617" w14:textId="77777777" w:rsidR="00C12BA9" w:rsidRDefault="00C12BA9" w:rsidP="001A4B75">
                      <w:pPr>
                        <w:rPr>
                          <w:rFonts w:cs="Arial"/>
                        </w:rPr>
                      </w:pPr>
                    </w:p>
                    <w:p w14:paraId="3438DCA1" w14:textId="77777777" w:rsidR="00C12BA9" w:rsidRDefault="00C12BA9" w:rsidP="001A4B75">
                      <w:pPr>
                        <w:rPr>
                          <w:rFonts w:cs="Arial"/>
                        </w:rPr>
                      </w:pPr>
                    </w:p>
                    <w:p w14:paraId="0474D207" w14:textId="77777777" w:rsidR="00C12BA9" w:rsidRDefault="00C12BA9" w:rsidP="001A4B75">
                      <w:pPr>
                        <w:rPr>
                          <w:rFonts w:cs="Arial"/>
                        </w:rPr>
                      </w:pPr>
                    </w:p>
                    <w:p w14:paraId="10A9F93D" w14:textId="77777777" w:rsidR="00C12BA9" w:rsidRDefault="00C12BA9" w:rsidP="001A4B75">
                      <w:pPr>
                        <w:rPr>
                          <w:rFonts w:cs="Arial"/>
                        </w:rPr>
                      </w:pPr>
                    </w:p>
                    <w:p w14:paraId="63CB5075" w14:textId="77777777" w:rsidR="00C12BA9" w:rsidRDefault="00C12BA9" w:rsidP="001A4B75">
                      <w:pPr>
                        <w:rPr>
                          <w:rFonts w:cs="Arial"/>
                        </w:rPr>
                      </w:pPr>
                    </w:p>
                    <w:p w14:paraId="09DA744B" w14:textId="77777777" w:rsidR="00C12BA9" w:rsidRDefault="00C12BA9" w:rsidP="001A4B75">
                      <w:pPr>
                        <w:rPr>
                          <w:rFonts w:cs="Arial"/>
                        </w:rPr>
                      </w:pPr>
                    </w:p>
                    <w:p w14:paraId="1CAC2848" w14:textId="77777777" w:rsidR="00C12BA9" w:rsidRDefault="00C12BA9" w:rsidP="001A4B75">
                      <w:pPr>
                        <w:rPr>
                          <w:rFonts w:cs="Arial"/>
                        </w:rPr>
                      </w:pPr>
                    </w:p>
                    <w:p w14:paraId="13920D21" w14:textId="77777777" w:rsidR="00C12BA9" w:rsidRDefault="00C12BA9" w:rsidP="001A4B75">
                      <w:pPr>
                        <w:rPr>
                          <w:rFonts w:cs="Arial"/>
                        </w:rPr>
                      </w:pPr>
                    </w:p>
                    <w:p w14:paraId="650E5C97" w14:textId="77777777" w:rsidR="00C12BA9" w:rsidRDefault="00C12BA9" w:rsidP="001A4B75">
                      <w:pPr>
                        <w:rPr>
                          <w:rFonts w:cs="Arial"/>
                        </w:rPr>
                      </w:pPr>
                    </w:p>
                    <w:p w14:paraId="7302F022" w14:textId="77777777" w:rsidR="00C12BA9" w:rsidRDefault="00C12BA9" w:rsidP="001A4B75">
                      <w:pPr>
                        <w:rPr>
                          <w:rFonts w:cs="Arial"/>
                        </w:rPr>
                      </w:pPr>
                    </w:p>
                    <w:p w14:paraId="52C33C0A" w14:textId="77777777" w:rsidR="00C12BA9" w:rsidRDefault="00C12BA9" w:rsidP="001A4B75">
                      <w:pPr>
                        <w:rPr>
                          <w:rFonts w:cs="Arial"/>
                        </w:rPr>
                      </w:pPr>
                    </w:p>
                    <w:p w14:paraId="26E336DB" w14:textId="77777777" w:rsidR="00C12BA9" w:rsidRDefault="00C12BA9" w:rsidP="001A4B75">
                      <w:pPr>
                        <w:rPr>
                          <w:rFonts w:cs="Arial"/>
                        </w:rPr>
                      </w:pPr>
                    </w:p>
                    <w:p w14:paraId="75BC469F" w14:textId="77777777" w:rsidR="00C12BA9" w:rsidRDefault="00C12BA9" w:rsidP="001A4B75">
                      <w:pPr>
                        <w:rPr>
                          <w:rFonts w:cs="Arial"/>
                        </w:rPr>
                      </w:pPr>
                    </w:p>
                    <w:p w14:paraId="52EE4483" w14:textId="77777777" w:rsidR="00C12BA9" w:rsidRDefault="00C12BA9" w:rsidP="001A4B75">
                      <w:pPr>
                        <w:rPr>
                          <w:rFonts w:cs="Arial"/>
                        </w:rPr>
                      </w:pPr>
                    </w:p>
                    <w:p w14:paraId="19C72E15" w14:textId="77777777" w:rsidR="00C12BA9" w:rsidRDefault="00C12BA9" w:rsidP="001A4B75">
                      <w:pPr>
                        <w:rPr>
                          <w:rFonts w:cs="Arial"/>
                        </w:rPr>
                      </w:pPr>
                    </w:p>
                    <w:p w14:paraId="093FA2F7" w14:textId="77777777" w:rsidR="00C12BA9" w:rsidRDefault="00C12BA9" w:rsidP="001A4B75">
                      <w:pPr>
                        <w:rPr>
                          <w:rFonts w:cs="Arial"/>
                        </w:rPr>
                      </w:pPr>
                    </w:p>
                    <w:p w14:paraId="695B8E35" w14:textId="77777777" w:rsidR="00C12BA9" w:rsidRDefault="00C12BA9" w:rsidP="001A4B75">
                      <w:pPr>
                        <w:rPr>
                          <w:rFonts w:cs="Arial"/>
                        </w:rPr>
                      </w:pPr>
                    </w:p>
                    <w:p w14:paraId="786B7518" w14:textId="77777777" w:rsidR="00C12BA9" w:rsidRDefault="00C12BA9" w:rsidP="001A4B75">
                      <w:pPr>
                        <w:rPr>
                          <w:rFonts w:cs="Arial"/>
                        </w:rPr>
                      </w:pPr>
                    </w:p>
                    <w:p w14:paraId="4D7824DC" w14:textId="77777777" w:rsidR="00C12BA9" w:rsidRDefault="00C12BA9" w:rsidP="001A4B75">
                      <w:pPr>
                        <w:rPr>
                          <w:rFonts w:cs="Arial"/>
                        </w:rPr>
                      </w:pPr>
                    </w:p>
                    <w:p w14:paraId="152AF19A" w14:textId="77777777" w:rsidR="00C12BA9" w:rsidRDefault="00C12BA9" w:rsidP="001A4B75">
                      <w:pPr>
                        <w:rPr>
                          <w:rFonts w:cs="Arial"/>
                        </w:rPr>
                      </w:pPr>
                    </w:p>
                    <w:p w14:paraId="2B836714" w14:textId="77777777" w:rsidR="00C12BA9" w:rsidRDefault="00C12BA9" w:rsidP="001A4B75">
                      <w:pPr>
                        <w:rPr>
                          <w:rFonts w:cs="Arial"/>
                        </w:rPr>
                      </w:pPr>
                    </w:p>
                    <w:p w14:paraId="6B1644B4" w14:textId="77777777" w:rsidR="00C12BA9" w:rsidRDefault="00C12BA9" w:rsidP="001A4B75">
                      <w:pPr>
                        <w:rPr>
                          <w:rFonts w:cs="Arial"/>
                        </w:rPr>
                      </w:pPr>
                    </w:p>
                    <w:p w14:paraId="50569072" w14:textId="77777777" w:rsidR="00C12BA9" w:rsidRDefault="00C12BA9" w:rsidP="001A4B75">
                      <w:pPr>
                        <w:rPr>
                          <w:rFonts w:cs="Arial"/>
                        </w:rPr>
                      </w:pPr>
                    </w:p>
                    <w:p w14:paraId="23F0445A" w14:textId="77777777" w:rsidR="00C12BA9" w:rsidRDefault="00C12BA9" w:rsidP="001A4B75">
                      <w:pPr>
                        <w:rPr>
                          <w:rFonts w:cs="Arial"/>
                        </w:rPr>
                      </w:pPr>
                    </w:p>
                    <w:p w14:paraId="537AE97D" w14:textId="77777777" w:rsidR="00C12BA9" w:rsidRDefault="00C12BA9" w:rsidP="001A4B75">
                      <w:pPr>
                        <w:rPr>
                          <w:rFonts w:cs="Arial"/>
                        </w:rPr>
                      </w:pPr>
                    </w:p>
                    <w:p w14:paraId="2D5C547A" w14:textId="77777777" w:rsidR="00C12BA9" w:rsidRDefault="00C12BA9" w:rsidP="001A4B75">
                      <w:pPr>
                        <w:rPr>
                          <w:rFonts w:cs="Arial"/>
                        </w:rPr>
                      </w:pPr>
                    </w:p>
                    <w:p w14:paraId="4A218DA8" w14:textId="77777777" w:rsidR="00C12BA9" w:rsidRDefault="00C12BA9" w:rsidP="001A4B75">
                      <w:pPr>
                        <w:rPr>
                          <w:rFonts w:cs="Arial"/>
                        </w:rPr>
                      </w:pPr>
                    </w:p>
                    <w:p w14:paraId="04444EDC" w14:textId="77777777" w:rsidR="00C12BA9" w:rsidRDefault="00C12BA9" w:rsidP="001A4B75">
                      <w:pPr>
                        <w:rPr>
                          <w:rFonts w:cs="Arial"/>
                        </w:rPr>
                      </w:pPr>
                    </w:p>
                    <w:p w14:paraId="4B9205D1" w14:textId="77777777" w:rsidR="00C12BA9" w:rsidRDefault="00C12BA9" w:rsidP="001A4B75">
                      <w:pPr>
                        <w:rPr>
                          <w:rFonts w:cs="Arial"/>
                        </w:rPr>
                      </w:pPr>
                    </w:p>
                    <w:p w14:paraId="3BF61019" w14:textId="77777777" w:rsidR="00C12BA9" w:rsidRDefault="00C12BA9" w:rsidP="001A4B75">
                      <w:pPr>
                        <w:rPr>
                          <w:rFonts w:cs="Arial"/>
                        </w:rPr>
                      </w:pPr>
                    </w:p>
                    <w:p w14:paraId="69D45B82" w14:textId="77777777" w:rsidR="00C12BA9" w:rsidRDefault="00C12BA9" w:rsidP="001A4B75">
                      <w:pPr>
                        <w:rPr>
                          <w:rFonts w:cs="Arial"/>
                        </w:rPr>
                      </w:pPr>
                    </w:p>
                    <w:p w14:paraId="12C76E8F" w14:textId="77777777" w:rsidR="00C12BA9" w:rsidRDefault="00C12BA9" w:rsidP="001A4B75">
                      <w:pPr>
                        <w:rPr>
                          <w:rFonts w:cs="Arial"/>
                        </w:rPr>
                      </w:pPr>
                    </w:p>
                    <w:p w14:paraId="07E91FBF" w14:textId="77777777" w:rsidR="00C12BA9" w:rsidRDefault="00C12BA9" w:rsidP="001A4B75">
                      <w:pPr>
                        <w:rPr>
                          <w:rFonts w:cs="Arial"/>
                        </w:rPr>
                      </w:pPr>
                    </w:p>
                    <w:p w14:paraId="157393EB" w14:textId="77777777" w:rsidR="00C12BA9" w:rsidRDefault="00C12BA9" w:rsidP="001A4B75">
                      <w:pPr>
                        <w:rPr>
                          <w:rFonts w:cs="Arial"/>
                        </w:rPr>
                      </w:pPr>
                    </w:p>
                    <w:p w14:paraId="0DFE5453" w14:textId="77777777" w:rsidR="00C12BA9" w:rsidRDefault="00C12BA9" w:rsidP="001A4B75">
                      <w:pPr>
                        <w:rPr>
                          <w:rFonts w:cs="Arial"/>
                        </w:rPr>
                      </w:pPr>
                    </w:p>
                    <w:p w14:paraId="70F59F3C" w14:textId="77777777" w:rsidR="00C12BA9" w:rsidRDefault="00C12BA9" w:rsidP="001A4B75">
                      <w:pPr>
                        <w:rPr>
                          <w:rFonts w:cs="Arial"/>
                        </w:rPr>
                      </w:pPr>
                    </w:p>
                    <w:p w14:paraId="19EAABA6" w14:textId="77777777" w:rsidR="00C12BA9" w:rsidRDefault="00C12BA9" w:rsidP="001A4B75">
                      <w:pPr>
                        <w:rPr>
                          <w:rFonts w:cs="Arial"/>
                        </w:rPr>
                      </w:pPr>
                    </w:p>
                    <w:p w14:paraId="5AC7B3AE" w14:textId="77777777" w:rsidR="00C12BA9" w:rsidRDefault="00C12BA9" w:rsidP="001A4B75">
                      <w:pPr>
                        <w:rPr>
                          <w:rFonts w:cs="Arial"/>
                        </w:rPr>
                      </w:pPr>
                    </w:p>
                    <w:p w14:paraId="3A44F2C7" w14:textId="77777777" w:rsidR="00C12BA9" w:rsidRDefault="00C12BA9" w:rsidP="001A4B75">
                      <w:pPr>
                        <w:rPr>
                          <w:rFonts w:cs="Arial"/>
                        </w:rPr>
                      </w:pPr>
                    </w:p>
                    <w:p w14:paraId="02228A99" w14:textId="77777777" w:rsidR="00C12BA9" w:rsidRDefault="00C12BA9" w:rsidP="001A4B75">
                      <w:pPr>
                        <w:rPr>
                          <w:rFonts w:cs="Arial"/>
                        </w:rPr>
                      </w:pPr>
                    </w:p>
                    <w:p w14:paraId="022BBBF2" w14:textId="77777777" w:rsidR="00C12BA9" w:rsidRDefault="00C12BA9" w:rsidP="001A4B75">
                      <w:pPr>
                        <w:rPr>
                          <w:rFonts w:cs="Arial"/>
                        </w:rPr>
                      </w:pPr>
                    </w:p>
                    <w:p w14:paraId="62D5D468" w14:textId="77777777" w:rsidR="00C12BA9" w:rsidRDefault="00C12BA9" w:rsidP="001A4B75">
                      <w:pPr>
                        <w:rPr>
                          <w:rFonts w:cs="Arial"/>
                        </w:rPr>
                      </w:pPr>
                    </w:p>
                    <w:p w14:paraId="40429209" w14:textId="77777777" w:rsidR="00C12BA9" w:rsidRDefault="00C12BA9" w:rsidP="001A4B75">
                      <w:pPr>
                        <w:rPr>
                          <w:rFonts w:cs="Arial"/>
                        </w:rPr>
                      </w:pPr>
                    </w:p>
                    <w:p w14:paraId="54E949EC" w14:textId="77777777" w:rsidR="00C12BA9" w:rsidRDefault="00C12BA9" w:rsidP="001A4B75">
                      <w:pPr>
                        <w:rPr>
                          <w:rFonts w:cs="Arial"/>
                        </w:rPr>
                      </w:pPr>
                    </w:p>
                    <w:p w14:paraId="14C5B6BB" w14:textId="77777777" w:rsidR="00C12BA9" w:rsidRDefault="00C12BA9" w:rsidP="001A4B75">
                      <w:pPr>
                        <w:rPr>
                          <w:rFonts w:cs="Arial"/>
                        </w:rPr>
                      </w:pPr>
                    </w:p>
                    <w:p w14:paraId="7FFFEF28" w14:textId="77777777" w:rsidR="00C12BA9" w:rsidRDefault="00C12BA9" w:rsidP="001A4B75">
                      <w:pPr>
                        <w:rPr>
                          <w:rFonts w:cs="Arial"/>
                        </w:rPr>
                      </w:pPr>
                    </w:p>
                    <w:p w14:paraId="1886DFD3" w14:textId="77777777" w:rsidR="00C12BA9" w:rsidRDefault="00C12BA9" w:rsidP="001A4B75">
                      <w:pPr>
                        <w:rPr>
                          <w:rFonts w:cs="Arial"/>
                        </w:rPr>
                      </w:pPr>
                    </w:p>
                    <w:p w14:paraId="094552BC" w14:textId="77777777" w:rsidR="00C12BA9" w:rsidRDefault="00C12BA9" w:rsidP="001A4B75">
                      <w:pPr>
                        <w:rPr>
                          <w:rFonts w:cs="Arial"/>
                        </w:rPr>
                      </w:pPr>
                    </w:p>
                    <w:p w14:paraId="4383A8CC" w14:textId="77777777" w:rsidR="00C12BA9" w:rsidRDefault="00C12BA9" w:rsidP="001A4B75">
                      <w:pPr>
                        <w:rPr>
                          <w:rFonts w:cs="Arial"/>
                        </w:rPr>
                      </w:pPr>
                    </w:p>
                    <w:p w14:paraId="2CEF8449" w14:textId="77777777" w:rsidR="00C12BA9" w:rsidRDefault="00C12BA9" w:rsidP="001A4B75">
                      <w:pPr>
                        <w:rPr>
                          <w:rFonts w:cs="Arial"/>
                        </w:rPr>
                      </w:pPr>
                    </w:p>
                    <w:p w14:paraId="7BB2A6C1" w14:textId="77777777" w:rsidR="00C12BA9" w:rsidRDefault="00C12BA9" w:rsidP="001A4B75">
                      <w:pPr>
                        <w:rPr>
                          <w:rFonts w:cs="Arial"/>
                        </w:rPr>
                      </w:pPr>
                    </w:p>
                    <w:p w14:paraId="0FB429D6" w14:textId="77777777" w:rsidR="00C12BA9" w:rsidRDefault="00C12BA9" w:rsidP="001A4B75">
                      <w:pPr>
                        <w:rPr>
                          <w:rFonts w:cs="Arial"/>
                        </w:rPr>
                      </w:pPr>
                    </w:p>
                    <w:p w14:paraId="0DB5A3A1" w14:textId="77777777" w:rsidR="00C12BA9" w:rsidRDefault="00C12BA9" w:rsidP="001A4B75">
                      <w:pPr>
                        <w:rPr>
                          <w:rFonts w:cs="Arial"/>
                        </w:rPr>
                      </w:pPr>
                    </w:p>
                    <w:p w14:paraId="0C530366" w14:textId="77777777" w:rsidR="00C12BA9" w:rsidRDefault="00C12BA9" w:rsidP="001A4B75">
                      <w:pPr>
                        <w:rPr>
                          <w:rFonts w:cs="Arial"/>
                        </w:rPr>
                      </w:pPr>
                    </w:p>
                    <w:p w14:paraId="67B62476" w14:textId="77777777" w:rsidR="00C12BA9" w:rsidRDefault="00C12BA9" w:rsidP="001A4B75">
                      <w:pPr>
                        <w:rPr>
                          <w:rFonts w:cs="Arial"/>
                        </w:rPr>
                      </w:pPr>
                    </w:p>
                    <w:p w14:paraId="51A1BCDA" w14:textId="77777777" w:rsidR="00C12BA9" w:rsidRDefault="00C12BA9" w:rsidP="001A4B75">
                      <w:pPr>
                        <w:rPr>
                          <w:rFonts w:cs="Arial"/>
                        </w:rPr>
                      </w:pPr>
                    </w:p>
                    <w:p w14:paraId="44D6C5F2" w14:textId="77777777" w:rsidR="00C12BA9" w:rsidRDefault="00C12BA9" w:rsidP="001A4B75">
                      <w:pPr>
                        <w:rPr>
                          <w:rFonts w:cs="Arial"/>
                        </w:rPr>
                      </w:pPr>
                    </w:p>
                    <w:p w14:paraId="7E74AB14" w14:textId="77777777" w:rsidR="00C12BA9" w:rsidRDefault="00C12BA9" w:rsidP="001A4B75">
                      <w:pPr>
                        <w:rPr>
                          <w:rFonts w:cs="Arial"/>
                        </w:rPr>
                      </w:pPr>
                    </w:p>
                    <w:p w14:paraId="5CD41A1F" w14:textId="77777777" w:rsidR="00C12BA9" w:rsidRDefault="00C12BA9" w:rsidP="001A4B75">
                      <w:pPr>
                        <w:rPr>
                          <w:rFonts w:cs="Arial"/>
                        </w:rPr>
                      </w:pPr>
                    </w:p>
                    <w:p w14:paraId="4FFAFAD7" w14:textId="77777777" w:rsidR="00C12BA9" w:rsidRDefault="00C12BA9" w:rsidP="001A4B75">
                      <w:pPr>
                        <w:rPr>
                          <w:rFonts w:cs="Arial"/>
                        </w:rPr>
                      </w:pPr>
                    </w:p>
                    <w:p w14:paraId="6A75F34D" w14:textId="77777777" w:rsidR="00C12BA9" w:rsidRDefault="00C12BA9" w:rsidP="001A4B75">
                      <w:pPr>
                        <w:rPr>
                          <w:rFonts w:cs="Arial"/>
                        </w:rPr>
                      </w:pPr>
                    </w:p>
                    <w:p w14:paraId="4A03D213" w14:textId="77777777" w:rsidR="00C12BA9" w:rsidRDefault="00C12BA9" w:rsidP="001A4B75">
                      <w:pPr>
                        <w:rPr>
                          <w:rFonts w:cs="Arial"/>
                        </w:rPr>
                      </w:pPr>
                    </w:p>
                    <w:p w14:paraId="0F9EFB79" w14:textId="77777777" w:rsidR="00C12BA9" w:rsidRDefault="00C12BA9" w:rsidP="001A4B75">
                      <w:pPr>
                        <w:rPr>
                          <w:rFonts w:cs="Arial"/>
                        </w:rPr>
                      </w:pPr>
                    </w:p>
                    <w:p w14:paraId="6121F8E4" w14:textId="77777777" w:rsidR="00C12BA9" w:rsidRDefault="00C12BA9" w:rsidP="001A4B75">
                      <w:pPr>
                        <w:rPr>
                          <w:rFonts w:cs="Arial"/>
                        </w:rPr>
                      </w:pPr>
                    </w:p>
                    <w:p w14:paraId="6F563BE9" w14:textId="77777777" w:rsidR="00C12BA9" w:rsidRDefault="00C12BA9" w:rsidP="001A4B75">
                      <w:pPr>
                        <w:rPr>
                          <w:rFonts w:cs="Arial"/>
                        </w:rPr>
                      </w:pPr>
                    </w:p>
                    <w:p w14:paraId="5A4547DD" w14:textId="77777777" w:rsidR="00C12BA9" w:rsidRDefault="00C12BA9" w:rsidP="001A4B75">
                      <w:pPr>
                        <w:rPr>
                          <w:rFonts w:cs="Arial"/>
                        </w:rPr>
                      </w:pPr>
                    </w:p>
                    <w:p w14:paraId="2EE2CA9E" w14:textId="77777777" w:rsidR="00C12BA9" w:rsidRDefault="00C12BA9" w:rsidP="001A4B75">
                      <w:pPr>
                        <w:rPr>
                          <w:rFonts w:cs="Arial"/>
                        </w:rPr>
                      </w:pPr>
                    </w:p>
                    <w:p w14:paraId="4D83E75D" w14:textId="77777777" w:rsidR="00C12BA9" w:rsidRDefault="00C12BA9" w:rsidP="001A4B75">
                      <w:pPr>
                        <w:rPr>
                          <w:rFonts w:cs="Arial"/>
                        </w:rPr>
                      </w:pPr>
                    </w:p>
                    <w:p w14:paraId="584FBE10" w14:textId="77777777" w:rsidR="00C12BA9" w:rsidRDefault="00C12BA9" w:rsidP="001A4B75">
                      <w:pPr>
                        <w:rPr>
                          <w:rFonts w:cs="Arial"/>
                        </w:rPr>
                      </w:pPr>
                    </w:p>
                    <w:p w14:paraId="063B5F81" w14:textId="77777777" w:rsidR="00C12BA9" w:rsidRDefault="00C12BA9" w:rsidP="001A4B75">
                      <w:pPr>
                        <w:rPr>
                          <w:rFonts w:cs="Arial"/>
                        </w:rPr>
                      </w:pPr>
                    </w:p>
                    <w:p w14:paraId="2ECB9CB9" w14:textId="77777777" w:rsidR="00C12BA9" w:rsidRDefault="00C12BA9" w:rsidP="001A4B75">
                      <w:pPr>
                        <w:rPr>
                          <w:rFonts w:cs="Arial"/>
                        </w:rPr>
                      </w:pPr>
                    </w:p>
                    <w:p w14:paraId="54483C46" w14:textId="77777777" w:rsidR="00C12BA9" w:rsidRDefault="00C12BA9" w:rsidP="001A4B75">
                      <w:pPr>
                        <w:rPr>
                          <w:rFonts w:cs="Arial"/>
                        </w:rPr>
                      </w:pPr>
                    </w:p>
                    <w:p w14:paraId="723D25D0" w14:textId="77777777" w:rsidR="00C12BA9" w:rsidRDefault="00C12BA9" w:rsidP="001A4B75">
                      <w:pPr>
                        <w:rPr>
                          <w:rFonts w:cs="Arial"/>
                        </w:rPr>
                      </w:pPr>
                    </w:p>
                    <w:p w14:paraId="2EE09B58" w14:textId="77777777" w:rsidR="00C12BA9" w:rsidRDefault="00C12BA9" w:rsidP="001A4B75">
                      <w:pPr>
                        <w:rPr>
                          <w:rFonts w:cs="Arial"/>
                        </w:rPr>
                      </w:pPr>
                    </w:p>
                    <w:p w14:paraId="79B43F54" w14:textId="77777777" w:rsidR="00C12BA9" w:rsidRDefault="00C12BA9" w:rsidP="001A4B75">
                      <w:pPr>
                        <w:rPr>
                          <w:rFonts w:cs="Arial"/>
                        </w:rPr>
                      </w:pPr>
                    </w:p>
                    <w:p w14:paraId="12EE7AD8" w14:textId="77777777" w:rsidR="00C12BA9" w:rsidRDefault="00C12BA9" w:rsidP="001A4B75">
                      <w:pPr>
                        <w:rPr>
                          <w:rFonts w:cs="Arial"/>
                        </w:rPr>
                      </w:pPr>
                    </w:p>
                    <w:p w14:paraId="61EB77B9" w14:textId="77777777" w:rsidR="00C12BA9" w:rsidRDefault="00C12BA9" w:rsidP="001A4B75">
                      <w:pPr>
                        <w:rPr>
                          <w:rFonts w:cs="Arial"/>
                        </w:rPr>
                      </w:pPr>
                    </w:p>
                    <w:p w14:paraId="215CEA72" w14:textId="77777777" w:rsidR="00C12BA9" w:rsidRDefault="00C12BA9" w:rsidP="001A4B75">
                      <w:pPr>
                        <w:rPr>
                          <w:rFonts w:cs="Arial"/>
                        </w:rPr>
                      </w:pPr>
                    </w:p>
                    <w:p w14:paraId="049AE305" w14:textId="77777777" w:rsidR="00C12BA9" w:rsidRDefault="00C12BA9" w:rsidP="001A4B75">
                      <w:pPr>
                        <w:rPr>
                          <w:rFonts w:cs="Arial"/>
                        </w:rPr>
                      </w:pPr>
                    </w:p>
                    <w:p w14:paraId="4503F4DB" w14:textId="77777777" w:rsidR="00C12BA9" w:rsidRDefault="00C12BA9" w:rsidP="001A4B75">
                      <w:pPr>
                        <w:rPr>
                          <w:rFonts w:cs="Arial"/>
                        </w:rPr>
                      </w:pPr>
                    </w:p>
                    <w:p w14:paraId="43D55EAF" w14:textId="77777777" w:rsidR="00C12BA9" w:rsidRDefault="00C12BA9" w:rsidP="001A4B75">
                      <w:pPr>
                        <w:rPr>
                          <w:rFonts w:cs="Arial"/>
                        </w:rPr>
                      </w:pPr>
                    </w:p>
                    <w:p w14:paraId="6B9E3357" w14:textId="77777777" w:rsidR="00C12BA9" w:rsidRDefault="00C12BA9" w:rsidP="001A4B75">
                      <w:pPr>
                        <w:rPr>
                          <w:rFonts w:cs="Arial"/>
                        </w:rPr>
                      </w:pPr>
                    </w:p>
                    <w:p w14:paraId="2F2493A8" w14:textId="77777777" w:rsidR="00C12BA9" w:rsidRDefault="00C12BA9" w:rsidP="001A4B75">
                      <w:pPr>
                        <w:rPr>
                          <w:rFonts w:cs="Arial"/>
                        </w:rPr>
                      </w:pPr>
                    </w:p>
                    <w:p w14:paraId="29416209" w14:textId="77777777" w:rsidR="00C12BA9" w:rsidRDefault="00C12BA9" w:rsidP="001A4B75">
                      <w:pPr>
                        <w:rPr>
                          <w:rFonts w:cs="Arial"/>
                        </w:rPr>
                      </w:pPr>
                    </w:p>
                    <w:p w14:paraId="4C5AAA1E" w14:textId="77777777" w:rsidR="00C12BA9" w:rsidRDefault="00C12BA9" w:rsidP="001A4B75">
                      <w:pPr>
                        <w:rPr>
                          <w:rFonts w:cs="Arial"/>
                        </w:rPr>
                      </w:pPr>
                    </w:p>
                    <w:p w14:paraId="4D3D193D" w14:textId="77777777" w:rsidR="00C12BA9" w:rsidRDefault="00C12BA9" w:rsidP="001A4B75">
                      <w:pPr>
                        <w:rPr>
                          <w:rFonts w:cs="Arial"/>
                        </w:rPr>
                      </w:pPr>
                    </w:p>
                    <w:p w14:paraId="3BFE18EB" w14:textId="77777777" w:rsidR="00C12BA9" w:rsidRDefault="00C12BA9" w:rsidP="001A4B75">
                      <w:pPr>
                        <w:rPr>
                          <w:rFonts w:cs="Arial"/>
                        </w:rPr>
                      </w:pPr>
                    </w:p>
                    <w:p w14:paraId="1E0ECE75" w14:textId="77777777" w:rsidR="00C12BA9" w:rsidRDefault="00C12BA9" w:rsidP="001A4B75">
                      <w:pPr>
                        <w:rPr>
                          <w:rFonts w:cs="Arial"/>
                        </w:rPr>
                      </w:pPr>
                    </w:p>
                    <w:p w14:paraId="3913253D" w14:textId="77777777" w:rsidR="00C12BA9" w:rsidRDefault="00C12BA9" w:rsidP="001A4B75">
                      <w:pPr>
                        <w:rPr>
                          <w:rFonts w:cs="Arial"/>
                        </w:rPr>
                      </w:pPr>
                    </w:p>
                    <w:p w14:paraId="2E885A9F" w14:textId="77777777" w:rsidR="00C12BA9" w:rsidRDefault="00C12BA9" w:rsidP="001A4B75">
                      <w:pPr>
                        <w:rPr>
                          <w:rFonts w:cs="Arial"/>
                        </w:rPr>
                      </w:pPr>
                    </w:p>
                    <w:p w14:paraId="400947D9" w14:textId="77777777" w:rsidR="00C12BA9" w:rsidRDefault="00C12BA9" w:rsidP="001A4B75">
                      <w:pPr>
                        <w:rPr>
                          <w:rFonts w:cs="Arial"/>
                        </w:rPr>
                      </w:pPr>
                    </w:p>
                    <w:p w14:paraId="3F16319D" w14:textId="77777777" w:rsidR="00C12BA9" w:rsidRDefault="00C12BA9" w:rsidP="001A4B75">
                      <w:pPr>
                        <w:rPr>
                          <w:rFonts w:cs="Arial"/>
                        </w:rPr>
                      </w:pPr>
                    </w:p>
                    <w:p w14:paraId="517A2F72" w14:textId="77777777" w:rsidR="00C12BA9" w:rsidRDefault="00C12BA9" w:rsidP="001A4B75">
                      <w:pPr>
                        <w:rPr>
                          <w:rFonts w:cs="Arial"/>
                        </w:rPr>
                      </w:pPr>
                    </w:p>
                    <w:p w14:paraId="577B1954" w14:textId="77777777" w:rsidR="00C12BA9" w:rsidRDefault="00C12BA9" w:rsidP="001A4B75">
                      <w:pPr>
                        <w:rPr>
                          <w:rFonts w:cs="Arial"/>
                        </w:rPr>
                      </w:pPr>
                    </w:p>
                    <w:p w14:paraId="2887A174" w14:textId="77777777" w:rsidR="00C12BA9" w:rsidRDefault="00C12BA9" w:rsidP="001A4B75">
                      <w:pPr>
                        <w:rPr>
                          <w:rFonts w:cs="Arial"/>
                        </w:rPr>
                      </w:pPr>
                    </w:p>
                    <w:p w14:paraId="7649B53B" w14:textId="77777777" w:rsidR="00C12BA9" w:rsidRDefault="00C12BA9" w:rsidP="001A4B75">
                      <w:pPr>
                        <w:rPr>
                          <w:rFonts w:cs="Arial"/>
                        </w:rPr>
                      </w:pPr>
                    </w:p>
                    <w:p w14:paraId="04BA8D53" w14:textId="77777777" w:rsidR="00C12BA9" w:rsidRDefault="00C12BA9" w:rsidP="001A4B75">
                      <w:pPr>
                        <w:rPr>
                          <w:rFonts w:cs="Arial"/>
                        </w:rPr>
                      </w:pPr>
                    </w:p>
                    <w:p w14:paraId="03CC6A6B" w14:textId="77777777" w:rsidR="00C12BA9" w:rsidRDefault="00C12BA9" w:rsidP="001A4B75">
                      <w:pPr>
                        <w:rPr>
                          <w:rFonts w:cs="Arial"/>
                        </w:rPr>
                      </w:pPr>
                    </w:p>
                    <w:p w14:paraId="541B465D" w14:textId="77777777" w:rsidR="00C12BA9" w:rsidRDefault="00C12BA9" w:rsidP="001A4B75">
                      <w:pPr>
                        <w:rPr>
                          <w:rFonts w:cs="Arial"/>
                        </w:rPr>
                      </w:pPr>
                    </w:p>
                    <w:p w14:paraId="3567402B" w14:textId="77777777" w:rsidR="00C12BA9" w:rsidRDefault="00C12BA9" w:rsidP="001A4B75">
                      <w:pPr>
                        <w:rPr>
                          <w:rFonts w:cs="Arial"/>
                        </w:rPr>
                      </w:pPr>
                    </w:p>
                    <w:p w14:paraId="5515780D" w14:textId="77777777" w:rsidR="00C12BA9" w:rsidRDefault="00C12BA9" w:rsidP="001A4B75">
                      <w:pPr>
                        <w:rPr>
                          <w:rFonts w:cs="Arial"/>
                        </w:rPr>
                      </w:pPr>
                    </w:p>
                    <w:p w14:paraId="33AB8109" w14:textId="77777777" w:rsidR="00C12BA9" w:rsidRDefault="00C12BA9" w:rsidP="001A4B75">
                      <w:pPr>
                        <w:rPr>
                          <w:rFonts w:cs="Arial"/>
                        </w:rPr>
                      </w:pPr>
                    </w:p>
                    <w:p w14:paraId="558208D7" w14:textId="77777777" w:rsidR="00C12BA9" w:rsidRDefault="00C12BA9" w:rsidP="001A4B75">
                      <w:pPr>
                        <w:rPr>
                          <w:rFonts w:cs="Arial"/>
                        </w:rPr>
                      </w:pPr>
                    </w:p>
                    <w:p w14:paraId="789A0063" w14:textId="77777777" w:rsidR="00C12BA9" w:rsidRDefault="00C12BA9" w:rsidP="001A4B75">
                      <w:pPr>
                        <w:rPr>
                          <w:rFonts w:cs="Arial"/>
                        </w:rPr>
                      </w:pPr>
                    </w:p>
                    <w:p w14:paraId="470DBF77" w14:textId="77777777" w:rsidR="00C12BA9" w:rsidRDefault="00C12BA9" w:rsidP="001A4B75">
                      <w:pPr>
                        <w:rPr>
                          <w:rFonts w:cs="Arial"/>
                        </w:rPr>
                      </w:pPr>
                    </w:p>
                    <w:p w14:paraId="7577087A" w14:textId="77777777" w:rsidR="00C12BA9" w:rsidRDefault="00C12BA9" w:rsidP="001A4B75">
                      <w:pPr>
                        <w:rPr>
                          <w:rFonts w:cs="Arial"/>
                        </w:rPr>
                      </w:pPr>
                    </w:p>
                    <w:p w14:paraId="728D1EC3" w14:textId="77777777" w:rsidR="00C12BA9" w:rsidRDefault="00C12BA9" w:rsidP="001A4B75">
                      <w:pPr>
                        <w:rPr>
                          <w:rFonts w:cs="Arial"/>
                        </w:rPr>
                      </w:pPr>
                    </w:p>
                    <w:p w14:paraId="2AE21527" w14:textId="77777777" w:rsidR="00C12BA9" w:rsidRDefault="00C12BA9" w:rsidP="001A4B75">
                      <w:pPr>
                        <w:rPr>
                          <w:rFonts w:cs="Arial"/>
                        </w:rPr>
                      </w:pPr>
                    </w:p>
                    <w:p w14:paraId="3E524BD0" w14:textId="77777777" w:rsidR="00C12BA9" w:rsidRDefault="00C12BA9" w:rsidP="001A4B75">
                      <w:pPr>
                        <w:rPr>
                          <w:rFonts w:cs="Arial"/>
                        </w:rPr>
                      </w:pPr>
                    </w:p>
                    <w:p w14:paraId="763351D0" w14:textId="77777777" w:rsidR="00C12BA9" w:rsidRDefault="00C12BA9" w:rsidP="001A4B75">
                      <w:pPr>
                        <w:rPr>
                          <w:rFonts w:cs="Arial"/>
                        </w:rPr>
                      </w:pPr>
                    </w:p>
                    <w:p w14:paraId="29D67DF1" w14:textId="77777777" w:rsidR="00C12BA9" w:rsidRDefault="00C12BA9" w:rsidP="001A4B75">
                      <w:pPr>
                        <w:rPr>
                          <w:rFonts w:cs="Arial"/>
                        </w:rPr>
                      </w:pPr>
                    </w:p>
                    <w:p w14:paraId="24AA5740" w14:textId="77777777" w:rsidR="00C12BA9" w:rsidRDefault="00C12BA9" w:rsidP="001A4B75">
                      <w:pPr>
                        <w:rPr>
                          <w:rFonts w:cs="Arial"/>
                        </w:rPr>
                      </w:pPr>
                    </w:p>
                    <w:p w14:paraId="35E1FDC7" w14:textId="77777777" w:rsidR="00C12BA9" w:rsidRDefault="00C12BA9" w:rsidP="001A4B75">
                      <w:pPr>
                        <w:rPr>
                          <w:rFonts w:cs="Arial"/>
                        </w:rPr>
                      </w:pPr>
                    </w:p>
                    <w:p w14:paraId="39D198BB" w14:textId="77777777" w:rsidR="00C12BA9" w:rsidRDefault="00C12BA9" w:rsidP="001A4B75">
                      <w:pPr>
                        <w:rPr>
                          <w:rFonts w:cs="Arial"/>
                        </w:rPr>
                      </w:pPr>
                    </w:p>
                    <w:p w14:paraId="38DD04D1" w14:textId="77777777" w:rsidR="00C12BA9" w:rsidRDefault="00C12BA9" w:rsidP="001A4B75">
                      <w:pPr>
                        <w:rPr>
                          <w:rFonts w:cs="Arial"/>
                        </w:rPr>
                      </w:pPr>
                    </w:p>
                    <w:p w14:paraId="120E9953" w14:textId="77777777" w:rsidR="00C12BA9" w:rsidRDefault="00C12BA9" w:rsidP="001A4B75">
                      <w:pPr>
                        <w:rPr>
                          <w:rFonts w:cs="Arial"/>
                        </w:rPr>
                      </w:pPr>
                    </w:p>
                    <w:p w14:paraId="551CBEFF" w14:textId="77777777" w:rsidR="00C12BA9" w:rsidRDefault="00C12BA9" w:rsidP="001A4B75">
                      <w:pPr>
                        <w:rPr>
                          <w:rFonts w:cs="Arial"/>
                        </w:rPr>
                      </w:pPr>
                    </w:p>
                    <w:p w14:paraId="4AD81F2B" w14:textId="77777777" w:rsidR="00C12BA9" w:rsidRDefault="00C12BA9" w:rsidP="001A4B75">
                      <w:pPr>
                        <w:rPr>
                          <w:rFonts w:cs="Arial"/>
                        </w:rPr>
                      </w:pPr>
                    </w:p>
                    <w:p w14:paraId="603088FD" w14:textId="77777777" w:rsidR="00C12BA9" w:rsidRDefault="00C12BA9" w:rsidP="001A4B75">
                      <w:pPr>
                        <w:rPr>
                          <w:rFonts w:cs="Arial"/>
                        </w:rPr>
                      </w:pPr>
                    </w:p>
                    <w:p w14:paraId="41043FFB" w14:textId="77777777" w:rsidR="00C12BA9" w:rsidRDefault="00C12BA9" w:rsidP="001A4B75">
                      <w:pPr>
                        <w:rPr>
                          <w:rFonts w:cs="Arial"/>
                        </w:rPr>
                      </w:pPr>
                    </w:p>
                    <w:p w14:paraId="5B175381" w14:textId="77777777" w:rsidR="00C12BA9" w:rsidRDefault="00C12BA9" w:rsidP="001A4B75">
                      <w:pPr>
                        <w:rPr>
                          <w:rFonts w:cs="Arial"/>
                        </w:rPr>
                      </w:pPr>
                    </w:p>
                    <w:p w14:paraId="28EB551B" w14:textId="77777777" w:rsidR="00C12BA9" w:rsidRDefault="00C12BA9" w:rsidP="001A4B75">
                      <w:pPr>
                        <w:rPr>
                          <w:rFonts w:cs="Arial"/>
                        </w:rPr>
                      </w:pPr>
                    </w:p>
                    <w:p w14:paraId="672CAD18" w14:textId="77777777" w:rsidR="00C12BA9" w:rsidRDefault="00C12BA9" w:rsidP="001A4B75">
                      <w:pPr>
                        <w:rPr>
                          <w:rFonts w:cs="Arial"/>
                        </w:rPr>
                      </w:pPr>
                    </w:p>
                    <w:p w14:paraId="37F96C14" w14:textId="77777777" w:rsidR="00C12BA9" w:rsidRDefault="00C12BA9" w:rsidP="001A4B75">
                      <w:pPr>
                        <w:rPr>
                          <w:rFonts w:cs="Arial"/>
                        </w:rPr>
                      </w:pPr>
                    </w:p>
                    <w:p w14:paraId="76B4067E" w14:textId="77777777" w:rsidR="00C12BA9" w:rsidRDefault="00C12BA9" w:rsidP="001A4B75">
                      <w:pPr>
                        <w:rPr>
                          <w:rFonts w:cs="Arial"/>
                        </w:rPr>
                      </w:pPr>
                    </w:p>
                    <w:p w14:paraId="7369F7B2" w14:textId="77777777" w:rsidR="00C12BA9" w:rsidRDefault="00C12BA9" w:rsidP="001A4B75">
                      <w:pPr>
                        <w:rPr>
                          <w:rFonts w:cs="Arial"/>
                        </w:rPr>
                      </w:pPr>
                    </w:p>
                    <w:p w14:paraId="43506578" w14:textId="77777777" w:rsidR="00C12BA9" w:rsidRDefault="00C12BA9" w:rsidP="001A4B75">
                      <w:pPr>
                        <w:rPr>
                          <w:rFonts w:cs="Arial"/>
                        </w:rPr>
                      </w:pPr>
                    </w:p>
                    <w:p w14:paraId="7E518588" w14:textId="77777777" w:rsidR="00C12BA9" w:rsidRDefault="00C12BA9" w:rsidP="001A4B75">
                      <w:pPr>
                        <w:rPr>
                          <w:rFonts w:cs="Arial"/>
                        </w:rPr>
                      </w:pPr>
                    </w:p>
                    <w:p w14:paraId="187CA38D" w14:textId="77777777" w:rsidR="00C12BA9" w:rsidRDefault="00C12BA9" w:rsidP="001A4B75">
                      <w:pPr>
                        <w:rPr>
                          <w:rFonts w:cs="Arial"/>
                        </w:rPr>
                      </w:pPr>
                    </w:p>
                    <w:p w14:paraId="009B167E" w14:textId="77777777" w:rsidR="00C12BA9" w:rsidRDefault="00C12BA9" w:rsidP="001A4B75">
                      <w:pPr>
                        <w:rPr>
                          <w:rFonts w:cs="Arial"/>
                        </w:rPr>
                      </w:pPr>
                    </w:p>
                    <w:p w14:paraId="58BA9113" w14:textId="77777777" w:rsidR="00C12BA9" w:rsidRDefault="00C12BA9" w:rsidP="001A4B75">
                      <w:pPr>
                        <w:rPr>
                          <w:rFonts w:cs="Arial"/>
                        </w:rPr>
                      </w:pPr>
                    </w:p>
                    <w:p w14:paraId="085C73AD" w14:textId="77777777" w:rsidR="00C12BA9" w:rsidRDefault="00C12BA9" w:rsidP="001A4B75">
                      <w:pPr>
                        <w:rPr>
                          <w:rFonts w:cs="Arial"/>
                        </w:rPr>
                      </w:pPr>
                    </w:p>
                    <w:p w14:paraId="5DCE76C2" w14:textId="77777777" w:rsidR="00C12BA9" w:rsidRDefault="00C12BA9" w:rsidP="001A4B75">
                      <w:pPr>
                        <w:rPr>
                          <w:rFonts w:cs="Arial"/>
                        </w:rPr>
                      </w:pPr>
                    </w:p>
                    <w:p w14:paraId="54AED22F" w14:textId="77777777" w:rsidR="00C12BA9" w:rsidRDefault="00C12BA9" w:rsidP="001A4B75">
                      <w:pPr>
                        <w:rPr>
                          <w:rFonts w:cs="Arial"/>
                        </w:rPr>
                      </w:pPr>
                    </w:p>
                    <w:p w14:paraId="51C22985" w14:textId="77777777" w:rsidR="00C12BA9" w:rsidRDefault="00C12BA9" w:rsidP="001A4B75">
                      <w:pPr>
                        <w:rPr>
                          <w:rFonts w:cs="Arial"/>
                        </w:rPr>
                      </w:pPr>
                    </w:p>
                    <w:p w14:paraId="20BFA1FE" w14:textId="77777777" w:rsidR="00C12BA9" w:rsidRDefault="00C12BA9" w:rsidP="001A4B75">
                      <w:pPr>
                        <w:rPr>
                          <w:rFonts w:cs="Arial"/>
                        </w:rPr>
                      </w:pPr>
                    </w:p>
                    <w:p w14:paraId="72B65C78" w14:textId="77777777" w:rsidR="00C12BA9" w:rsidRDefault="00C12BA9" w:rsidP="001A4B75">
                      <w:pPr>
                        <w:rPr>
                          <w:rFonts w:cs="Arial"/>
                        </w:rPr>
                      </w:pPr>
                    </w:p>
                    <w:p w14:paraId="59066792" w14:textId="77777777" w:rsidR="00C12BA9" w:rsidRDefault="00C12BA9" w:rsidP="001A4B75">
                      <w:pPr>
                        <w:rPr>
                          <w:rFonts w:cs="Arial"/>
                        </w:rPr>
                      </w:pPr>
                    </w:p>
                    <w:p w14:paraId="65C02F2B" w14:textId="77777777" w:rsidR="00C12BA9" w:rsidRDefault="00C12BA9" w:rsidP="001A4B75">
                      <w:pPr>
                        <w:rPr>
                          <w:rFonts w:cs="Arial"/>
                        </w:rPr>
                      </w:pPr>
                    </w:p>
                    <w:p w14:paraId="18DE6A60" w14:textId="77777777" w:rsidR="00C12BA9" w:rsidRDefault="00C12BA9" w:rsidP="001A4B75">
                      <w:pPr>
                        <w:rPr>
                          <w:rFonts w:cs="Arial"/>
                        </w:rPr>
                      </w:pPr>
                    </w:p>
                    <w:p w14:paraId="27A3B1FA" w14:textId="77777777" w:rsidR="00C12BA9" w:rsidRDefault="00C12BA9" w:rsidP="001A4B75">
                      <w:pPr>
                        <w:rPr>
                          <w:rFonts w:cs="Arial"/>
                        </w:rPr>
                      </w:pPr>
                    </w:p>
                    <w:p w14:paraId="4DEF9A23" w14:textId="77777777" w:rsidR="00C12BA9" w:rsidRDefault="00C12BA9" w:rsidP="001A4B75">
                      <w:pPr>
                        <w:rPr>
                          <w:rFonts w:cs="Arial"/>
                        </w:rPr>
                      </w:pPr>
                    </w:p>
                    <w:p w14:paraId="7BF91424" w14:textId="77777777" w:rsidR="00C12BA9" w:rsidRDefault="00C12BA9" w:rsidP="001A4B75">
                      <w:pPr>
                        <w:rPr>
                          <w:rFonts w:cs="Arial"/>
                        </w:rPr>
                      </w:pPr>
                    </w:p>
                    <w:p w14:paraId="1D86AAB5" w14:textId="77777777" w:rsidR="00C12BA9" w:rsidRDefault="00C12BA9" w:rsidP="001A4B75">
                      <w:pPr>
                        <w:rPr>
                          <w:rFonts w:cs="Arial"/>
                        </w:rPr>
                      </w:pPr>
                    </w:p>
                    <w:p w14:paraId="524F9E85" w14:textId="77777777" w:rsidR="00C12BA9" w:rsidRDefault="00C12BA9" w:rsidP="001A4B75">
                      <w:pPr>
                        <w:rPr>
                          <w:rFonts w:cs="Arial"/>
                        </w:rPr>
                      </w:pPr>
                    </w:p>
                    <w:p w14:paraId="53813A11" w14:textId="77777777" w:rsidR="00C12BA9" w:rsidRDefault="00C12BA9" w:rsidP="001A4B75">
                      <w:pPr>
                        <w:rPr>
                          <w:rFonts w:cs="Arial"/>
                        </w:rPr>
                      </w:pPr>
                    </w:p>
                    <w:p w14:paraId="1F9D91A5" w14:textId="77777777" w:rsidR="00C12BA9" w:rsidRDefault="00C12BA9" w:rsidP="001A4B75">
                      <w:pPr>
                        <w:rPr>
                          <w:rFonts w:cs="Arial"/>
                        </w:rPr>
                      </w:pPr>
                    </w:p>
                    <w:p w14:paraId="7AE916E4" w14:textId="77777777" w:rsidR="00C12BA9" w:rsidRDefault="00C12BA9" w:rsidP="001A4B75">
                      <w:pPr>
                        <w:rPr>
                          <w:rFonts w:cs="Arial"/>
                        </w:rPr>
                      </w:pPr>
                    </w:p>
                    <w:p w14:paraId="5B20329F" w14:textId="77777777" w:rsidR="00C12BA9" w:rsidRDefault="00C12BA9" w:rsidP="001A4B75">
                      <w:pPr>
                        <w:rPr>
                          <w:rFonts w:cs="Arial"/>
                        </w:rPr>
                      </w:pPr>
                    </w:p>
                    <w:p w14:paraId="7D42D919" w14:textId="77777777" w:rsidR="00C12BA9" w:rsidRDefault="00C12BA9" w:rsidP="001A4B75">
                      <w:pPr>
                        <w:rPr>
                          <w:rFonts w:cs="Arial"/>
                        </w:rPr>
                      </w:pPr>
                    </w:p>
                    <w:p w14:paraId="088F7E09" w14:textId="77777777" w:rsidR="00C12BA9" w:rsidRDefault="00C12BA9" w:rsidP="001A4B75">
                      <w:pPr>
                        <w:rPr>
                          <w:rFonts w:cs="Arial"/>
                        </w:rPr>
                      </w:pPr>
                    </w:p>
                    <w:p w14:paraId="03E2CCC1" w14:textId="77777777" w:rsidR="00C12BA9" w:rsidRDefault="00C12BA9" w:rsidP="001A4B75">
                      <w:pPr>
                        <w:rPr>
                          <w:rFonts w:cs="Arial"/>
                        </w:rPr>
                      </w:pPr>
                    </w:p>
                    <w:p w14:paraId="2ED5C568" w14:textId="77777777" w:rsidR="00C12BA9" w:rsidRDefault="00C12BA9" w:rsidP="001A4B75">
                      <w:pPr>
                        <w:rPr>
                          <w:rFonts w:cs="Arial"/>
                        </w:rPr>
                      </w:pPr>
                    </w:p>
                    <w:p w14:paraId="5A02F096" w14:textId="77777777" w:rsidR="00C12BA9" w:rsidRDefault="00C12BA9" w:rsidP="001A4B75">
                      <w:pPr>
                        <w:rPr>
                          <w:rFonts w:cs="Arial"/>
                        </w:rPr>
                      </w:pPr>
                    </w:p>
                    <w:p w14:paraId="3DD4811C" w14:textId="77777777" w:rsidR="00C12BA9" w:rsidRDefault="00C12BA9" w:rsidP="001A4B75">
                      <w:pPr>
                        <w:rPr>
                          <w:rFonts w:cs="Arial"/>
                        </w:rPr>
                      </w:pPr>
                    </w:p>
                    <w:p w14:paraId="1C69E81D" w14:textId="77777777" w:rsidR="00C12BA9" w:rsidRDefault="00C12BA9" w:rsidP="001A4B75">
                      <w:pPr>
                        <w:rPr>
                          <w:rFonts w:cs="Arial"/>
                        </w:rPr>
                      </w:pPr>
                    </w:p>
                    <w:p w14:paraId="25FA6B51" w14:textId="77777777" w:rsidR="00C12BA9" w:rsidRDefault="00C12BA9" w:rsidP="001A4B75">
                      <w:pPr>
                        <w:rPr>
                          <w:rFonts w:cs="Arial"/>
                        </w:rPr>
                      </w:pPr>
                    </w:p>
                    <w:p w14:paraId="12F3C08B" w14:textId="77777777" w:rsidR="00C12BA9" w:rsidRDefault="00C12BA9" w:rsidP="001A4B75">
                      <w:pPr>
                        <w:rPr>
                          <w:rFonts w:cs="Arial"/>
                        </w:rPr>
                      </w:pPr>
                    </w:p>
                    <w:p w14:paraId="2C2E5E3A" w14:textId="77777777" w:rsidR="00C12BA9" w:rsidRDefault="00C12BA9" w:rsidP="001A4B75">
                      <w:pPr>
                        <w:rPr>
                          <w:rFonts w:cs="Arial"/>
                        </w:rPr>
                      </w:pPr>
                    </w:p>
                    <w:p w14:paraId="09E1A6B9" w14:textId="77777777" w:rsidR="00C12BA9" w:rsidRDefault="00C12BA9" w:rsidP="001A4B75">
                      <w:pPr>
                        <w:rPr>
                          <w:rFonts w:cs="Arial"/>
                        </w:rPr>
                      </w:pPr>
                    </w:p>
                    <w:p w14:paraId="30C5BDE8" w14:textId="77777777" w:rsidR="00C12BA9" w:rsidRDefault="00C12BA9" w:rsidP="001A4B75">
                      <w:pPr>
                        <w:rPr>
                          <w:rFonts w:cs="Arial"/>
                        </w:rPr>
                      </w:pPr>
                    </w:p>
                    <w:p w14:paraId="2D1337B0" w14:textId="77777777" w:rsidR="00C12BA9" w:rsidRDefault="00C12BA9" w:rsidP="001A4B75">
                      <w:pPr>
                        <w:rPr>
                          <w:rFonts w:cs="Arial"/>
                        </w:rPr>
                      </w:pPr>
                    </w:p>
                    <w:p w14:paraId="554C1C93" w14:textId="77777777" w:rsidR="00C12BA9" w:rsidRDefault="00C12BA9" w:rsidP="001A4B75">
                      <w:pPr>
                        <w:rPr>
                          <w:rFonts w:cs="Arial"/>
                        </w:rPr>
                      </w:pPr>
                    </w:p>
                    <w:p w14:paraId="63F111BC" w14:textId="77777777" w:rsidR="00C12BA9" w:rsidRDefault="00C12BA9" w:rsidP="001A4B75">
                      <w:pPr>
                        <w:rPr>
                          <w:rFonts w:cs="Arial"/>
                        </w:rPr>
                      </w:pPr>
                    </w:p>
                    <w:p w14:paraId="32424D70" w14:textId="77777777" w:rsidR="00C12BA9" w:rsidRDefault="00C12BA9" w:rsidP="001A4B75">
                      <w:pPr>
                        <w:rPr>
                          <w:rFonts w:cs="Arial"/>
                        </w:rPr>
                      </w:pPr>
                    </w:p>
                    <w:p w14:paraId="34A189FF" w14:textId="77777777" w:rsidR="00C12BA9" w:rsidRDefault="00C12BA9" w:rsidP="001A4B75">
                      <w:pPr>
                        <w:rPr>
                          <w:rFonts w:cs="Arial"/>
                        </w:rPr>
                      </w:pPr>
                    </w:p>
                    <w:p w14:paraId="3437B9FA" w14:textId="77777777" w:rsidR="00C12BA9" w:rsidRDefault="00C12BA9" w:rsidP="001A4B75">
                      <w:pPr>
                        <w:rPr>
                          <w:rFonts w:cs="Arial"/>
                        </w:rPr>
                      </w:pPr>
                    </w:p>
                    <w:p w14:paraId="58E68A74" w14:textId="77777777" w:rsidR="00C12BA9" w:rsidRDefault="00C12BA9" w:rsidP="001A4B75">
                      <w:pPr>
                        <w:rPr>
                          <w:rFonts w:cs="Arial"/>
                        </w:rPr>
                      </w:pPr>
                    </w:p>
                    <w:p w14:paraId="1F5A6DCB" w14:textId="77777777" w:rsidR="00C12BA9" w:rsidRDefault="00C12BA9" w:rsidP="001A4B75">
                      <w:pPr>
                        <w:rPr>
                          <w:rFonts w:cs="Arial"/>
                        </w:rPr>
                      </w:pPr>
                    </w:p>
                    <w:p w14:paraId="6B32BC91" w14:textId="77777777" w:rsidR="00C12BA9" w:rsidRDefault="00C12BA9" w:rsidP="001A4B75">
                      <w:pPr>
                        <w:rPr>
                          <w:rFonts w:cs="Arial"/>
                        </w:rPr>
                      </w:pPr>
                    </w:p>
                    <w:p w14:paraId="1478ECE2" w14:textId="77777777" w:rsidR="00C12BA9" w:rsidRDefault="00C12BA9" w:rsidP="001A4B75">
                      <w:pPr>
                        <w:rPr>
                          <w:rFonts w:cs="Arial"/>
                        </w:rPr>
                      </w:pPr>
                    </w:p>
                    <w:p w14:paraId="7E244448" w14:textId="77777777" w:rsidR="00C12BA9" w:rsidRDefault="00C12BA9" w:rsidP="001A4B75">
                      <w:pPr>
                        <w:rPr>
                          <w:rFonts w:cs="Arial"/>
                        </w:rPr>
                      </w:pPr>
                    </w:p>
                    <w:p w14:paraId="505C8879" w14:textId="77777777" w:rsidR="00C12BA9" w:rsidRDefault="00C12BA9" w:rsidP="001A4B75">
                      <w:pPr>
                        <w:rPr>
                          <w:rFonts w:cs="Arial"/>
                        </w:rPr>
                      </w:pPr>
                    </w:p>
                    <w:p w14:paraId="08EC6FCA" w14:textId="77777777" w:rsidR="00C12BA9" w:rsidRDefault="00C12BA9" w:rsidP="001A4B75">
                      <w:pPr>
                        <w:rPr>
                          <w:rFonts w:cs="Arial"/>
                        </w:rPr>
                      </w:pPr>
                    </w:p>
                    <w:p w14:paraId="71894616" w14:textId="77777777" w:rsidR="00C12BA9" w:rsidRDefault="00C12BA9" w:rsidP="001A4B75">
                      <w:pPr>
                        <w:rPr>
                          <w:rFonts w:cs="Arial"/>
                        </w:rPr>
                      </w:pPr>
                    </w:p>
                    <w:p w14:paraId="3A52B28D" w14:textId="77777777" w:rsidR="00C12BA9" w:rsidRDefault="00C12BA9" w:rsidP="001A4B75">
                      <w:pPr>
                        <w:rPr>
                          <w:rFonts w:cs="Arial"/>
                        </w:rPr>
                      </w:pPr>
                    </w:p>
                    <w:p w14:paraId="1198AF1B" w14:textId="77777777" w:rsidR="00C12BA9" w:rsidRDefault="00C12BA9" w:rsidP="001A4B75">
                      <w:pPr>
                        <w:rPr>
                          <w:rFonts w:cs="Arial"/>
                        </w:rPr>
                      </w:pPr>
                    </w:p>
                    <w:p w14:paraId="29825728" w14:textId="77777777" w:rsidR="00C12BA9" w:rsidRDefault="00C12BA9" w:rsidP="001A4B75">
                      <w:pPr>
                        <w:rPr>
                          <w:rFonts w:cs="Arial"/>
                        </w:rPr>
                      </w:pPr>
                    </w:p>
                    <w:p w14:paraId="085663CA" w14:textId="77777777" w:rsidR="00C12BA9" w:rsidRDefault="00C12BA9" w:rsidP="001A4B75">
                      <w:pPr>
                        <w:rPr>
                          <w:rFonts w:cs="Arial"/>
                        </w:rPr>
                      </w:pPr>
                    </w:p>
                    <w:p w14:paraId="753EF015" w14:textId="77777777" w:rsidR="00C12BA9" w:rsidRDefault="00C12BA9" w:rsidP="001A4B75">
                      <w:pPr>
                        <w:rPr>
                          <w:rFonts w:cs="Arial"/>
                        </w:rPr>
                      </w:pPr>
                    </w:p>
                    <w:p w14:paraId="0A8D3C36" w14:textId="77777777" w:rsidR="00C12BA9" w:rsidRDefault="00C12BA9" w:rsidP="001A4B75">
                      <w:pPr>
                        <w:rPr>
                          <w:rFonts w:cs="Arial"/>
                        </w:rPr>
                      </w:pPr>
                    </w:p>
                    <w:p w14:paraId="674B8A5A" w14:textId="77777777" w:rsidR="00C12BA9" w:rsidRDefault="00C12BA9" w:rsidP="001A4B75">
                      <w:pPr>
                        <w:rPr>
                          <w:rFonts w:cs="Arial"/>
                        </w:rPr>
                      </w:pPr>
                    </w:p>
                    <w:p w14:paraId="58079B60" w14:textId="77777777" w:rsidR="00C12BA9" w:rsidRDefault="00C12BA9" w:rsidP="001A4B75">
                      <w:pPr>
                        <w:rPr>
                          <w:rFonts w:cs="Arial"/>
                        </w:rPr>
                      </w:pPr>
                    </w:p>
                    <w:p w14:paraId="36E0954E" w14:textId="77777777" w:rsidR="00C12BA9" w:rsidRDefault="00C12BA9" w:rsidP="001A4B75">
                      <w:pPr>
                        <w:rPr>
                          <w:rFonts w:cs="Arial"/>
                        </w:rPr>
                      </w:pPr>
                    </w:p>
                  </w:txbxContent>
                </v:textbox>
                <w10:anchorlock/>
              </v:shape>
            </w:pict>
          </mc:Fallback>
        </mc:AlternateContent>
      </w:r>
      <w:r w:rsidR="00A66A15">
        <w:rPr>
          <w:noProof/>
          <w:lang w:val="en-IE" w:eastAsia="en-IE"/>
        </w:rPr>
        <mc:AlternateContent>
          <mc:Choice Requires="wps">
            <w:drawing>
              <wp:anchor distT="0" distB="0" distL="114300" distR="114300" simplePos="0" relativeHeight="251652096" behindDoc="0" locked="1" layoutInCell="1" allowOverlap="1" wp14:anchorId="502AAD5B" wp14:editId="10494C03">
                <wp:simplePos x="0" y="0"/>
                <wp:positionH relativeFrom="column">
                  <wp:posOffset>-914400</wp:posOffset>
                </wp:positionH>
                <wp:positionV relativeFrom="paragraph">
                  <wp:posOffset>-9433560</wp:posOffset>
                </wp:positionV>
                <wp:extent cx="914400" cy="914400"/>
                <wp:effectExtent l="5715" t="6985" r="13335" b="12065"/>
                <wp:wrapNone/>
                <wp:docPr id="33"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064C90" w14:textId="77777777" w:rsidR="00C12BA9" w:rsidRDefault="00C12BA9" w:rsidP="001A4B75">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7B40821" w14:textId="77777777" w:rsidR="00C12BA9" w:rsidRDefault="00C12BA9" w:rsidP="001A4B75">
                            <w:pPr>
                              <w:rPr>
                                <w:rFonts w:cs="Arial"/>
                                <w:lang w:val="fr-FR"/>
                              </w:rPr>
                            </w:pPr>
                          </w:p>
                          <w:p w14:paraId="10A8AF56" w14:textId="77777777" w:rsidR="00C12BA9" w:rsidRDefault="00C12BA9" w:rsidP="001A4B75">
                            <w:pPr>
                              <w:rPr>
                                <w:rFonts w:cs="Arial"/>
                                <w:lang w:val="fr-FR"/>
                              </w:rPr>
                            </w:pPr>
                          </w:p>
                          <w:p w14:paraId="325B2573" w14:textId="77777777" w:rsidR="00C12BA9" w:rsidRDefault="00C12BA9" w:rsidP="001A4B75">
                            <w:pPr>
                              <w:rPr>
                                <w:rFonts w:cs="Arial"/>
                                <w:lang w:val="fr-FR"/>
                              </w:rPr>
                            </w:pPr>
                          </w:p>
                          <w:p w14:paraId="6DB870E2" w14:textId="77777777" w:rsidR="00C12BA9" w:rsidRDefault="00C12BA9" w:rsidP="001A4B75">
                            <w:pPr>
                              <w:rPr>
                                <w:rFonts w:cs="Arial"/>
                                <w:lang w:val="fr-FR"/>
                              </w:rPr>
                            </w:pPr>
                          </w:p>
                          <w:p w14:paraId="57CF9293" w14:textId="77777777" w:rsidR="00C12BA9" w:rsidRDefault="00C12BA9" w:rsidP="001A4B75">
                            <w:pPr>
                              <w:rPr>
                                <w:rFonts w:cs="Arial"/>
                                <w:lang w:val="fr-FR"/>
                              </w:rPr>
                            </w:pPr>
                          </w:p>
                          <w:p w14:paraId="5136F0A3" w14:textId="77777777" w:rsidR="00C12BA9" w:rsidRDefault="00C12BA9" w:rsidP="001A4B75">
                            <w:pPr>
                              <w:rPr>
                                <w:rFonts w:cs="Arial"/>
                                <w:lang w:val="fr-FR"/>
                              </w:rPr>
                            </w:pPr>
                          </w:p>
                          <w:p w14:paraId="43BA71E2" w14:textId="77777777" w:rsidR="00C12BA9" w:rsidRDefault="00C12BA9" w:rsidP="001A4B75">
                            <w:pPr>
                              <w:rPr>
                                <w:rFonts w:cs="Arial"/>
                                <w:lang w:val="fr-FR"/>
                              </w:rPr>
                            </w:pPr>
                          </w:p>
                          <w:p w14:paraId="62AFCEAE" w14:textId="77777777" w:rsidR="00C12BA9" w:rsidRDefault="00C12BA9" w:rsidP="001A4B75">
                            <w:pPr>
                              <w:rPr>
                                <w:rFonts w:cs="Arial"/>
                                <w:lang w:val="fr-FR"/>
                              </w:rPr>
                            </w:pPr>
                          </w:p>
                          <w:p w14:paraId="0D98D26A" w14:textId="77777777" w:rsidR="00C12BA9" w:rsidRDefault="00C12BA9" w:rsidP="001A4B75">
                            <w:pPr>
                              <w:rPr>
                                <w:rFonts w:cs="Arial"/>
                                <w:lang w:val="fr-FR"/>
                              </w:rPr>
                            </w:pPr>
                          </w:p>
                          <w:p w14:paraId="3ACCE0E2" w14:textId="77777777" w:rsidR="00C12BA9" w:rsidRDefault="00C12BA9" w:rsidP="001A4B75">
                            <w:pPr>
                              <w:rPr>
                                <w:rFonts w:cs="Arial"/>
                                <w:lang w:val="fr-FR"/>
                              </w:rPr>
                            </w:pPr>
                          </w:p>
                          <w:p w14:paraId="60DC16AA" w14:textId="77777777" w:rsidR="00C12BA9" w:rsidRDefault="00C12BA9" w:rsidP="001A4B75">
                            <w:pPr>
                              <w:rPr>
                                <w:rFonts w:cs="Arial"/>
                                <w:lang w:val="fr-FR"/>
                              </w:rPr>
                            </w:pPr>
                          </w:p>
                          <w:p w14:paraId="765E6C6B" w14:textId="77777777" w:rsidR="00C12BA9" w:rsidRDefault="00C12BA9" w:rsidP="001A4B75">
                            <w:pPr>
                              <w:rPr>
                                <w:rFonts w:cs="Arial"/>
                                <w:lang w:val="fr-FR"/>
                              </w:rPr>
                            </w:pPr>
                          </w:p>
                          <w:p w14:paraId="1F723DF5" w14:textId="77777777" w:rsidR="00C12BA9" w:rsidRDefault="00C12BA9" w:rsidP="001A4B75">
                            <w:pPr>
                              <w:rPr>
                                <w:rFonts w:cs="Arial"/>
                                <w:lang w:val="fr-FR"/>
                              </w:rPr>
                            </w:pPr>
                          </w:p>
                          <w:p w14:paraId="7CBFA7DB" w14:textId="77777777" w:rsidR="00C12BA9" w:rsidRDefault="00C12BA9" w:rsidP="001A4B75">
                            <w:pPr>
                              <w:rPr>
                                <w:rFonts w:cs="Arial"/>
                                <w:lang w:val="fr-FR"/>
                              </w:rPr>
                            </w:pPr>
                          </w:p>
                          <w:p w14:paraId="5F97842D" w14:textId="77777777" w:rsidR="00C12BA9" w:rsidRDefault="00C12BA9" w:rsidP="001A4B75">
                            <w:pPr>
                              <w:rPr>
                                <w:rFonts w:cs="Arial"/>
                                <w:lang w:val="fr-FR"/>
                              </w:rPr>
                            </w:pPr>
                          </w:p>
                          <w:p w14:paraId="52B6A9DC" w14:textId="77777777" w:rsidR="00C12BA9" w:rsidRDefault="00C12BA9" w:rsidP="001A4B75">
                            <w:pPr>
                              <w:rPr>
                                <w:rFonts w:cs="Arial"/>
                                <w:lang w:val="fr-FR"/>
                              </w:rPr>
                            </w:pPr>
                          </w:p>
                          <w:p w14:paraId="449F2BE5" w14:textId="77777777" w:rsidR="00C12BA9" w:rsidRDefault="00C12BA9" w:rsidP="001A4B75">
                            <w:pPr>
                              <w:rPr>
                                <w:rFonts w:cs="Arial"/>
                                <w:lang w:val="fr-FR"/>
                              </w:rPr>
                            </w:pPr>
                          </w:p>
                          <w:p w14:paraId="2963DB44" w14:textId="77777777" w:rsidR="00C12BA9" w:rsidRDefault="00C12BA9" w:rsidP="001A4B75">
                            <w:pPr>
                              <w:rPr>
                                <w:rFonts w:cs="Arial"/>
                                <w:lang w:val="fr-FR"/>
                              </w:rPr>
                            </w:pPr>
                          </w:p>
                          <w:p w14:paraId="76DF88D5" w14:textId="77777777" w:rsidR="00C12BA9" w:rsidRDefault="00C12BA9" w:rsidP="001A4B75">
                            <w:pPr>
                              <w:rPr>
                                <w:rFonts w:cs="Arial"/>
                                <w:lang w:val="fr-FR"/>
                              </w:rPr>
                            </w:pPr>
                          </w:p>
                          <w:p w14:paraId="78913801" w14:textId="77777777" w:rsidR="00C12BA9" w:rsidRDefault="00C12BA9" w:rsidP="001A4B75">
                            <w:pPr>
                              <w:rPr>
                                <w:rFonts w:cs="Arial"/>
                                <w:lang w:val="fr-FR"/>
                              </w:rPr>
                            </w:pPr>
                          </w:p>
                          <w:p w14:paraId="761E7C77" w14:textId="77777777" w:rsidR="00C12BA9" w:rsidRDefault="00C12BA9" w:rsidP="001A4B75">
                            <w:pPr>
                              <w:rPr>
                                <w:rFonts w:cs="Arial"/>
                                <w:lang w:val="fr-FR"/>
                              </w:rPr>
                            </w:pPr>
                          </w:p>
                          <w:p w14:paraId="0A99D60C" w14:textId="77777777" w:rsidR="00C12BA9" w:rsidRDefault="00C12BA9" w:rsidP="001A4B75">
                            <w:pPr>
                              <w:rPr>
                                <w:rFonts w:cs="Arial"/>
                                <w:lang w:val="fr-FR"/>
                              </w:rPr>
                            </w:pPr>
                          </w:p>
                          <w:p w14:paraId="4AB544BA" w14:textId="77777777" w:rsidR="00C12BA9" w:rsidRDefault="00C12BA9" w:rsidP="001A4B75">
                            <w:pPr>
                              <w:rPr>
                                <w:rFonts w:cs="Arial"/>
                                <w:lang w:val="fr-FR"/>
                              </w:rPr>
                            </w:pPr>
                          </w:p>
                          <w:p w14:paraId="271A8085" w14:textId="77777777" w:rsidR="00C12BA9" w:rsidRDefault="00C12BA9" w:rsidP="001A4B75">
                            <w:pPr>
                              <w:rPr>
                                <w:rFonts w:cs="Arial"/>
                                <w:lang w:val="fr-FR"/>
                              </w:rPr>
                            </w:pPr>
                          </w:p>
                          <w:p w14:paraId="3EC125D7" w14:textId="77777777" w:rsidR="00C12BA9" w:rsidRDefault="00C12BA9" w:rsidP="001A4B75">
                            <w:pPr>
                              <w:rPr>
                                <w:rFonts w:cs="Arial"/>
                                <w:lang w:val="fr-FR"/>
                              </w:rPr>
                            </w:pPr>
                          </w:p>
                          <w:p w14:paraId="12D57370" w14:textId="77777777" w:rsidR="00C12BA9" w:rsidRDefault="00C12BA9" w:rsidP="001A4B75">
                            <w:pPr>
                              <w:rPr>
                                <w:rFonts w:cs="Arial"/>
                                <w:lang w:val="fr-FR"/>
                              </w:rPr>
                            </w:pPr>
                          </w:p>
                          <w:p w14:paraId="21BA4A5C" w14:textId="77777777" w:rsidR="00C12BA9" w:rsidRDefault="00C12BA9" w:rsidP="001A4B75">
                            <w:pPr>
                              <w:rPr>
                                <w:rFonts w:cs="Arial"/>
                                <w:lang w:val="fr-FR"/>
                              </w:rPr>
                            </w:pPr>
                          </w:p>
                          <w:p w14:paraId="02C36785" w14:textId="77777777" w:rsidR="00C12BA9" w:rsidRDefault="00C12BA9" w:rsidP="001A4B75">
                            <w:pPr>
                              <w:rPr>
                                <w:rFonts w:cs="Arial"/>
                                <w:lang w:val="fr-FR"/>
                              </w:rPr>
                            </w:pPr>
                          </w:p>
                          <w:p w14:paraId="1D67005B" w14:textId="77777777" w:rsidR="00C12BA9" w:rsidRDefault="00C12BA9" w:rsidP="001A4B75">
                            <w:pPr>
                              <w:rPr>
                                <w:rFonts w:cs="Arial"/>
                                <w:lang w:val="fr-FR"/>
                              </w:rPr>
                            </w:pPr>
                          </w:p>
                          <w:p w14:paraId="13856EE4" w14:textId="77777777" w:rsidR="00C12BA9" w:rsidRDefault="00C12BA9" w:rsidP="001A4B75">
                            <w:pPr>
                              <w:rPr>
                                <w:rFonts w:cs="Arial"/>
                                <w:lang w:val="fr-FR"/>
                              </w:rPr>
                            </w:pPr>
                          </w:p>
                          <w:p w14:paraId="00FBE46B" w14:textId="77777777" w:rsidR="00C12BA9" w:rsidRDefault="00C12BA9" w:rsidP="001A4B75">
                            <w:pPr>
                              <w:rPr>
                                <w:rFonts w:cs="Arial"/>
                                <w:lang w:val="fr-FR"/>
                              </w:rPr>
                            </w:pPr>
                          </w:p>
                          <w:p w14:paraId="5A768A34" w14:textId="77777777" w:rsidR="00C12BA9" w:rsidRDefault="00C12BA9" w:rsidP="001A4B75">
                            <w:pPr>
                              <w:rPr>
                                <w:rFonts w:cs="Arial"/>
                                <w:lang w:val="fr-FR"/>
                              </w:rPr>
                            </w:pPr>
                          </w:p>
                          <w:p w14:paraId="10A0C29D" w14:textId="77777777" w:rsidR="00C12BA9" w:rsidRDefault="00C12BA9" w:rsidP="001A4B75">
                            <w:pPr>
                              <w:rPr>
                                <w:rFonts w:cs="Arial"/>
                                <w:lang w:val="fr-FR"/>
                              </w:rPr>
                            </w:pPr>
                          </w:p>
                          <w:p w14:paraId="0256B830" w14:textId="77777777" w:rsidR="00C12BA9" w:rsidRDefault="00C12BA9" w:rsidP="001A4B75">
                            <w:pPr>
                              <w:rPr>
                                <w:rFonts w:cs="Arial"/>
                                <w:lang w:val="fr-FR"/>
                              </w:rPr>
                            </w:pPr>
                          </w:p>
                          <w:p w14:paraId="53E4B0EC" w14:textId="77777777" w:rsidR="00C12BA9" w:rsidRDefault="00C12BA9" w:rsidP="001A4B75">
                            <w:pPr>
                              <w:rPr>
                                <w:rFonts w:cs="Arial"/>
                                <w:lang w:val="fr-FR"/>
                              </w:rPr>
                            </w:pPr>
                          </w:p>
                          <w:p w14:paraId="07644361" w14:textId="77777777" w:rsidR="00C12BA9" w:rsidRDefault="00C12BA9" w:rsidP="001A4B75">
                            <w:pPr>
                              <w:rPr>
                                <w:rFonts w:cs="Arial"/>
                                <w:lang w:val="fr-FR"/>
                              </w:rPr>
                            </w:pPr>
                          </w:p>
                          <w:p w14:paraId="2C798B19" w14:textId="77777777" w:rsidR="00C12BA9" w:rsidRDefault="00C12BA9" w:rsidP="001A4B75">
                            <w:pPr>
                              <w:rPr>
                                <w:rFonts w:cs="Arial"/>
                                <w:lang w:val="fr-FR"/>
                              </w:rPr>
                            </w:pPr>
                          </w:p>
                          <w:p w14:paraId="4DDA1406" w14:textId="77777777" w:rsidR="00C12BA9" w:rsidRDefault="00C12BA9" w:rsidP="001A4B75">
                            <w:pPr>
                              <w:rPr>
                                <w:rFonts w:cs="Arial"/>
                                <w:lang w:val="fr-FR"/>
                              </w:rPr>
                            </w:pPr>
                          </w:p>
                          <w:p w14:paraId="423F1122" w14:textId="77777777" w:rsidR="00C12BA9" w:rsidRDefault="00C12BA9" w:rsidP="001A4B75">
                            <w:pPr>
                              <w:rPr>
                                <w:rFonts w:cs="Arial"/>
                                <w:lang w:val="fr-FR"/>
                              </w:rPr>
                            </w:pPr>
                          </w:p>
                          <w:p w14:paraId="08810EDC" w14:textId="77777777" w:rsidR="00C12BA9" w:rsidRDefault="00C12BA9" w:rsidP="001A4B75">
                            <w:pPr>
                              <w:rPr>
                                <w:rFonts w:cs="Arial"/>
                                <w:lang w:val="fr-FR"/>
                              </w:rPr>
                            </w:pPr>
                          </w:p>
                          <w:p w14:paraId="5A23C8AA" w14:textId="77777777" w:rsidR="00C12BA9" w:rsidRDefault="00C12BA9" w:rsidP="001A4B75">
                            <w:pPr>
                              <w:rPr>
                                <w:rFonts w:cs="Arial"/>
                                <w:lang w:val="fr-FR"/>
                              </w:rPr>
                            </w:pPr>
                          </w:p>
                          <w:p w14:paraId="29D60B2F" w14:textId="77777777" w:rsidR="00C12BA9" w:rsidRDefault="00C12BA9" w:rsidP="001A4B75">
                            <w:pPr>
                              <w:rPr>
                                <w:rFonts w:cs="Arial"/>
                                <w:lang w:val="fr-FR"/>
                              </w:rPr>
                            </w:pPr>
                          </w:p>
                          <w:p w14:paraId="1377D35B" w14:textId="77777777" w:rsidR="00C12BA9" w:rsidRDefault="00C12BA9" w:rsidP="001A4B75">
                            <w:pPr>
                              <w:rPr>
                                <w:rFonts w:cs="Arial"/>
                                <w:lang w:val="fr-FR"/>
                              </w:rPr>
                            </w:pPr>
                          </w:p>
                          <w:p w14:paraId="76F41642" w14:textId="77777777" w:rsidR="00C12BA9" w:rsidRDefault="00C12BA9" w:rsidP="001A4B75">
                            <w:pPr>
                              <w:rPr>
                                <w:rFonts w:cs="Arial"/>
                                <w:lang w:val="fr-FR"/>
                              </w:rPr>
                            </w:pPr>
                          </w:p>
                          <w:p w14:paraId="0D06D7C4" w14:textId="77777777" w:rsidR="00C12BA9" w:rsidRDefault="00C12BA9" w:rsidP="001A4B75">
                            <w:pPr>
                              <w:rPr>
                                <w:rFonts w:cs="Arial"/>
                                <w:lang w:val="fr-FR"/>
                              </w:rPr>
                            </w:pPr>
                          </w:p>
                          <w:p w14:paraId="5A90425C" w14:textId="77777777" w:rsidR="00C12BA9" w:rsidRDefault="00C12BA9" w:rsidP="001A4B75">
                            <w:pPr>
                              <w:rPr>
                                <w:rFonts w:cs="Arial"/>
                                <w:lang w:val="fr-FR"/>
                              </w:rPr>
                            </w:pPr>
                          </w:p>
                          <w:p w14:paraId="6B4E9A30" w14:textId="77777777" w:rsidR="00C12BA9" w:rsidRDefault="00C12BA9" w:rsidP="001A4B75">
                            <w:pPr>
                              <w:rPr>
                                <w:rFonts w:cs="Arial"/>
                                <w:lang w:val="fr-FR"/>
                              </w:rPr>
                            </w:pPr>
                          </w:p>
                          <w:p w14:paraId="417E0A50" w14:textId="77777777" w:rsidR="00C12BA9" w:rsidRDefault="00C12BA9" w:rsidP="001A4B75">
                            <w:pPr>
                              <w:rPr>
                                <w:rFonts w:cs="Arial"/>
                                <w:lang w:val="fr-FR"/>
                              </w:rPr>
                            </w:pPr>
                          </w:p>
                          <w:p w14:paraId="1B5E880A" w14:textId="77777777" w:rsidR="00C12BA9" w:rsidRDefault="00C12BA9" w:rsidP="001A4B75">
                            <w:pPr>
                              <w:rPr>
                                <w:rFonts w:cs="Arial"/>
                                <w:lang w:val="fr-FR"/>
                              </w:rPr>
                            </w:pPr>
                          </w:p>
                          <w:p w14:paraId="1495AD78" w14:textId="77777777" w:rsidR="00C12BA9" w:rsidRDefault="00C12BA9" w:rsidP="001A4B75">
                            <w:pPr>
                              <w:rPr>
                                <w:rFonts w:cs="Arial"/>
                                <w:lang w:val="fr-FR"/>
                              </w:rPr>
                            </w:pPr>
                          </w:p>
                          <w:p w14:paraId="4D2C9329" w14:textId="77777777" w:rsidR="00C12BA9" w:rsidRDefault="00C12BA9" w:rsidP="001A4B75">
                            <w:pPr>
                              <w:rPr>
                                <w:rFonts w:cs="Arial"/>
                                <w:lang w:val="fr-FR"/>
                              </w:rPr>
                            </w:pPr>
                          </w:p>
                          <w:p w14:paraId="42165912" w14:textId="77777777" w:rsidR="00C12BA9" w:rsidRDefault="00C12BA9" w:rsidP="001A4B75">
                            <w:pPr>
                              <w:rPr>
                                <w:rFonts w:cs="Arial"/>
                                <w:lang w:val="fr-FR"/>
                              </w:rPr>
                            </w:pPr>
                          </w:p>
                          <w:p w14:paraId="6E63E4D3" w14:textId="77777777" w:rsidR="00C12BA9" w:rsidRDefault="00C12BA9" w:rsidP="001A4B75">
                            <w:pPr>
                              <w:rPr>
                                <w:rFonts w:cs="Arial"/>
                                <w:lang w:val="fr-FR"/>
                              </w:rPr>
                            </w:pPr>
                          </w:p>
                          <w:p w14:paraId="094E51F7" w14:textId="77777777" w:rsidR="00C12BA9" w:rsidRDefault="00C12BA9" w:rsidP="001A4B75">
                            <w:pPr>
                              <w:rPr>
                                <w:rFonts w:cs="Arial"/>
                                <w:lang w:val="fr-FR"/>
                              </w:rPr>
                            </w:pPr>
                          </w:p>
                          <w:p w14:paraId="1CAB2602" w14:textId="77777777" w:rsidR="00C12BA9" w:rsidRDefault="00C12BA9" w:rsidP="001A4B75">
                            <w:pPr>
                              <w:rPr>
                                <w:rFonts w:cs="Arial"/>
                                <w:lang w:val="fr-FR"/>
                              </w:rPr>
                            </w:pPr>
                          </w:p>
                          <w:p w14:paraId="6CDDD3D2" w14:textId="77777777" w:rsidR="00C12BA9" w:rsidRDefault="00C12BA9" w:rsidP="001A4B75">
                            <w:pPr>
                              <w:rPr>
                                <w:rFonts w:cs="Arial"/>
                                <w:lang w:val="fr-FR"/>
                              </w:rPr>
                            </w:pPr>
                          </w:p>
                          <w:p w14:paraId="151408DE" w14:textId="77777777" w:rsidR="00C12BA9" w:rsidRDefault="00C12BA9" w:rsidP="001A4B75">
                            <w:pPr>
                              <w:rPr>
                                <w:rFonts w:cs="Arial"/>
                                <w:lang w:val="fr-FR"/>
                              </w:rPr>
                            </w:pPr>
                          </w:p>
                          <w:p w14:paraId="3CA4DD94" w14:textId="77777777" w:rsidR="00C12BA9" w:rsidRDefault="00C12BA9" w:rsidP="001A4B75">
                            <w:pPr>
                              <w:rPr>
                                <w:rFonts w:cs="Arial"/>
                                <w:lang w:val="fr-FR"/>
                              </w:rPr>
                            </w:pPr>
                          </w:p>
                          <w:p w14:paraId="1BD541B2" w14:textId="77777777" w:rsidR="00C12BA9" w:rsidRDefault="00C12BA9" w:rsidP="001A4B75">
                            <w:pPr>
                              <w:rPr>
                                <w:rFonts w:cs="Arial"/>
                                <w:lang w:val="fr-FR"/>
                              </w:rPr>
                            </w:pPr>
                          </w:p>
                          <w:p w14:paraId="5F4615B7" w14:textId="77777777" w:rsidR="00C12BA9" w:rsidRDefault="00C12BA9" w:rsidP="001A4B75">
                            <w:pPr>
                              <w:rPr>
                                <w:rFonts w:cs="Arial"/>
                                <w:lang w:val="fr-FR"/>
                              </w:rPr>
                            </w:pPr>
                          </w:p>
                          <w:p w14:paraId="1EBBF555" w14:textId="77777777" w:rsidR="00C12BA9" w:rsidRDefault="00C12BA9" w:rsidP="001A4B75">
                            <w:pPr>
                              <w:rPr>
                                <w:rFonts w:cs="Arial"/>
                                <w:lang w:val="fr-FR"/>
                              </w:rPr>
                            </w:pPr>
                          </w:p>
                          <w:p w14:paraId="2BBF8E47" w14:textId="77777777" w:rsidR="00C12BA9" w:rsidRDefault="00C12BA9" w:rsidP="001A4B75">
                            <w:pPr>
                              <w:rPr>
                                <w:rFonts w:cs="Arial"/>
                                <w:lang w:val="fr-FR"/>
                              </w:rPr>
                            </w:pPr>
                          </w:p>
                          <w:p w14:paraId="6EC20FCF" w14:textId="77777777" w:rsidR="00C12BA9" w:rsidRDefault="00C12BA9" w:rsidP="001A4B75">
                            <w:pPr>
                              <w:rPr>
                                <w:rFonts w:cs="Arial"/>
                                <w:lang w:val="fr-FR"/>
                              </w:rPr>
                            </w:pPr>
                          </w:p>
                          <w:p w14:paraId="25E5661F" w14:textId="77777777" w:rsidR="00C12BA9" w:rsidRDefault="00C12BA9" w:rsidP="001A4B75">
                            <w:pPr>
                              <w:rPr>
                                <w:rFonts w:cs="Arial"/>
                                <w:lang w:val="fr-FR"/>
                              </w:rPr>
                            </w:pPr>
                          </w:p>
                          <w:p w14:paraId="6C8B78B8" w14:textId="77777777" w:rsidR="00C12BA9" w:rsidRDefault="00C12BA9" w:rsidP="001A4B75">
                            <w:pPr>
                              <w:rPr>
                                <w:rFonts w:cs="Arial"/>
                                <w:lang w:val="fr-FR"/>
                              </w:rPr>
                            </w:pPr>
                          </w:p>
                          <w:p w14:paraId="3DA3134B" w14:textId="77777777" w:rsidR="00C12BA9" w:rsidRDefault="00C12BA9" w:rsidP="001A4B75">
                            <w:pPr>
                              <w:rPr>
                                <w:rFonts w:cs="Arial"/>
                                <w:lang w:val="fr-FR"/>
                              </w:rPr>
                            </w:pPr>
                          </w:p>
                          <w:p w14:paraId="3428062E" w14:textId="77777777" w:rsidR="00C12BA9" w:rsidRDefault="00C12BA9" w:rsidP="001A4B75">
                            <w:pPr>
                              <w:rPr>
                                <w:rFonts w:cs="Arial"/>
                                <w:lang w:val="fr-FR"/>
                              </w:rPr>
                            </w:pPr>
                          </w:p>
                          <w:p w14:paraId="7E81D5B1" w14:textId="77777777" w:rsidR="00C12BA9" w:rsidRDefault="00C12BA9" w:rsidP="001A4B75">
                            <w:pPr>
                              <w:rPr>
                                <w:rFonts w:cs="Arial"/>
                                <w:lang w:val="fr-FR"/>
                              </w:rPr>
                            </w:pPr>
                          </w:p>
                          <w:p w14:paraId="55EFF656" w14:textId="77777777" w:rsidR="00C12BA9" w:rsidRDefault="00C12BA9" w:rsidP="001A4B75">
                            <w:pPr>
                              <w:rPr>
                                <w:rFonts w:cs="Arial"/>
                                <w:lang w:val="fr-FR"/>
                              </w:rPr>
                            </w:pPr>
                          </w:p>
                          <w:p w14:paraId="71CA3800" w14:textId="77777777" w:rsidR="00C12BA9" w:rsidRDefault="00C12BA9" w:rsidP="001A4B75">
                            <w:pPr>
                              <w:rPr>
                                <w:rFonts w:cs="Arial"/>
                                <w:lang w:val="fr-FR"/>
                              </w:rPr>
                            </w:pPr>
                          </w:p>
                          <w:p w14:paraId="75D35461" w14:textId="77777777" w:rsidR="00C12BA9" w:rsidRDefault="00C12BA9" w:rsidP="001A4B75">
                            <w:pPr>
                              <w:rPr>
                                <w:rFonts w:cs="Arial"/>
                                <w:lang w:val="fr-FR"/>
                              </w:rPr>
                            </w:pPr>
                          </w:p>
                          <w:p w14:paraId="4758FB28" w14:textId="77777777" w:rsidR="00C12BA9" w:rsidRDefault="00C12BA9" w:rsidP="001A4B75">
                            <w:pPr>
                              <w:rPr>
                                <w:rFonts w:cs="Arial"/>
                                <w:lang w:val="fr-FR"/>
                              </w:rPr>
                            </w:pPr>
                          </w:p>
                          <w:p w14:paraId="3BA8195B" w14:textId="77777777" w:rsidR="00C12BA9" w:rsidRDefault="00C12BA9" w:rsidP="001A4B75">
                            <w:pPr>
                              <w:rPr>
                                <w:rFonts w:cs="Arial"/>
                                <w:lang w:val="fr-FR"/>
                              </w:rPr>
                            </w:pPr>
                          </w:p>
                          <w:p w14:paraId="3AE17A25" w14:textId="77777777" w:rsidR="00C12BA9" w:rsidRDefault="00C12BA9" w:rsidP="001A4B75">
                            <w:pPr>
                              <w:rPr>
                                <w:rFonts w:cs="Arial"/>
                                <w:lang w:val="fr-FR"/>
                              </w:rPr>
                            </w:pPr>
                          </w:p>
                          <w:p w14:paraId="7717BF38" w14:textId="77777777" w:rsidR="00C12BA9" w:rsidRDefault="00C12BA9" w:rsidP="001A4B75">
                            <w:pPr>
                              <w:rPr>
                                <w:rFonts w:cs="Arial"/>
                                <w:lang w:val="fr-FR"/>
                              </w:rPr>
                            </w:pPr>
                          </w:p>
                          <w:p w14:paraId="650FC91E" w14:textId="77777777" w:rsidR="00C12BA9" w:rsidRDefault="00C12BA9" w:rsidP="001A4B75">
                            <w:pPr>
                              <w:rPr>
                                <w:rFonts w:cs="Arial"/>
                                <w:lang w:val="fr-FR"/>
                              </w:rPr>
                            </w:pPr>
                          </w:p>
                          <w:p w14:paraId="29A374D1" w14:textId="77777777" w:rsidR="00C12BA9" w:rsidRDefault="00C12BA9" w:rsidP="001A4B75">
                            <w:pPr>
                              <w:rPr>
                                <w:rFonts w:cs="Arial"/>
                                <w:lang w:val="fr-FR"/>
                              </w:rPr>
                            </w:pPr>
                          </w:p>
                          <w:p w14:paraId="7EC5457F" w14:textId="77777777" w:rsidR="00C12BA9" w:rsidRDefault="00C12BA9" w:rsidP="001A4B75">
                            <w:pPr>
                              <w:rPr>
                                <w:rFonts w:cs="Arial"/>
                                <w:lang w:val="fr-FR"/>
                              </w:rPr>
                            </w:pPr>
                          </w:p>
                          <w:p w14:paraId="71081597" w14:textId="77777777" w:rsidR="00C12BA9" w:rsidRDefault="00C12BA9" w:rsidP="001A4B75">
                            <w:pPr>
                              <w:rPr>
                                <w:rFonts w:cs="Arial"/>
                                <w:lang w:val="fr-FR"/>
                              </w:rPr>
                            </w:pPr>
                          </w:p>
                          <w:p w14:paraId="5E3136D1" w14:textId="77777777" w:rsidR="00C12BA9" w:rsidRDefault="00C12BA9" w:rsidP="001A4B75">
                            <w:pPr>
                              <w:rPr>
                                <w:rFonts w:cs="Arial"/>
                                <w:lang w:val="fr-FR"/>
                              </w:rPr>
                            </w:pPr>
                          </w:p>
                          <w:p w14:paraId="2110DE99" w14:textId="77777777" w:rsidR="00C12BA9" w:rsidRDefault="00C12BA9" w:rsidP="001A4B75">
                            <w:pPr>
                              <w:rPr>
                                <w:rFonts w:cs="Arial"/>
                                <w:lang w:val="fr-FR"/>
                              </w:rPr>
                            </w:pPr>
                          </w:p>
                          <w:p w14:paraId="1F3851ED" w14:textId="77777777" w:rsidR="00C12BA9" w:rsidRDefault="00C12BA9" w:rsidP="001A4B75">
                            <w:pPr>
                              <w:rPr>
                                <w:rFonts w:cs="Arial"/>
                                <w:lang w:val="fr-FR"/>
                              </w:rPr>
                            </w:pPr>
                          </w:p>
                          <w:p w14:paraId="4EABA95E" w14:textId="77777777" w:rsidR="00C12BA9" w:rsidRDefault="00C12BA9" w:rsidP="001A4B75">
                            <w:pPr>
                              <w:rPr>
                                <w:rFonts w:cs="Arial"/>
                                <w:lang w:val="fr-FR"/>
                              </w:rPr>
                            </w:pPr>
                          </w:p>
                          <w:p w14:paraId="2A8D64CD" w14:textId="77777777" w:rsidR="00C12BA9" w:rsidRDefault="00C12BA9" w:rsidP="001A4B75">
                            <w:pPr>
                              <w:rPr>
                                <w:rFonts w:cs="Arial"/>
                                <w:lang w:val="fr-FR"/>
                              </w:rPr>
                            </w:pPr>
                          </w:p>
                          <w:p w14:paraId="0D60C44C" w14:textId="77777777" w:rsidR="00C12BA9" w:rsidRDefault="00C12BA9" w:rsidP="001A4B75">
                            <w:pPr>
                              <w:rPr>
                                <w:rFonts w:cs="Arial"/>
                                <w:lang w:val="fr-FR"/>
                              </w:rPr>
                            </w:pPr>
                          </w:p>
                          <w:p w14:paraId="54575773" w14:textId="77777777" w:rsidR="00C12BA9" w:rsidRDefault="00C12BA9" w:rsidP="001A4B75">
                            <w:pPr>
                              <w:rPr>
                                <w:rFonts w:cs="Arial"/>
                                <w:lang w:val="fr-FR"/>
                              </w:rPr>
                            </w:pPr>
                          </w:p>
                          <w:p w14:paraId="35C2A754" w14:textId="77777777" w:rsidR="00C12BA9" w:rsidRDefault="00C12BA9" w:rsidP="001A4B75">
                            <w:pPr>
                              <w:rPr>
                                <w:rFonts w:cs="Arial"/>
                                <w:lang w:val="fr-FR"/>
                              </w:rPr>
                            </w:pPr>
                          </w:p>
                          <w:p w14:paraId="0799FF1C" w14:textId="77777777" w:rsidR="00C12BA9" w:rsidRDefault="00C12BA9" w:rsidP="001A4B75">
                            <w:pPr>
                              <w:rPr>
                                <w:rFonts w:cs="Arial"/>
                                <w:lang w:val="fr-FR"/>
                              </w:rPr>
                            </w:pPr>
                          </w:p>
                          <w:p w14:paraId="39DC947D" w14:textId="77777777" w:rsidR="00C12BA9" w:rsidRDefault="00C12BA9" w:rsidP="001A4B75">
                            <w:pPr>
                              <w:rPr>
                                <w:rFonts w:cs="Arial"/>
                                <w:lang w:val="fr-FR"/>
                              </w:rPr>
                            </w:pPr>
                          </w:p>
                          <w:p w14:paraId="5E39458B" w14:textId="77777777" w:rsidR="00C12BA9" w:rsidRDefault="00C12BA9" w:rsidP="001A4B75">
                            <w:pPr>
                              <w:rPr>
                                <w:rFonts w:cs="Arial"/>
                                <w:lang w:val="fr-FR"/>
                              </w:rPr>
                            </w:pPr>
                          </w:p>
                          <w:p w14:paraId="562DBFEF" w14:textId="77777777" w:rsidR="00C12BA9" w:rsidRDefault="00C12BA9" w:rsidP="001A4B75">
                            <w:pPr>
                              <w:rPr>
                                <w:rFonts w:cs="Arial"/>
                                <w:lang w:val="fr-FR"/>
                              </w:rPr>
                            </w:pPr>
                          </w:p>
                          <w:p w14:paraId="342916E1" w14:textId="77777777" w:rsidR="00C12BA9" w:rsidRDefault="00C12BA9" w:rsidP="001A4B75">
                            <w:pPr>
                              <w:rPr>
                                <w:rFonts w:cs="Arial"/>
                                <w:lang w:val="fr-FR"/>
                              </w:rPr>
                            </w:pPr>
                          </w:p>
                          <w:p w14:paraId="275F9486" w14:textId="77777777" w:rsidR="00C12BA9" w:rsidRDefault="00C12BA9" w:rsidP="001A4B75">
                            <w:pPr>
                              <w:rPr>
                                <w:rFonts w:cs="Arial"/>
                                <w:lang w:val="fr-FR"/>
                              </w:rPr>
                            </w:pPr>
                          </w:p>
                          <w:p w14:paraId="18D1A9E8" w14:textId="77777777" w:rsidR="00C12BA9" w:rsidRDefault="00C12BA9" w:rsidP="001A4B75">
                            <w:pPr>
                              <w:rPr>
                                <w:rFonts w:cs="Arial"/>
                                <w:lang w:val="fr-FR"/>
                              </w:rPr>
                            </w:pPr>
                          </w:p>
                          <w:p w14:paraId="3E6FD8DC" w14:textId="77777777" w:rsidR="00C12BA9" w:rsidRDefault="00C12BA9" w:rsidP="001A4B75">
                            <w:pPr>
                              <w:rPr>
                                <w:rFonts w:cs="Arial"/>
                                <w:lang w:val="fr-FR"/>
                              </w:rPr>
                            </w:pPr>
                          </w:p>
                          <w:p w14:paraId="63DF56DF" w14:textId="77777777" w:rsidR="00C12BA9" w:rsidRDefault="00C12BA9" w:rsidP="001A4B75">
                            <w:pPr>
                              <w:rPr>
                                <w:rFonts w:cs="Arial"/>
                                <w:lang w:val="fr-FR"/>
                              </w:rPr>
                            </w:pPr>
                          </w:p>
                          <w:p w14:paraId="0A1498E2" w14:textId="77777777" w:rsidR="00C12BA9" w:rsidRDefault="00C12BA9" w:rsidP="001A4B75">
                            <w:pPr>
                              <w:rPr>
                                <w:rFonts w:cs="Arial"/>
                                <w:lang w:val="fr-FR"/>
                              </w:rPr>
                            </w:pPr>
                          </w:p>
                          <w:p w14:paraId="5339D0D8" w14:textId="77777777" w:rsidR="00C12BA9" w:rsidRDefault="00C12BA9" w:rsidP="001A4B75">
                            <w:pPr>
                              <w:rPr>
                                <w:rFonts w:cs="Arial"/>
                                <w:lang w:val="fr-FR"/>
                              </w:rPr>
                            </w:pPr>
                          </w:p>
                          <w:p w14:paraId="6C0DD7E4" w14:textId="77777777" w:rsidR="00C12BA9" w:rsidRDefault="00C12BA9" w:rsidP="001A4B75">
                            <w:pPr>
                              <w:rPr>
                                <w:rFonts w:cs="Arial"/>
                                <w:lang w:val="fr-FR"/>
                              </w:rPr>
                            </w:pPr>
                          </w:p>
                          <w:p w14:paraId="6A203578" w14:textId="77777777" w:rsidR="00C12BA9" w:rsidRDefault="00C12BA9" w:rsidP="001A4B75">
                            <w:pPr>
                              <w:rPr>
                                <w:rFonts w:cs="Arial"/>
                                <w:lang w:val="fr-FR"/>
                              </w:rPr>
                            </w:pPr>
                          </w:p>
                          <w:p w14:paraId="70B02F4E" w14:textId="77777777" w:rsidR="00C12BA9" w:rsidRDefault="00C12BA9" w:rsidP="001A4B75">
                            <w:pPr>
                              <w:rPr>
                                <w:rFonts w:cs="Arial"/>
                                <w:lang w:val="fr-FR"/>
                              </w:rPr>
                            </w:pPr>
                          </w:p>
                          <w:p w14:paraId="3213C710" w14:textId="77777777" w:rsidR="00C12BA9" w:rsidRDefault="00C12BA9" w:rsidP="001A4B75">
                            <w:pPr>
                              <w:rPr>
                                <w:rFonts w:cs="Arial"/>
                                <w:lang w:val="fr-FR"/>
                              </w:rPr>
                            </w:pPr>
                          </w:p>
                          <w:p w14:paraId="3BC870E0" w14:textId="77777777" w:rsidR="00C12BA9" w:rsidRDefault="00C12BA9" w:rsidP="001A4B75">
                            <w:pPr>
                              <w:rPr>
                                <w:rFonts w:cs="Arial"/>
                                <w:lang w:val="fr-FR"/>
                              </w:rPr>
                            </w:pPr>
                          </w:p>
                          <w:p w14:paraId="139F26D5" w14:textId="77777777" w:rsidR="00C12BA9" w:rsidRDefault="00C12BA9" w:rsidP="001A4B75">
                            <w:pPr>
                              <w:rPr>
                                <w:rFonts w:cs="Arial"/>
                                <w:lang w:val="fr-FR"/>
                              </w:rPr>
                            </w:pPr>
                          </w:p>
                          <w:p w14:paraId="5BA16A9B" w14:textId="77777777" w:rsidR="00C12BA9" w:rsidRDefault="00C12BA9" w:rsidP="001A4B75">
                            <w:pPr>
                              <w:rPr>
                                <w:rFonts w:cs="Arial"/>
                                <w:lang w:val="fr-FR"/>
                              </w:rPr>
                            </w:pPr>
                          </w:p>
                          <w:p w14:paraId="5A83A31C" w14:textId="77777777" w:rsidR="00C12BA9" w:rsidRDefault="00C12BA9" w:rsidP="001A4B75">
                            <w:pPr>
                              <w:rPr>
                                <w:rFonts w:cs="Arial"/>
                                <w:lang w:val="fr-FR"/>
                              </w:rPr>
                            </w:pPr>
                          </w:p>
                          <w:p w14:paraId="07154B1B" w14:textId="77777777" w:rsidR="00C12BA9" w:rsidRDefault="00C12BA9" w:rsidP="001A4B75">
                            <w:pPr>
                              <w:rPr>
                                <w:rFonts w:cs="Arial"/>
                                <w:lang w:val="fr-FR"/>
                              </w:rPr>
                            </w:pPr>
                          </w:p>
                          <w:p w14:paraId="56EF0DCB" w14:textId="77777777" w:rsidR="00C12BA9" w:rsidRDefault="00C12BA9" w:rsidP="001A4B75">
                            <w:pPr>
                              <w:rPr>
                                <w:rFonts w:cs="Arial"/>
                                <w:lang w:val="fr-FR"/>
                              </w:rPr>
                            </w:pPr>
                          </w:p>
                          <w:p w14:paraId="2BF10D6C" w14:textId="77777777" w:rsidR="00C12BA9" w:rsidRDefault="00C12BA9" w:rsidP="001A4B75">
                            <w:pPr>
                              <w:rPr>
                                <w:rFonts w:cs="Arial"/>
                                <w:lang w:val="fr-FR"/>
                              </w:rPr>
                            </w:pPr>
                          </w:p>
                          <w:p w14:paraId="599CB88E" w14:textId="77777777" w:rsidR="00C12BA9" w:rsidRDefault="00C12BA9" w:rsidP="001A4B75">
                            <w:pPr>
                              <w:rPr>
                                <w:rFonts w:cs="Arial"/>
                                <w:lang w:val="fr-FR"/>
                              </w:rPr>
                            </w:pPr>
                          </w:p>
                          <w:p w14:paraId="6C6114FF" w14:textId="77777777" w:rsidR="00C12BA9" w:rsidRDefault="00C12BA9" w:rsidP="001A4B75">
                            <w:pPr>
                              <w:rPr>
                                <w:rFonts w:cs="Arial"/>
                                <w:lang w:val="fr-FR"/>
                              </w:rPr>
                            </w:pPr>
                          </w:p>
                          <w:p w14:paraId="636F6CAD" w14:textId="77777777" w:rsidR="00C12BA9" w:rsidRDefault="00C12BA9" w:rsidP="001A4B75">
                            <w:pPr>
                              <w:rPr>
                                <w:rFonts w:cs="Arial"/>
                                <w:lang w:val="fr-FR"/>
                              </w:rPr>
                            </w:pPr>
                          </w:p>
                          <w:p w14:paraId="44A9145F" w14:textId="77777777" w:rsidR="00C12BA9" w:rsidRDefault="00C12BA9" w:rsidP="001A4B75">
                            <w:pPr>
                              <w:rPr>
                                <w:rFonts w:cs="Arial"/>
                                <w:lang w:val="fr-FR"/>
                              </w:rPr>
                            </w:pPr>
                          </w:p>
                          <w:p w14:paraId="257F4D17" w14:textId="77777777" w:rsidR="00C12BA9" w:rsidRDefault="00C12BA9" w:rsidP="001A4B75">
                            <w:pPr>
                              <w:rPr>
                                <w:rFonts w:cs="Arial"/>
                                <w:lang w:val="fr-FR"/>
                              </w:rPr>
                            </w:pPr>
                          </w:p>
                          <w:p w14:paraId="1FBD3743" w14:textId="77777777" w:rsidR="00C12BA9" w:rsidRDefault="00C12BA9" w:rsidP="001A4B75">
                            <w:pPr>
                              <w:rPr>
                                <w:rFonts w:cs="Arial"/>
                                <w:lang w:val="fr-FR"/>
                              </w:rPr>
                            </w:pPr>
                          </w:p>
                          <w:p w14:paraId="38FDB8E4" w14:textId="77777777" w:rsidR="00C12BA9" w:rsidRDefault="00C12BA9" w:rsidP="001A4B75">
                            <w:pPr>
                              <w:rPr>
                                <w:rFonts w:cs="Arial"/>
                                <w:lang w:val="fr-FR"/>
                              </w:rPr>
                            </w:pPr>
                          </w:p>
                          <w:p w14:paraId="78AADB77" w14:textId="77777777" w:rsidR="00C12BA9" w:rsidRDefault="00C12BA9" w:rsidP="001A4B75">
                            <w:pPr>
                              <w:rPr>
                                <w:rFonts w:cs="Arial"/>
                                <w:lang w:val="fr-FR"/>
                              </w:rPr>
                            </w:pPr>
                          </w:p>
                          <w:p w14:paraId="4DB25FDD" w14:textId="77777777" w:rsidR="00C12BA9" w:rsidRDefault="00C12BA9" w:rsidP="001A4B75">
                            <w:pPr>
                              <w:rPr>
                                <w:rFonts w:cs="Arial"/>
                                <w:lang w:val="fr-FR"/>
                              </w:rPr>
                            </w:pPr>
                          </w:p>
                          <w:p w14:paraId="4F147009" w14:textId="77777777" w:rsidR="00C12BA9" w:rsidRDefault="00C12BA9" w:rsidP="001A4B75">
                            <w:pPr>
                              <w:rPr>
                                <w:rFonts w:cs="Arial"/>
                                <w:lang w:val="fr-FR"/>
                              </w:rPr>
                            </w:pPr>
                          </w:p>
                          <w:p w14:paraId="5E1ADF70" w14:textId="77777777" w:rsidR="00C12BA9" w:rsidRDefault="00C12BA9" w:rsidP="001A4B75">
                            <w:pPr>
                              <w:rPr>
                                <w:rFonts w:cs="Arial"/>
                                <w:lang w:val="fr-FR"/>
                              </w:rPr>
                            </w:pPr>
                          </w:p>
                          <w:p w14:paraId="47FAA12E" w14:textId="77777777" w:rsidR="00C12BA9" w:rsidRDefault="00C12BA9" w:rsidP="001A4B75">
                            <w:pPr>
                              <w:rPr>
                                <w:rFonts w:cs="Arial"/>
                                <w:lang w:val="fr-FR"/>
                              </w:rPr>
                            </w:pPr>
                          </w:p>
                          <w:p w14:paraId="75064536" w14:textId="77777777" w:rsidR="00C12BA9" w:rsidRDefault="00C12BA9" w:rsidP="001A4B75">
                            <w:pPr>
                              <w:rPr>
                                <w:rFonts w:cs="Arial"/>
                                <w:lang w:val="fr-FR"/>
                              </w:rPr>
                            </w:pPr>
                          </w:p>
                          <w:p w14:paraId="0C9A3137" w14:textId="77777777" w:rsidR="00C12BA9" w:rsidRDefault="00C12BA9" w:rsidP="001A4B75">
                            <w:pPr>
                              <w:rPr>
                                <w:rFonts w:cs="Arial"/>
                                <w:lang w:val="fr-FR"/>
                              </w:rPr>
                            </w:pPr>
                          </w:p>
                          <w:p w14:paraId="125EC38E" w14:textId="77777777" w:rsidR="00C12BA9" w:rsidRDefault="00C12BA9" w:rsidP="001A4B75">
                            <w:pPr>
                              <w:rPr>
                                <w:rFonts w:cs="Arial"/>
                                <w:lang w:val="fr-FR"/>
                              </w:rPr>
                            </w:pPr>
                          </w:p>
                          <w:p w14:paraId="5880D761" w14:textId="77777777" w:rsidR="00C12BA9" w:rsidRDefault="00C12BA9" w:rsidP="001A4B75">
                            <w:pPr>
                              <w:rPr>
                                <w:rFonts w:cs="Arial"/>
                                <w:lang w:val="fr-FR"/>
                              </w:rPr>
                            </w:pPr>
                          </w:p>
                          <w:p w14:paraId="61D3984D" w14:textId="77777777" w:rsidR="00C12BA9" w:rsidRDefault="00C12BA9" w:rsidP="001A4B75">
                            <w:pPr>
                              <w:rPr>
                                <w:rFonts w:cs="Arial"/>
                                <w:lang w:val="fr-FR"/>
                              </w:rPr>
                            </w:pPr>
                          </w:p>
                          <w:p w14:paraId="0D86A9AD" w14:textId="77777777" w:rsidR="00C12BA9" w:rsidRDefault="00C12BA9" w:rsidP="001A4B75">
                            <w:pPr>
                              <w:rPr>
                                <w:rFonts w:cs="Arial"/>
                                <w:lang w:val="fr-FR"/>
                              </w:rPr>
                            </w:pPr>
                          </w:p>
                          <w:p w14:paraId="02281450" w14:textId="77777777" w:rsidR="00C12BA9" w:rsidRDefault="00C12BA9" w:rsidP="001A4B75">
                            <w:pPr>
                              <w:rPr>
                                <w:rFonts w:cs="Arial"/>
                                <w:lang w:val="fr-FR"/>
                              </w:rPr>
                            </w:pPr>
                          </w:p>
                          <w:p w14:paraId="569FF8F5" w14:textId="77777777" w:rsidR="00C12BA9" w:rsidRDefault="00C12BA9" w:rsidP="001A4B75">
                            <w:pPr>
                              <w:rPr>
                                <w:rFonts w:cs="Arial"/>
                                <w:lang w:val="fr-FR"/>
                              </w:rPr>
                            </w:pPr>
                          </w:p>
                          <w:p w14:paraId="521EBC2D" w14:textId="77777777" w:rsidR="00C12BA9" w:rsidRDefault="00C12BA9" w:rsidP="001A4B75">
                            <w:pPr>
                              <w:rPr>
                                <w:rFonts w:cs="Arial"/>
                                <w:lang w:val="fr-FR"/>
                              </w:rPr>
                            </w:pPr>
                          </w:p>
                          <w:p w14:paraId="0025EDC8" w14:textId="77777777" w:rsidR="00C12BA9" w:rsidRDefault="00C12BA9" w:rsidP="001A4B75">
                            <w:pPr>
                              <w:rPr>
                                <w:rFonts w:cs="Arial"/>
                                <w:lang w:val="fr-FR"/>
                              </w:rPr>
                            </w:pPr>
                          </w:p>
                          <w:p w14:paraId="4A1FC68E" w14:textId="77777777" w:rsidR="00C12BA9" w:rsidRDefault="00C12BA9" w:rsidP="001A4B75">
                            <w:pPr>
                              <w:rPr>
                                <w:rFonts w:cs="Arial"/>
                                <w:lang w:val="fr-FR"/>
                              </w:rPr>
                            </w:pPr>
                          </w:p>
                          <w:p w14:paraId="40111891" w14:textId="77777777" w:rsidR="00C12BA9" w:rsidRDefault="00C12BA9" w:rsidP="001A4B75">
                            <w:pPr>
                              <w:rPr>
                                <w:rFonts w:cs="Arial"/>
                                <w:lang w:val="fr-FR"/>
                              </w:rPr>
                            </w:pPr>
                          </w:p>
                          <w:p w14:paraId="6AE858E0" w14:textId="77777777" w:rsidR="00C12BA9" w:rsidRDefault="00C12BA9" w:rsidP="001A4B75">
                            <w:pPr>
                              <w:rPr>
                                <w:rFonts w:cs="Arial"/>
                                <w:lang w:val="fr-FR"/>
                              </w:rPr>
                            </w:pPr>
                          </w:p>
                          <w:p w14:paraId="6EA68049" w14:textId="77777777" w:rsidR="00C12BA9" w:rsidRDefault="00C12BA9" w:rsidP="001A4B75">
                            <w:pPr>
                              <w:rPr>
                                <w:rFonts w:cs="Arial"/>
                                <w:lang w:val="fr-FR"/>
                              </w:rPr>
                            </w:pPr>
                          </w:p>
                          <w:p w14:paraId="0494548E" w14:textId="77777777" w:rsidR="00C12BA9" w:rsidRDefault="00C12BA9" w:rsidP="001A4B75">
                            <w:pPr>
                              <w:rPr>
                                <w:rFonts w:cs="Arial"/>
                                <w:lang w:val="fr-FR"/>
                              </w:rPr>
                            </w:pPr>
                          </w:p>
                          <w:p w14:paraId="497C6B94" w14:textId="77777777" w:rsidR="00C12BA9" w:rsidRDefault="00C12BA9" w:rsidP="001A4B75">
                            <w:pPr>
                              <w:rPr>
                                <w:rFonts w:cs="Arial"/>
                                <w:lang w:val="fr-FR"/>
                              </w:rPr>
                            </w:pPr>
                          </w:p>
                          <w:p w14:paraId="4537FC1C" w14:textId="77777777" w:rsidR="00C12BA9" w:rsidRDefault="00C12BA9" w:rsidP="001A4B75">
                            <w:pPr>
                              <w:rPr>
                                <w:rFonts w:cs="Arial"/>
                                <w:lang w:val="fr-FR"/>
                              </w:rPr>
                            </w:pPr>
                          </w:p>
                          <w:p w14:paraId="0FCF94DE" w14:textId="77777777" w:rsidR="00C12BA9" w:rsidRDefault="00C12BA9" w:rsidP="001A4B75">
                            <w:pPr>
                              <w:rPr>
                                <w:rFonts w:cs="Arial"/>
                                <w:lang w:val="fr-FR"/>
                              </w:rPr>
                            </w:pPr>
                          </w:p>
                          <w:p w14:paraId="298EC232" w14:textId="77777777" w:rsidR="00C12BA9" w:rsidRDefault="00C12BA9" w:rsidP="001A4B75">
                            <w:pPr>
                              <w:rPr>
                                <w:rFonts w:cs="Arial"/>
                                <w:lang w:val="fr-FR"/>
                              </w:rPr>
                            </w:pPr>
                          </w:p>
                          <w:p w14:paraId="64BCBED2" w14:textId="77777777" w:rsidR="00C12BA9" w:rsidRDefault="00C12BA9" w:rsidP="001A4B75">
                            <w:pPr>
                              <w:rPr>
                                <w:rFonts w:cs="Arial"/>
                                <w:lang w:val="fr-FR"/>
                              </w:rPr>
                            </w:pPr>
                          </w:p>
                          <w:p w14:paraId="37F16325" w14:textId="77777777" w:rsidR="00C12BA9" w:rsidRDefault="00C12BA9" w:rsidP="001A4B75">
                            <w:pPr>
                              <w:rPr>
                                <w:rFonts w:cs="Arial"/>
                                <w:lang w:val="fr-FR"/>
                              </w:rPr>
                            </w:pPr>
                          </w:p>
                          <w:p w14:paraId="427548A6" w14:textId="77777777" w:rsidR="00C12BA9" w:rsidRDefault="00C12BA9" w:rsidP="001A4B75">
                            <w:pPr>
                              <w:rPr>
                                <w:rFonts w:cs="Arial"/>
                                <w:lang w:val="fr-FR"/>
                              </w:rPr>
                            </w:pPr>
                          </w:p>
                          <w:p w14:paraId="2870E9B7" w14:textId="77777777" w:rsidR="00C12BA9" w:rsidRDefault="00C12BA9" w:rsidP="001A4B75">
                            <w:pPr>
                              <w:rPr>
                                <w:rFonts w:cs="Arial"/>
                                <w:lang w:val="fr-FR"/>
                              </w:rPr>
                            </w:pPr>
                          </w:p>
                          <w:p w14:paraId="0EC2CA0E" w14:textId="77777777" w:rsidR="00C12BA9" w:rsidRDefault="00C12BA9" w:rsidP="001A4B75">
                            <w:pPr>
                              <w:rPr>
                                <w:rFonts w:cs="Arial"/>
                                <w:lang w:val="fr-FR"/>
                              </w:rPr>
                            </w:pPr>
                          </w:p>
                          <w:p w14:paraId="61CE33E1" w14:textId="77777777" w:rsidR="00C12BA9" w:rsidRDefault="00C12BA9" w:rsidP="001A4B75">
                            <w:pPr>
                              <w:rPr>
                                <w:rFonts w:cs="Arial"/>
                                <w:lang w:val="fr-FR"/>
                              </w:rPr>
                            </w:pPr>
                          </w:p>
                          <w:p w14:paraId="3EA932CD" w14:textId="77777777" w:rsidR="00C12BA9" w:rsidRDefault="00C12BA9" w:rsidP="001A4B75">
                            <w:pPr>
                              <w:rPr>
                                <w:rFonts w:cs="Arial"/>
                                <w:lang w:val="fr-FR"/>
                              </w:rPr>
                            </w:pPr>
                          </w:p>
                          <w:p w14:paraId="7C0ECA2C" w14:textId="77777777" w:rsidR="00C12BA9" w:rsidRDefault="00C12BA9" w:rsidP="001A4B75">
                            <w:pPr>
                              <w:rPr>
                                <w:rFonts w:cs="Arial"/>
                                <w:lang w:val="fr-FR"/>
                              </w:rPr>
                            </w:pPr>
                          </w:p>
                          <w:p w14:paraId="5E6EE2CF" w14:textId="77777777" w:rsidR="00C12BA9" w:rsidRDefault="00C12BA9" w:rsidP="001A4B75">
                            <w:pPr>
                              <w:rPr>
                                <w:rFonts w:cs="Arial"/>
                                <w:lang w:val="fr-FR"/>
                              </w:rPr>
                            </w:pPr>
                          </w:p>
                          <w:p w14:paraId="5EFFFD88" w14:textId="77777777" w:rsidR="00C12BA9" w:rsidRDefault="00C12BA9" w:rsidP="001A4B75">
                            <w:pPr>
                              <w:rPr>
                                <w:rFonts w:cs="Arial"/>
                                <w:lang w:val="fr-FR"/>
                              </w:rPr>
                            </w:pPr>
                          </w:p>
                          <w:p w14:paraId="1DAE3E8C" w14:textId="77777777" w:rsidR="00C12BA9" w:rsidRDefault="00C12BA9" w:rsidP="001A4B75">
                            <w:pPr>
                              <w:rPr>
                                <w:rFonts w:cs="Arial"/>
                                <w:lang w:val="fr-FR"/>
                              </w:rPr>
                            </w:pPr>
                          </w:p>
                          <w:p w14:paraId="40A2492A" w14:textId="77777777" w:rsidR="00C12BA9" w:rsidRDefault="00C12BA9" w:rsidP="001A4B75">
                            <w:pPr>
                              <w:rPr>
                                <w:rFonts w:cs="Arial"/>
                                <w:lang w:val="fr-FR"/>
                              </w:rPr>
                            </w:pPr>
                          </w:p>
                          <w:p w14:paraId="2CDDB4F7" w14:textId="77777777" w:rsidR="00C12BA9" w:rsidRDefault="00C12BA9" w:rsidP="001A4B75">
                            <w:pPr>
                              <w:rPr>
                                <w:rFonts w:cs="Arial"/>
                                <w:lang w:val="fr-FR"/>
                              </w:rPr>
                            </w:pPr>
                          </w:p>
                          <w:p w14:paraId="50742000" w14:textId="77777777" w:rsidR="00C12BA9" w:rsidRDefault="00C12BA9" w:rsidP="001A4B75">
                            <w:pPr>
                              <w:rPr>
                                <w:rFonts w:cs="Arial"/>
                                <w:lang w:val="fr-FR"/>
                              </w:rPr>
                            </w:pPr>
                          </w:p>
                          <w:p w14:paraId="11FC89A7" w14:textId="77777777" w:rsidR="00C12BA9" w:rsidRDefault="00C12BA9" w:rsidP="001A4B75">
                            <w:pPr>
                              <w:rPr>
                                <w:rFonts w:cs="Arial"/>
                                <w:lang w:val="fr-FR"/>
                              </w:rPr>
                            </w:pPr>
                          </w:p>
                          <w:p w14:paraId="2039837E" w14:textId="77777777" w:rsidR="00C12BA9" w:rsidRDefault="00C12BA9" w:rsidP="001A4B75">
                            <w:pPr>
                              <w:rPr>
                                <w:rFonts w:cs="Arial"/>
                                <w:lang w:val="fr-FR"/>
                              </w:rPr>
                            </w:pPr>
                          </w:p>
                          <w:p w14:paraId="5976389C" w14:textId="77777777" w:rsidR="00C12BA9" w:rsidRDefault="00C12BA9" w:rsidP="001A4B75">
                            <w:pPr>
                              <w:rPr>
                                <w:rFonts w:cs="Arial"/>
                                <w:lang w:val="fr-FR"/>
                              </w:rPr>
                            </w:pPr>
                          </w:p>
                          <w:p w14:paraId="2766AF96" w14:textId="77777777" w:rsidR="00C12BA9" w:rsidRDefault="00C12BA9" w:rsidP="001A4B75">
                            <w:pPr>
                              <w:rPr>
                                <w:rFonts w:cs="Arial"/>
                                <w:lang w:val="fr-FR"/>
                              </w:rPr>
                            </w:pPr>
                          </w:p>
                          <w:p w14:paraId="296ACB16" w14:textId="77777777" w:rsidR="00C12BA9" w:rsidRDefault="00C12BA9" w:rsidP="001A4B75">
                            <w:pPr>
                              <w:rPr>
                                <w:rFonts w:cs="Arial"/>
                                <w:lang w:val="fr-FR"/>
                              </w:rPr>
                            </w:pPr>
                          </w:p>
                          <w:p w14:paraId="00FDCA50" w14:textId="77777777" w:rsidR="00C12BA9" w:rsidRDefault="00C12BA9" w:rsidP="001A4B75">
                            <w:pPr>
                              <w:rPr>
                                <w:rFonts w:cs="Arial"/>
                                <w:lang w:val="fr-FR"/>
                              </w:rPr>
                            </w:pPr>
                          </w:p>
                          <w:p w14:paraId="2346FED6" w14:textId="77777777" w:rsidR="00C12BA9" w:rsidRDefault="00C12BA9" w:rsidP="001A4B75">
                            <w:pPr>
                              <w:rPr>
                                <w:rFonts w:cs="Arial"/>
                                <w:lang w:val="fr-FR"/>
                              </w:rPr>
                            </w:pPr>
                          </w:p>
                          <w:p w14:paraId="75AB0BD1" w14:textId="77777777" w:rsidR="00C12BA9" w:rsidRDefault="00C12BA9" w:rsidP="001A4B75">
                            <w:pPr>
                              <w:rPr>
                                <w:rFonts w:cs="Arial"/>
                                <w:lang w:val="fr-FR"/>
                              </w:rPr>
                            </w:pPr>
                          </w:p>
                          <w:p w14:paraId="3DF13F7C" w14:textId="77777777" w:rsidR="00C12BA9" w:rsidRDefault="00C12BA9" w:rsidP="001A4B75">
                            <w:pPr>
                              <w:rPr>
                                <w:rFonts w:cs="Arial"/>
                                <w:lang w:val="fr-FR"/>
                              </w:rPr>
                            </w:pPr>
                          </w:p>
                          <w:p w14:paraId="6B1D3F27" w14:textId="77777777" w:rsidR="00C12BA9" w:rsidRDefault="00C12BA9" w:rsidP="001A4B75">
                            <w:pPr>
                              <w:rPr>
                                <w:rFonts w:cs="Arial"/>
                                <w:lang w:val="fr-FR"/>
                              </w:rPr>
                            </w:pPr>
                          </w:p>
                          <w:p w14:paraId="5C0CA377" w14:textId="77777777" w:rsidR="00C12BA9" w:rsidRDefault="00C12BA9" w:rsidP="001A4B75">
                            <w:pPr>
                              <w:rPr>
                                <w:rFonts w:cs="Arial"/>
                                <w:lang w:val="fr-FR"/>
                              </w:rPr>
                            </w:pPr>
                          </w:p>
                          <w:p w14:paraId="6BE80670" w14:textId="77777777" w:rsidR="00C12BA9" w:rsidRDefault="00C12BA9" w:rsidP="001A4B75">
                            <w:pPr>
                              <w:rPr>
                                <w:rFonts w:cs="Arial"/>
                                <w:lang w:val="fr-FR"/>
                              </w:rPr>
                            </w:pPr>
                          </w:p>
                          <w:p w14:paraId="3F4BDA58" w14:textId="77777777" w:rsidR="00C12BA9" w:rsidRDefault="00C12BA9" w:rsidP="001A4B75">
                            <w:pPr>
                              <w:rPr>
                                <w:rFonts w:cs="Arial"/>
                                <w:lang w:val="fr-FR"/>
                              </w:rPr>
                            </w:pPr>
                          </w:p>
                          <w:p w14:paraId="5C042BEC" w14:textId="77777777" w:rsidR="00C12BA9" w:rsidRDefault="00C12BA9" w:rsidP="001A4B75">
                            <w:pPr>
                              <w:rPr>
                                <w:rFonts w:cs="Arial"/>
                                <w:lang w:val="fr-FR"/>
                              </w:rPr>
                            </w:pPr>
                          </w:p>
                          <w:p w14:paraId="2715E14A" w14:textId="77777777" w:rsidR="00C12BA9" w:rsidRDefault="00C12BA9" w:rsidP="001A4B75">
                            <w:pPr>
                              <w:rPr>
                                <w:rFonts w:cs="Arial"/>
                                <w:lang w:val="fr-FR"/>
                              </w:rPr>
                            </w:pPr>
                          </w:p>
                          <w:p w14:paraId="0D70A496" w14:textId="77777777" w:rsidR="00C12BA9" w:rsidRDefault="00C12BA9" w:rsidP="001A4B75">
                            <w:pPr>
                              <w:rPr>
                                <w:rFonts w:cs="Arial"/>
                                <w:lang w:val="fr-FR"/>
                              </w:rPr>
                            </w:pPr>
                          </w:p>
                          <w:p w14:paraId="3566B3A8" w14:textId="77777777" w:rsidR="00C12BA9" w:rsidRDefault="00C12BA9" w:rsidP="001A4B75">
                            <w:pPr>
                              <w:rPr>
                                <w:rFonts w:cs="Arial"/>
                                <w:lang w:val="fr-FR"/>
                              </w:rPr>
                            </w:pPr>
                          </w:p>
                          <w:p w14:paraId="40071178" w14:textId="77777777" w:rsidR="00C12BA9" w:rsidRDefault="00C12BA9" w:rsidP="001A4B75">
                            <w:pPr>
                              <w:rPr>
                                <w:rFonts w:cs="Arial"/>
                                <w:lang w:val="fr-FR"/>
                              </w:rPr>
                            </w:pPr>
                          </w:p>
                          <w:p w14:paraId="6A35EF79" w14:textId="77777777" w:rsidR="00C12BA9" w:rsidRDefault="00C12BA9" w:rsidP="001A4B75">
                            <w:pPr>
                              <w:rPr>
                                <w:rFonts w:cs="Arial"/>
                                <w:lang w:val="fr-FR"/>
                              </w:rPr>
                            </w:pPr>
                          </w:p>
                          <w:p w14:paraId="3230EEB7" w14:textId="77777777" w:rsidR="00C12BA9" w:rsidRDefault="00C12BA9" w:rsidP="001A4B75">
                            <w:pPr>
                              <w:rPr>
                                <w:rFonts w:cs="Arial"/>
                                <w:lang w:val="fr-FR"/>
                              </w:rPr>
                            </w:pPr>
                          </w:p>
                          <w:p w14:paraId="1A42C2B1" w14:textId="77777777" w:rsidR="00C12BA9" w:rsidRDefault="00C12BA9" w:rsidP="001A4B75">
                            <w:pPr>
                              <w:rPr>
                                <w:rFonts w:cs="Arial"/>
                                <w:lang w:val="fr-FR"/>
                              </w:rPr>
                            </w:pPr>
                          </w:p>
                          <w:p w14:paraId="0E33BC79" w14:textId="77777777" w:rsidR="00C12BA9" w:rsidRDefault="00C12BA9" w:rsidP="001A4B75">
                            <w:pPr>
                              <w:rPr>
                                <w:rFonts w:cs="Arial"/>
                                <w:lang w:val="fr-FR"/>
                              </w:rPr>
                            </w:pPr>
                          </w:p>
                          <w:p w14:paraId="71D21BF6" w14:textId="77777777" w:rsidR="00C12BA9" w:rsidRDefault="00C12BA9" w:rsidP="001A4B75">
                            <w:pPr>
                              <w:rPr>
                                <w:rFonts w:cs="Arial"/>
                                <w:lang w:val="fr-FR"/>
                              </w:rPr>
                            </w:pPr>
                          </w:p>
                          <w:p w14:paraId="24879A70" w14:textId="77777777" w:rsidR="00C12BA9" w:rsidRDefault="00C12BA9" w:rsidP="001A4B75">
                            <w:pPr>
                              <w:rPr>
                                <w:rFonts w:cs="Arial"/>
                                <w:lang w:val="fr-FR"/>
                              </w:rPr>
                            </w:pPr>
                          </w:p>
                          <w:p w14:paraId="013C8E16" w14:textId="77777777" w:rsidR="00C12BA9" w:rsidRDefault="00C12BA9" w:rsidP="001A4B75">
                            <w:pPr>
                              <w:rPr>
                                <w:rFonts w:cs="Arial"/>
                                <w:lang w:val="fr-FR"/>
                              </w:rPr>
                            </w:pPr>
                          </w:p>
                          <w:p w14:paraId="0B239BD7" w14:textId="77777777" w:rsidR="00C12BA9" w:rsidRDefault="00C12BA9" w:rsidP="001A4B75">
                            <w:pPr>
                              <w:rPr>
                                <w:rFonts w:cs="Arial"/>
                                <w:lang w:val="fr-FR"/>
                              </w:rPr>
                            </w:pPr>
                          </w:p>
                          <w:p w14:paraId="701E4345" w14:textId="77777777" w:rsidR="00C12BA9" w:rsidRDefault="00C12BA9" w:rsidP="001A4B75">
                            <w:pPr>
                              <w:rPr>
                                <w:rFonts w:cs="Arial"/>
                                <w:lang w:val="fr-FR"/>
                              </w:rPr>
                            </w:pPr>
                          </w:p>
                          <w:p w14:paraId="5407B44D" w14:textId="77777777" w:rsidR="00C12BA9" w:rsidRDefault="00C12BA9" w:rsidP="001A4B75">
                            <w:pPr>
                              <w:rPr>
                                <w:rFonts w:cs="Arial"/>
                                <w:lang w:val="fr-FR"/>
                              </w:rPr>
                            </w:pPr>
                          </w:p>
                          <w:p w14:paraId="469CC45D" w14:textId="77777777" w:rsidR="00C12BA9" w:rsidRDefault="00C12BA9" w:rsidP="001A4B75">
                            <w:pPr>
                              <w:rPr>
                                <w:rFonts w:cs="Arial"/>
                                <w:lang w:val="fr-FR"/>
                              </w:rPr>
                            </w:pPr>
                          </w:p>
                          <w:p w14:paraId="07260E30" w14:textId="77777777" w:rsidR="00C12BA9" w:rsidRDefault="00C12BA9" w:rsidP="001A4B75">
                            <w:pPr>
                              <w:rPr>
                                <w:rFonts w:cs="Arial"/>
                                <w:lang w:val="fr-FR"/>
                              </w:rPr>
                            </w:pPr>
                          </w:p>
                          <w:p w14:paraId="59FAF837" w14:textId="77777777" w:rsidR="00C12BA9" w:rsidRDefault="00C12BA9" w:rsidP="001A4B75">
                            <w:pPr>
                              <w:rPr>
                                <w:rFonts w:cs="Arial"/>
                                <w:lang w:val="fr-FR"/>
                              </w:rPr>
                            </w:pPr>
                          </w:p>
                          <w:p w14:paraId="0C113957" w14:textId="77777777" w:rsidR="00C12BA9" w:rsidRDefault="00C12BA9" w:rsidP="001A4B75">
                            <w:pPr>
                              <w:rPr>
                                <w:rFonts w:cs="Arial"/>
                                <w:lang w:val="fr-FR"/>
                              </w:rPr>
                            </w:pPr>
                          </w:p>
                          <w:p w14:paraId="0BD16C8A" w14:textId="77777777" w:rsidR="00C12BA9" w:rsidRDefault="00C12BA9" w:rsidP="001A4B75">
                            <w:pPr>
                              <w:rPr>
                                <w:rFonts w:cs="Arial"/>
                                <w:lang w:val="fr-FR"/>
                              </w:rPr>
                            </w:pPr>
                          </w:p>
                          <w:p w14:paraId="7C3DAADE" w14:textId="77777777" w:rsidR="00C12BA9" w:rsidRDefault="00C12BA9" w:rsidP="001A4B75">
                            <w:pPr>
                              <w:rPr>
                                <w:rFonts w:cs="Arial"/>
                                <w:lang w:val="fr-FR"/>
                              </w:rPr>
                            </w:pPr>
                          </w:p>
                          <w:p w14:paraId="64D10473" w14:textId="77777777" w:rsidR="00C12BA9" w:rsidRDefault="00C12BA9" w:rsidP="001A4B75">
                            <w:pPr>
                              <w:rPr>
                                <w:rFonts w:cs="Arial"/>
                                <w:lang w:val="fr-FR"/>
                              </w:rPr>
                            </w:pPr>
                          </w:p>
                          <w:p w14:paraId="41A4AF15" w14:textId="77777777" w:rsidR="00C12BA9" w:rsidRDefault="00C12BA9" w:rsidP="001A4B75">
                            <w:pPr>
                              <w:rPr>
                                <w:rFonts w:cs="Arial"/>
                                <w:lang w:val="fr-FR"/>
                              </w:rPr>
                            </w:pPr>
                          </w:p>
                          <w:p w14:paraId="65DD8368" w14:textId="77777777" w:rsidR="00C12BA9" w:rsidRDefault="00C12BA9" w:rsidP="001A4B75">
                            <w:pPr>
                              <w:rPr>
                                <w:rFonts w:cs="Arial"/>
                                <w:lang w:val="fr-FR"/>
                              </w:rPr>
                            </w:pPr>
                          </w:p>
                          <w:p w14:paraId="7E071142" w14:textId="77777777" w:rsidR="00C12BA9" w:rsidRDefault="00C12BA9" w:rsidP="001A4B75">
                            <w:pPr>
                              <w:rPr>
                                <w:rFonts w:cs="Arial"/>
                                <w:lang w:val="fr-FR"/>
                              </w:rPr>
                            </w:pPr>
                          </w:p>
                          <w:p w14:paraId="702E0111" w14:textId="77777777" w:rsidR="00C12BA9" w:rsidRDefault="00C12BA9" w:rsidP="001A4B75">
                            <w:pPr>
                              <w:rPr>
                                <w:rFonts w:cs="Arial"/>
                                <w:lang w:val="fr-FR"/>
                              </w:rPr>
                            </w:pPr>
                          </w:p>
                          <w:p w14:paraId="2FEBDF30" w14:textId="77777777" w:rsidR="00C12BA9" w:rsidRDefault="00C12BA9" w:rsidP="001A4B75">
                            <w:pPr>
                              <w:rPr>
                                <w:rFonts w:cs="Arial"/>
                                <w:lang w:val="fr-FR"/>
                              </w:rPr>
                            </w:pPr>
                          </w:p>
                          <w:p w14:paraId="06DE1194" w14:textId="77777777" w:rsidR="00C12BA9" w:rsidRDefault="00C12BA9" w:rsidP="001A4B75">
                            <w:pPr>
                              <w:rPr>
                                <w:rFonts w:cs="Arial"/>
                                <w:lang w:val="fr-FR"/>
                              </w:rPr>
                            </w:pPr>
                          </w:p>
                          <w:p w14:paraId="105505C7" w14:textId="77777777" w:rsidR="00C12BA9" w:rsidRDefault="00C12BA9" w:rsidP="001A4B75">
                            <w:pPr>
                              <w:rPr>
                                <w:rFonts w:cs="Arial"/>
                                <w:lang w:val="fr-FR"/>
                              </w:rPr>
                            </w:pPr>
                          </w:p>
                          <w:p w14:paraId="28CB60D0" w14:textId="77777777" w:rsidR="00C12BA9" w:rsidRDefault="00C12BA9" w:rsidP="001A4B75">
                            <w:pPr>
                              <w:rPr>
                                <w:rFonts w:cs="Arial"/>
                                <w:lang w:val="fr-FR"/>
                              </w:rPr>
                            </w:pPr>
                          </w:p>
                          <w:p w14:paraId="1D4DC3E9" w14:textId="77777777" w:rsidR="00C12BA9" w:rsidRDefault="00C12BA9" w:rsidP="001A4B75">
                            <w:pPr>
                              <w:rPr>
                                <w:rFonts w:cs="Arial"/>
                                <w:lang w:val="fr-FR"/>
                              </w:rPr>
                            </w:pPr>
                          </w:p>
                          <w:p w14:paraId="4B618BE6" w14:textId="77777777" w:rsidR="00C12BA9" w:rsidRDefault="00C12BA9" w:rsidP="001A4B75">
                            <w:pPr>
                              <w:rPr>
                                <w:rFonts w:cs="Arial"/>
                                <w:lang w:val="fr-FR"/>
                              </w:rPr>
                            </w:pPr>
                          </w:p>
                          <w:p w14:paraId="7840D09E" w14:textId="77777777" w:rsidR="00C12BA9" w:rsidRDefault="00C12BA9" w:rsidP="001A4B75">
                            <w:pPr>
                              <w:rPr>
                                <w:rFonts w:cs="Arial"/>
                                <w:lang w:val="fr-FR"/>
                              </w:rPr>
                            </w:pPr>
                          </w:p>
                          <w:p w14:paraId="699023F9" w14:textId="77777777" w:rsidR="00C12BA9" w:rsidRDefault="00C12BA9" w:rsidP="001A4B75">
                            <w:pPr>
                              <w:rPr>
                                <w:rFonts w:cs="Arial"/>
                                <w:lang w:val="fr-FR"/>
                              </w:rPr>
                            </w:pPr>
                          </w:p>
                          <w:p w14:paraId="59C0FAEC" w14:textId="77777777" w:rsidR="00C12BA9" w:rsidRDefault="00C12BA9" w:rsidP="001A4B75">
                            <w:pPr>
                              <w:rPr>
                                <w:rFonts w:cs="Arial"/>
                                <w:lang w:val="fr-FR"/>
                              </w:rPr>
                            </w:pPr>
                          </w:p>
                          <w:p w14:paraId="5B67060D" w14:textId="77777777" w:rsidR="00C12BA9" w:rsidRDefault="00C12BA9" w:rsidP="001A4B75">
                            <w:pPr>
                              <w:rPr>
                                <w:rFonts w:cs="Arial"/>
                                <w:lang w:val="fr-FR"/>
                              </w:rPr>
                            </w:pPr>
                          </w:p>
                          <w:p w14:paraId="1A600428" w14:textId="77777777" w:rsidR="00C12BA9" w:rsidRDefault="00C12BA9" w:rsidP="001A4B75">
                            <w:pPr>
                              <w:rPr>
                                <w:rFonts w:cs="Arial"/>
                                <w:lang w:val="fr-FR"/>
                              </w:rPr>
                            </w:pPr>
                          </w:p>
                          <w:p w14:paraId="708C276E" w14:textId="77777777" w:rsidR="00C12BA9" w:rsidRDefault="00C12BA9" w:rsidP="001A4B75">
                            <w:pPr>
                              <w:rPr>
                                <w:rFonts w:cs="Arial"/>
                                <w:lang w:val="fr-FR"/>
                              </w:rPr>
                            </w:pPr>
                          </w:p>
                          <w:p w14:paraId="4BD189F1" w14:textId="77777777" w:rsidR="00C12BA9" w:rsidRDefault="00C12BA9" w:rsidP="001A4B75">
                            <w:pPr>
                              <w:rPr>
                                <w:rFonts w:cs="Arial"/>
                                <w:lang w:val="fr-FR"/>
                              </w:rPr>
                            </w:pPr>
                          </w:p>
                          <w:p w14:paraId="40A5BA71" w14:textId="77777777" w:rsidR="00C12BA9" w:rsidRDefault="00C12BA9" w:rsidP="001A4B75">
                            <w:pPr>
                              <w:rPr>
                                <w:rFonts w:cs="Arial"/>
                                <w:lang w:val="fr-FR"/>
                              </w:rPr>
                            </w:pPr>
                          </w:p>
                          <w:p w14:paraId="30EE5D5D" w14:textId="77777777" w:rsidR="00C12BA9" w:rsidRDefault="00C12BA9" w:rsidP="001A4B75">
                            <w:pPr>
                              <w:rPr>
                                <w:rFonts w:cs="Arial"/>
                                <w:lang w:val="fr-FR"/>
                              </w:rPr>
                            </w:pPr>
                          </w:p>
                          <w:p w14:paraId="43808A3B" w14:textId="77777777" w:rsidR="00C12BA9" w:rsidRDefault="00C12BA9" w:rsidP="001A4B75">
                            <w:pPr>
                              <w:rPr>
                                <w:rFonts w:cs="Arial"/>
                                <w:lang w:val="fr-FR"/>
                              </w:rPr>
                            </w:pPr>
                          </w:p>
                          <w:p w14:paraId="3543E448" w14:textId="77777777" w:rsidR="00C12BA9" w:rsidRDefault="00C12BA9" w:rsidP="001A4B75">
                            <w:pPr>
                              <w:rPr>
                                <w:rFonts w:cs="Arial"/>
                                <w:lang w:val="fr-FR"/>
                              </w:rPr>
                            </w:pPr>
                          </w:p>
                          <w:p w14:paraId="089978C0" w14:textId="77777777" w:rsidR="00C12BA9" w:rsidRDefault="00C12BA9" w:rsidP="001A4B75">
                            <w:pPr>
                              <w:rPr>
                                <w:rFonts w:cs="Arial"/>
                                <w:lang w:val="fr-FR"/>
                              </w:rPr>
                            </w:pPr>
                          </w:p>
                          <w:p w14:paraId="02BA0205" w14:textId="77777777" w:rsidR="00C12BA9" w:rsidRDefault="00C12BA9" w:rsidP="001A4B75">
                            <w:pPr>
                              <w:rPr>
                                <w:rFonts w:cs="Arial"/>
                                <w:lang w:val="fr-FR"/>
                              </w:rPr>
                            </w:pPr>
                          </w:p>
                          <w:p w14:paraId="34EC29FF" w14:textId="77777777" w:rsidR="00C12BA9" w:rsidRDefault="00C12BA9" w:rsidP="001A4B75">
                            <w:pPr>
                              <w:rPr>
                                <w:rFonts w:cs="Arial"/>
                                <w:lang w:val="fr-FR"/>
                              </w:rPr>
                            </w:pPr>
                          </w:p>
                          <w:p w14:paraId="6313ED9C" w14:textId="77777777" w:rsidR="00C12BA9" w:rsidRDefault="00C12BA9" w:rsidP="001A4B75">
                            <w:pPr>
                              <w:rPr>
                                <w:rFonts w:cs="Arial"/>
                                <w:lang w:val="fr-FR"/>
                              </w:rPr>
                            </w:pPr>
                          </w:p>
                          <w:p w14:paraId="0E8F5F94" w14:textId="77777777" w:rsidR="00C12BA9" w:rsidRDefault="00C12BA9" w:rsidP="001A4B75">
                            <w:pPr>
                              <w:rPr>
                                <w:rFonts w:cs="Arial"/>
                                <w:lang w:val="fr-FR"/>
                              </w:rPr>
                            </w:pPr>
                          </w:p>
                          <w:p w14:paraId="2D526571" w14:textId="77777777" w:rsidR="00C12BA9" w:rsidRDefault="00C12BA9" w:rsidP="001A4B75">
                            <w:pPr>
                              <w:rPr>
                                <w:rFonts w:cs="Arial"/>
                                <w:lang w:val="fr-FR"/>
                              </w:rPr>
                            </w:pPr>
                          </w:p>
                          <w:p w14:paraId="4D0A6E20" w14:textId="77777777" w:rsidR="00C12BA9" w:rsidRDefault="00C12BA9" w:rsidP="001A4B75">
                            <w:pPr>
                              <w:rPr>
                                <w:rFonts w:cs="Arial"/>
                                <w:lang w:val="fr-FR"/>
                              </w:rPr>
                            </w:pPr>
                          </w:p>
                          <w:p w14:paraId="242FA5CE" w14:textId="77777777" w:rsidR="00C12BA9" w:rsidRDefault="00C12BA9" w:rsidP="001A4B75">
                            <w:pPr>
                              <w:rPr>
                                <w:rFonts w:cs="Arial"/>
                                <w:lang w:val="fr-FR"/>
                              </w:rPr>
                            </w:pPr>
                          </w:p>
                          <w:p w14:paraId="52F8A40E" w14:textId="77777777" w:rsidR="00C12BA9" w:rsidRDefault="00C12BA9" w:rsidP="001A4B75">
                            <w:pPr>
                              <w:rPr>
                                <w:rFonts w:cs="Arial"/>
                                <w:lang w:val="fr-FR"/>
                              </w:rPr>
                            </w:pPr>
                          </w:p>
                          <w:p w14:paraId="27BA8D39" w14:textId="77777777" w:rsidR="00C12BA9" w:rsidRDefault="00C12BA9" w:rsidP="001A4B75">
                            <w:pPr>
                              <w:rPr>
                                <w:rFonts w:cs="Arial"/>
                                <w:lang w:val="fr-FR"/>
                              </w:rPr>
                            </w:pPr>
                          </w:p>
                          <w:p w14:paraId="3AC878E8" w14:textId="77777777" w:rsidR="00C12BA9" w:rsidRDefault="00C12BA9" w:rsidP="001A4B75">
                            <w:pPr>
                              <w:rPr>
                                <w:rFonts w:cs="Arial"/>
                                <w:lang w:val="fr-FR"/>
                              </w:rPr>
                            </w:pPr>
                          </w:p>
                          <w:p w14:paraId="37D334C6" w14:textId="77777777" w:rsidR="00C12BA9" w:rsidRDefault="00C12BA9" w:rsidP="001A4B75">
                            <w:pPr>
                              <w:rPr>
                                <w:rFonts w:cs="Arial"/>
                                <w:lang w:val="fr-FR"/>
                              </w:rPr>
                            </w:pPr>
                          </w:p>
                          <w:p w14:paraId="3C9C5743" w14:textId="77777777" w:rsidR="00C12BA9" w:rsidRDefault="00C12BA9" w:rsidP="001A4B75">
                            <w:pPr>
                              <w:rPr>
                                <w:rFonts w:cs="Arial"/>
                                <w:lang w:val="fr-FR"/>
                              </w:rPr>
                            </w:pPr>
                          </w:p>
                          <w:p w14:paraId="54CC7C2E" w14:textId="77777777" w:rsidR="00C12BA9" w:rsidRDefault="00C12BA9" w:rsidP="001A4B75">
                            <w:pPr>
                              <w:rPr>
                                <w:rFonts w:cs="Arial"/>
                                <w:lang w:val="fr-FR"/>
                              </w:rPr>
                            </w:pPr>
                          </w:p>
                          <w:p w14:paraId="43C4DE8E" w14:textId="77777777" w:rsidR="00C12BA9" w:rsidRDefault="00C12BA9" w:rsidP="001A4B75">
                            <w:pPr>
                              <w:rPr>
                                <w:rFonts w:cs="Arial"/>
                                <w:lang w:val="fr-FR"/>
                              </w:rPr>
                            </w:pPr>
                          </w:p>
                          <w:p w14:paraId="729AD25D" w14:textId="77777777" w:rsidR="00C12BA9" w:rsidRDefault="00C12BA9" w:rsidP="001A4B75">
                            <w:pPr>
                              <w:rPr>
                                <w:rFonts w:cs="Arial"/>
                                <w:lang w:val="fr-FR"/>
                              </w:rPr>
                            </w:pPr>
                          </w:p>
                          <w:p w14:paraId="38851F64" w14:textId="77777777" w:rsidR="00C12BA9" w:rsidRDefault="00C12BA9" w:rsidP="001A4B75">
                            <w:pPr>
                              <w:rPr>
                                <w:rFonts w:cs="Arial"/>
                                <w:lang w:val="fr-FR"/>
                              </w:rPr>
                            </w:pPr>
                          </w:p>
                          <w:p w14:paraId="6611FE7E" w14:textId="77777777" w:rsidR="00C12BA9" w:rsidRDefault="00C12BA9" w:rsidP="001A4B75">
                            <w:pPr>
                              <w:rPr>
                                <w:rFonts w:cs="Arial"/>
                                <w:lang w:val="fr-FR"/>
                              </w:rPr>
                            </w:pPr>
                          </w:p>
                          <w:p w14:paraId="5B5D0655" w14:textId="77777777" w:rsidR="00C12BA9" w:rsidRDefault="00C12BA9" w:rsidP="001A4B75">
                            <w:pPr>
                              <w:rPr>
                                <w:rFonts w:cs="Arial"/>
                                <w:lang w:val="fr-FR"/>
                              </w:rPr>
                            </w:pPr>
                          </w:p>
                          <w:p w14:paraId="1AC8CD90" w14:textId="77777777" w:rsidR="00C12BA9" w:rsidRDefault="00C12BA9" w:rsidP="001A4B75">
                            <w:pPr>
                              <w:rPr>
                                <w:rFonts w:cs="Arial"/>
                                <w:lang w:val="fr-FR"/>
                              </w:rPr>
                            </w:pPr>
                          </w:p>
                          <w:p w14:paraId="2482C942" w14:textId="77777777" w:rsidR="00C12BA9" w:rsidRDefault="00C12BA9" w:rsidP="001A4B75">
                            <w:pPr>
                              <w:rPr>
                                <w:rFonts w:cs="Arial"/>
                                <w:lang w:val="fr-FR"/>
                              </w:rPr>
                            </w:pPr>
                          </w:p>
                          <w:p w14:paraId="486FA871" w14:textId="77777777" w:rsidR="00C12BA9" w:rsidRDefault="00C12BA9" w:rsidP="001A4B75">
                            <w:pPr>
                              <w:rPr>
                                <w:rFonts w:cs="Arial"/>
                                <w:lang w:val="fr-FR"/>
                              </w:rPr>
                            </w:pPr>
                          </w:p>
                          <w:p w14:paraId="7E9DCB1E" w14:textId="77777777" w:rsidR="00C12BA9" w:rsidRDefault="00C12BA9" w:rsidP="001A4B75">
                            <w:pPr>
                              <w:rPr>
                                <w:rFonts w:cs="Arial"/>
                                <w:lang w:val="fr-FR"/>
                              </w:rPr>
                            </w:pPr>
                          </w:p>
                          <w:p w14:paraId="06863676" w14:textId="77777777" w:rsidR="00C12BA9" w:rsidRDefault="00C12BA9" w:rsidP="001A4B75">
                            <w:pPr>
                              <w:rPr>
                                <w:rFonts w:cs="Arial"/>
                                <w:lang w:val="fr-FR"/>
                              </w:rPr>
                            </w:pPr>
                          </w:p>
                          <w:p w14:paraId="65E40A62" w14:textId="77777777" w:rsidR="00C12BA9" w:rsidRDefault="00C12BA9" w:rsidP="001A4B75">
                            <w:pPr>
                              <w:rPr>
                                <w:rFonts w:cs="Arial"/>
                                <w:lang w:val="fr-FR"/>
                              </w:rPr>
                            </w:pPr>
                          </w:p>
                          <w:p w14:paraId="786F304F" w14:textId="77777777" w:rsidR="00C12BA9" w:rsidRDefault="00C12BA9" w:rsidP="001A4B75">
                            <w:pPr>
                              <w:rPr>
                                <w:rFonts w:cs="Arial"/>
                                <w:lang w:val="fr-FR"/>
                              </w:rPr>
                            </w:pPr>
                          </w:p>
                          <w:p w14:paraId="5C9D3751" w14:textId="77777777" w:rsidR="00C12BA9" w:rsidRDefault="00C12BA9" w:rsidP="001A4B75">
                            <w:pPr>
                              <w:rPr>
                                <w:rFonts w:cs="Arial"/>
                                <w:lang w:val="fr-FR"/>
                              </w:rPr>
                            </w:pPr>
                          </w:p>
                          <w:p w14:paraId="165FF891" w14:textId="77777777" w:rsidR="00C12BA9" w:rsidRDefault="00C12BA9" w:rsidP="001A4B75">
                            <w:pPr>
                              <w:rPr>
                                <w:rFonts w:cs="Arial"/>
                                <w:lang w:val="fr-FR"/>
                              </w:rPr>
                            </w:pPr>
                          </w:p>
                          <w:p w14:paraId="7ACF99DB" w14:textId="77777777" w:rsidR="00C12BA9" w:rsidRDefault="00C12BA9" w:rsidP="001A4B75">
                            <w:pPr>
                              <w:rPr>
                                <w:rFonts w:cs="Arial"/>
                                <w:lang w:val="fr-FR"/>
                              </w:rPr>
                            </w:pPr>
                          </w:p>
                          <w:p w14:paraId="094E55D5" w14:textId="77777777" w:rsidR="00C12BA9" w:rsidRDefault="00C12BA9" w:rsidP="001A4B75">
                            <w:pPr>
                              <w:rPr>
                                <w:rFonts w:cs="Arial"/>
                                <w:lang w:val="fr-FR"/>
                              </w:rPr>
                            </w:pPr>
                          </w:p>
                          <w:p w14:paraId="1D3F75D1" w14:textId="77777777" w:rsidR="00C12BA9" w:rsidRDefault="00C12BA9" w:rsidP="001A4B75">
                            <w:pPr>
                              <w:rPr>
                                <w:rFonts w:cs="Arial"/>
                                <w:lang w:val="fr-FR"/>
                              </w:rPr>
                            </w:pPr>
                          </w:p>
                          <w:p w14:paraId="26979790" w14:textId="77777777" w:rsidR="00C12BA9" w:rsidRDefault="00C12BA9" w:rsidP="001A4B75">
                            <w:pPr>
                              <w:rPr>
                                <w:rFonts w:cs="Arial"/>
                                <w:lang w:val="fr-FR"/>
                              </w:rPr>
                            </w:pPr>
                          </w:p>
                          <w:p w14:paraId="209E317A" w14:textId="77777777" w:rsidR="00C12BA9" w:rsidRDefault="00C12BA9" w:rsidP="001A4B75">
                            <w:pPr>
                              <w:rPr>
                                <w:rFonts w:cs="Arial"/>
                                <w:lang w:val="fr-FR"/>
                              </w:rPr>
                            </w:pPr>
                          </w:p>
                          <w:p w14:paraId="6FDCD7B4" w14:textId="77777777" w:rsidR="00C12BA9" w:rsidRDefault="00C12BA9" w:rsidP="001A4B75">
                            <w:pPr>
                              <w:rPr>
                                <w:rFonts w:cs="Arial"/>
                                <w:lang w:val="fr-FR"/>
                              </w:rPr>
                            </w:pPr>
                          </w:p>
                          <w:p w14:paraId="064C120D" w14:textId="77777777" w:rsidR="00C12BA9" w:rsidRDefault="00C12BA9" w:rsidP="001A4B75">
                            <w:pPr>
                              <w:rPr>
                                <w:rFonts w:cs="Arial"/>
                                <w:lang w:val="fr-FR"/>
                              </w:rPr>
                            </w:pPr>
                          </w:p>
                          <w:p w14:paraId="2F5D215D" w14:textId="77777777" w:rsidR="00C12BA9" w:rsidRDefault="00C12BA9" w:rsidP="001A4B75">
                            <w:pPr>
                              <w:rPr>
                                <w:rFonts w:cs="Arial"/>
                                <w:lang w:val="fr-FR"/>
                              </w:rPr>
                            </w:pPr>
                          </w:p>
                          <w:p w14:paraId="22D5BFCF" w14:textId="77777777" w:rsidR="00C12BA9" w:rsidRDefault="00C12BA9" w:rsidP="001A4B75">
                            <w:pPr>
                              <w:rPr>
                                <w:rFonts w:cs="Arial"/>
                                <w:lang w:val="fr-FR"/>
                              </w:rPr>
                            </w:pPr>
                          </w:p>
                          <w:p w14:paraId="7D2C2590" w14:textId="77777777" w:rsidR="00C12BA9" w:rsidRDefault="00C12BA9" w:rsidP="001A4B75">
                            <w:pPr>
                              <w:rPr>
                                <w:rFonts w:cs="Arial"/>
                                <w:lang w:val="fr-FR"/>
                              </w:rPr>
                            </w:pPr>
                          </w:p>
                          <w:p w14:paraId="21A9FC73" w14:textId="77777777" w:rsidR="00C12BA9" w:rsidRDefault="00C12BA9" w:rsidP="001A4B75">
                            <w:pPr>
                              <w:rPr>
                                <w:rFonts w:cs="Arial"/>
                                <w:lang w:val="fr-FR"/>
                              </w:rPr>
                            </w:pPr>
                          </w:p>
                          <w:p w14:paraId="11469A6D" w14:textId="77777777" w:rsidR="00C12BA9" w:rsidRDefault="00C12BA9" w:rsidP="001A4B75">
                            <w:pPr>
                              <w:rPr>
                                <w:rFonts w:cs="Arial"/>
                                <w:lang w:val="fr-FR"/>
                              </w:rPr>
                            </w:pPr>
                          </w:p>
                          <w:p w14:paraId="5C9F087C" w14:textId="77777777" w:rsidR="00C12BA9" w:rsidRDefault="00C12BA9" w:rsidP="001A4B75">
                            <w:pPr>
                              <w:rPr>
                                <w:rFonts w:cs="Arial"/>
                                <w:lang w:val="fr-FR"/>
                              </w:rPr>
                            </w:pPr>
                          </w:p>
                          <w:p w14:paraId="5C15626C" w14:textId="77777777" w:rsidR="00C12BA9" w:rsidRDefault="00C12BA9" w:rsidP="001A4B75">
                            <w:pPr>
                              <w:rPr>
                                <w:rFonts w:cs="Arial"/>
                                <w:lang w:val="fr-FR"/>
                              </w:rPr>
                            </w:pPr>
                          </w:p>
                          <w:p w14:paraId="3B6DC039" w14:textId="77777777" w:rsidR="00C12BA9" w:rsidRDefault="00C12BA9" w:rsidP="001A4B75">
                            <w:pPr>
                              <w:rPr>
                                <w:rFonts w:cs="Arial"/>
                                <w:lang w:val="fr-FR"/>
                              </w:rPr>
                            </w:pPr>
                          </w:p>
                          <w:p w14:paraId="7C740F43" w14:textId="77777777" w:rsidR="00C12BA9" w:rsidRDefault="00C12BA9" w:rsidP="001A4B75">
                            <w:pPr>
                              <w:rPr>
                                <w:rFonts w:cs="Arial"/>
                                <w:lang w:val="fr-FR"/>
                              </w:rPr>
                            </w:pPr>
                          </w:p>
                          <w:p w14:paraId="0B7A8543" w14:textId="77777777" w:rsidR="00C12BA9" w:rsidRDefault="00C12BA9" w:rsidP="001A4B75">
                            <w:pPr>
                              <w:rPr>
                                <w:rFonts w:cs="Arial"/>
                                <w:lang w:val="fr-FR"/>
                              </w:rPr>
                            </w:pPr>
                          </w:p>
                          <w:p w14:paraId="765721FF" w14:textId="77777777" w:rsidR="00C12BA9" w:rsidRDefault="00C12BA9" w:rsidP="001A4B75">
                            <w:pPr>
                              <w:rPr>
                                <w:rFonts w:cs="Arial"/>
                                <w:lang w:val="fr-FR"/>
                              </w:rPr>
                            </w:pPr>
                          </w:p>
                          <w:p w14:paraId="07C0187E" w14:textId="77777777" w:rsidR="00C12BA9" w:rsidRDefault="00C12BA9" w:rsidP="001A4B75">
                            <w:pPr>
                              <w:rPr>
                                <w:rFonts w:cs="Arial"/>
                                <w:lang w:val="fr-FR"/>
                              </w:rPr>
                            </w:pPr>
                          </w:p>
                          <w:p w14:paraId="6F786021" w14:textId="77777777" w:rsidR="00C12BA9" w:rsidRDefault="00C12BA9" w:rsidP="001A4B75">
                            <w:pPr>
                              <w:rPr>
                                <w:rFonts w:cs="Arial"/>
                                <w:lang w:val="fr-FR"/>
                              </w:rPr>
                            </w:pPr>
                          </w:p>
                          <w:p w14:paraId="780CC154" w14:textId="77777777" w:rsidR="00C12BA9" w:rsidRDefault="00C12BA9" w:rsidP="001A4B75">
                            <w:pPr>
                              <w:rPr>
                                <w:rFonts w:cs="Arial"/>
                                <w:lang w:val="fr-FR"/>
                              </w:rPr>
                            </w:pPr>
                          </w:p>
                          <w:p w14:paraId="1C61B0B9" w14:textId="77777777" w:rsidR="00C12BA9" w:rsidRDefault="00C12BA9" w:rsidP="001A4B75">
                            <w:pPr>
                              <w:rPr>
                                <w:rFonts w:cs="Arial"/>
                                <w:lang w:val="fr-FR"/>
                              </w:rPr>
                            </w:pPr>
                          </w:p>
                          <w:p w14:paraId="6AC570C3" w14:textId="77777777" w:rsidR="00C12BA9" w:rsidRDefault="00C12BA9" w:rsidP="001A4B75">
                            <w:pPr>
                              <w:rPr>
                                <w:rFonts w:cs="Arial"/>
                                <w:lang w:val="fr-FR"/>
                              </w:rPr>
                            </w:pPr>
                          </w:p>
                          <w:p w14:paraId="3383D496" w14:textId="77777777" w:rsidR="00C12BA9" w:rsidRDefault="00C12BA9" w:rsidP="001A4B75">
                            <w:pPr>
                              <w:rPr>
                                <w:rFonts w:cs="Arial"/>
                                <w:lang w:val="fr-FR"/>
                              </w:rPr>
                            </w:pPr>
                          </w:p>
                          <w:p w14:paraId="637F601F" w14:textId="77777777" w:rsidR="00C12BA9" w:rsidRDefault="00C12BA9" w:rsidP="001A4B75">
                            <w:pPr>
                              <w:rPr>
                                <w:rFonts w:cs="Arial"/>
                                <w:lang w:val="fr-FR"/>
                              </w:rPr>
                            </w:pPr>
                          </w:p>
                          <w:p w14:paraId="2897791A" w14:textId="77777777" w:rsidR="00C12BA9" w:rsidRDefault="00C12BA9" w:rsidP="001A4B75">
                            <w:pPr>
                              <w:rPr>
                                <w:rFonts w:cs="Arial"/>
                                <w:lang w:val="fr-FR"/>
                              </w:rPr>
                            </w:pPr>
                          </w:p>
                          <w:p w14:paraId="560DAD3D" w14:textId="77777777" w:rsidR="00C12BA9" w:rsidRDefault="00C12BA9" w:rsidP="001A4B75">
                            <w:pPr>
                              <w:rPr>
                                <w:rFonts w:cs="Arial"/>
                                <w:lang w:val="fr-FR"/>
                              </w:rPr>
                            </w:pPr>
                          </w:p>
                          <w:p w14:paraId="65BBF259" w14:textId="77777777" w:rsidR="00C12BA9" w:rsidRDefault="00C12BA9" w:rsidP="001A4B75">
                            <w:pPr>
                              <w:rPr>
                                <w:rFonts w:cs="Arial"/>
                                <w:lang w:val="fr-FR"/>
                              </w:rPr>
                            </w:pPr>
                          </w:p>
                          <w:p w14:paraId="764D1D77" w14:textId="77777777" w:rsidR="00C12BA9" w:rsidRDefault="00C12BA9" w:rsidP="001A4B75">
                            <w:pPr>
                              <w:rPr>
                                <w:rFonts w:cs="Arial"/>
                                <w:lang w:val="fr-FR"/>
                              </w:rPr>
                            </w:pPr>
                          </w:p>
                          <w:p w14:paraId="077055F8" w14:textId="77777777" w:rsidR="00C12BA9" w:rsidRDefault="00C12BA9" w:rsidP="001A4B75">
                            <w:pPr>
                              <w:rPr>
                                <w:rFonts w:cs="Arial"/>
                                <w:lang w:val="fr-FR"/>
                              </w:rPr>
                            </w:pPr>
                          </w:p>
                          <w:p w14:paraId="7B9EC8C2" w14:textId="77777777" w:rsidR="00C12BA9" w:rsidRDefault="00C12BA9" w:rsidP="001A4B75">
                            <w:pPr>
                              <w:rPr>
                                <w:rFonts w:cs="Arial"/>
                                <w:lang w:val="fr-FR"/>
                              </w:rPr>
                            </w:pPr>
                          </w:p>
                          <w:p w14:paraId="1588A720" w14:textId="77777777" w:rsidR="00C12BA9" w:rsidRDefault="00C12BA9" w:rsidP="001A4B75">
                            <w:pPr>
                              <w:rPr>
                                <w:rFonts w:cs="Arial"/>
                                <w:lang w:val="fr-FR"/>
                              </w:rPr>
                            </w:pPr>
                          </w:p>
                          <w:p w14:paraId="368038CA" w14:textId="77777777" w:rsidR="00C12BA9" w:rsidRDefault="00C12BA9" w:rsidP="001A4B75">
                            <w:pPr>
                              <w:rPr>
                                <w:rFonts w:cs="Arial"/>
                                <w:lang w:val="fr-FR"/>
                              </w:rPr>
                            </w:pPr>
                          </w:p>
                          <w:p w14:paraId="700F5FC4" w14:textId="77777777" w:rsidR="00C12BA9" w:rsidRDefault="00C12BA9" w:rsidP="001A4B75">
                            <w:pPr>
                              <w:rPr>
                                <w:rFonts w:cs="Arial"/>
                                <w:lang w:val="fr-FR"/>
                              </w:rPr>
                            </w:pPr>
                          </w:p>
                          <w:p w14:paraId="18D9DFDC" w14:textId="77777777" w:rsidR="00C12BA9" w:rsidRDefault="00C12BA9" w:rsidP="001A4B75">
                            <w:pPr>
                              <w:rPr>
                                <w:rFonts w:cs="Arial"/>
                                <w:lang w:val="fr-FR"/>
                              </w:rPr>
                            </w:pPr>
                          </w:p>
                          <w:p w14:paraId="796DC5EC" w14:textId="77777777" w:rsidR="00C12BA9" w:rsidRDefault="00C12BA9" w:rsidP="001A4B75">
                            <w:pPr>
                              <w:rPr>
                                <w:rFonts w:cs="Arial"/>
                                <w:lang w:val="fr-FR"/>
                              </w:rPr>
                            </w:pPr>
                          </w:p>
                          <w:p w14:paraId="034EE81F" w14:textId="77777777" w:rsidR="00C12BA9" w:rsidRDefault="00C12BA9" w:rsidP="001A4B75">
                            <w:pPr>
                              <w:rPr>
                                <w:rFonts w:cs="Arial"/>
                                <w:lang w:val="fr-FR"/>
                              </w:rPr>
                            </w:pPr>
                          </w:p>
                          <w:p w14:paraId="052BAAA2" w14:textId="77777777" w:rsidR="00C12BA9" w:rsidRDefault="00C12BA9" w:rsidP="001A4B75">
                            <w:pPr>
                              <w:rPr>
                                <w:rFonts w:cs="Arial"/>
                                <w:lang w:val="fr-FR"/>
                              </w:rPr>
                            </w:pPr>
                          </w:p>
                          <w:p w14:paraId="773DB343" w14:textId="77777777" w:rsidR="00C12BA9" w:rsidRDefault="00C12BA9" w:rsidP="001A4B75">
                            <w:pPr>
                              <w:rPr>
                                <w:rFonts w:cs="Arial"/>
                                <w:lang w:val="fr-FR"/>
                              </w:rPr>
                            </w:pPr>
                          </w:p>
                          <w:p w14:paraId="1512FAD5" w14:textId="77777777" w:rsidR="00C12BA9" w:rsidRDefault="00C12BA9" w:rsidP="001A4B75">
                            <w:pPr>
                              <w:rPr>
                                <w:rFonts w:cs="Arial"/>
                                <w:lang w:val="fr-FR"/>
                              </w:rPr>
                            </w:pPr>
                          </w:p>
                          <w:p w14:paraId="142D7E7F" w14:textId="77777777" w:rsidR="00C12BA9" w:rsidRDefault="00C12BA9" w:rsidP="001A4B75">
                            <w:pPr>
                              <w:rPr>
                                <w:rFonts w:cs="Arial"/>
                                <w:lang w:val="fr-FR"/>
                              </w:rPr>
                            </w:pPr>
                          </w:p>
                          <w:p w14:paraId="305A7BB2" w14:textId="77777777" w:rsidR="00C12BA9" w:rsidRDefault="00C12BA9" w:rsidP="001A4B75">
                            <w:pPr>
                              <w:rPr>
                                <w:rFonts w:cs="Arial"/>
                                <w:lang w:val="fr-FR"/>
                              </w:rPr>
                            </w:pPr>
                          </w:p>
                          <w:p w14:paraId="1A481FED" w14:textId="77777777" w:rsidR="00C12BA9" w:rsidRDefault="00C12BA9" w:rsidP="001A4B75">
                            <w:pPr>
                              <w:rPr>
                                <w:rFonts w:cs="Arial"/>
                                <w:lang w:val="fr-FR"/>
                              </w:rPr>
                            </w:pPr>
                          </w:p>
                          <w:p w14:paraId="5BFD8CC8" w14:textId="77777777" w:rsidR="00C12BA9" w:rsidRDefault="00C12BA9" w:rsidP="001A4B75">
                            <w:pPr>
                              <w:rPr>
                                <w:rFonts w:cs="Arial"/>
                                <w:lang w:val="fr-FR"/>
                              </w:rPr>
                            </w:pPr>
                          </w:p>
                          <w:p w14:paraId="290EABA6" w14:textId="77777777" w:rsidR="00C12BA9" w:rsidRDefault="00C12BA9" w:rsidP="001A4B75">
                            <w:pPr>
                              <w:rPr>
                                <w:rFonts w:cs="Arial"/>
                                <w:lang w:val="fr-FR"/>
                              </w:rPr>
                            </w:pPr>
                          </w:p>
                          <w:p w14:paraId="32DBD4B9" w14:textId="77777777" w:rsidR="00C12BA9" w:rsidRDefault="00C12BA9" w:rsidP="001A4B75">
                            <w:pPr>
                              <w:rPr>
                                <w:rFonts w:cs="Arial"/>
                                <w:lang w:val="fr-FR"/>
                              </w:rPr>
                            </w:pPr>
                          </w:p>
                          <w:p w14:paraId="367C99BF" w14:textId="77777777" w:rsidR="00C12BA9" w:rsidRDefault="00C12BA9" w:rsidP="001A4B75">
                            <w:pPr>
                              <w:rPr>
                                <w:rFonts w:cs="Arial"/>
                                <w:lang w:val="fr-FR"/>
                              </w:rPr>
                            </w:pPr>
                          </w:p>
                          <w:p w14:paraId="6522F460" w14:textId="77777777" w:rsidR="00C12BA9" w:rsidRDefault="00C12BA9" w:rsidP="001A4B75">
                            <w:pPr>
                              <w:rPr>
                                <w:rFonts w:cs="Arial"/>
                                <w:lang w:val="fr-FR"/>
                              </w:rPr>
                            </w:pPr>
                          </w:p>
                          <w:p w14:paraId="0905E55D" w14:textId="77777777" w:rsidR="00C12BA9" w:rsidRDefault="00C12BA9" w:rsidP="001A4B75">
                            <w:pPr>
                              <w:rPr>
                                <w:rFonts w:cs="Arial"/>
                                <w:lang w:val="fr-FR"/>
                              </w:rPr>
                            </w:pPr>
                          </w:p>
                          <w:p w14:paraId="423CD622" w14:textId="77777777" w:rsidR="00C12BA9" w:rsidRDefault="00C12BA9" w:rsidP="001A4B75">
                            <w:pPr>
                              <w:rPr>
                                <w:rFonts w:cs="Arial"/>
                                <w:lang w:val="fr-FR"/>
                              </w:rPr>
                            </w:pPr>
                          </w:p>
                          <w:p w14:paraId="32EFBCC8" w14:textId="77777777" w:rsidR="00C12BA9" w:rsidRDefault="00C12BA9" w:rsidP="001A4B75">
                            <w:pPr>
                              <w:rPr>
                                <w:rFonts w:cs="Arial"/>
                                <w:lang w:val="fr-FR"/>
                              </w:rPr>
                            </w:pPr>
                          </w:p>
                          <w:p w14:paraId="322A03BF" w14:textId="77777777" w:rsidR="00C12BA9" w:rsidRDefault="00C12BA9" w:rsidP="001A4B75">
                            <w:pPr>
                              <w:rPr>
                                <w:rFonts w:cs="Arial"/>
                                <w:lang w:val="fr-FR"/>
                              </w:rPr>
                            </w:pPr>
                          </w:p>
                          <w:p w14:paraId="10DE8DFB" w14:textId="77777777" w:rsidR="00C12BA9" w:rsidRDefault="00C12BA9" w:rsidP="001A4B75">
                            <w:pPr>
                              <w:rPr>
                                <w:rFonts w:cs="Arial"/>
                                <w:lang w:val="fr-FR"/>
                              </w:rPr>
                            </w:pPr>
                          </w:p>
                          <w:p w14:paraId="44F9969F" w14:textId="77777777" w:rsidR="00C12BA9" w:rsidRDefault="00C12BA9" w:rsidP="001A4B75">
                            <w:pPr>
                              <w:rPr>
                                <w:rFonts w:cs="Arial"/>
                                <w:lang w:val="fr-FR"/>
                              </w:rPr>
                            </w:pPr>
                          </w:p>
                          <w:p w14:paraId="361433B2" w14:textId="77777777" w:rsidR="00C12BA9" w:rsidRDefault="00C12BA9" w:rsidP="001A4B75">
                            <w:pPr>
                              <w:rPr>
                                <w:rFonts w:cs="Arial"/>
                                <w:lang w:val="fr-FR"/>
                              </w:rPr>
                            </w:pPr>
                          </w:p>
                          <w:p w14:paraId="400FF6A6" w14:textId="77777777" w:rsidR="00C12BA9" w:rsidRDefault="00C12BA9" w:rsidP="001A4B75">
                            <w:pPr>
                              <w:rPr>
                                <w:rFonts w:cs="Arial"/>
                                <w:lang w:val="fr-FR"/>
                              </w:rPr>
                            </w:pPr>
                          </w:p>
                          <w:p w14:paraId="3F7626FB" w14:textId="77777777" w:rsidR="00C12BA9" w:rsidRDefault="00C12BA9" w:rsidP="001A4B75">
                            <w:pPr>
                              <w:rPr>
                                <w:rFonts w:cs="Arial"/>
                                <w:lang w:val="fr-FR"/>
                              </w:rPr>
                            </w:pPr>
                          </w:p>
                          <w:p w14:paraId="32C23B82" w14:textId="77777777" w:rsidR="00C12BA9" w:rsidRDefault="00C12BA9" w:rsidP="001A4B75">
                            <w:pPr>
                              <w:rPr>
                                <w:rFonts w:cs="Arial"/>
                                <w:lang w:val="fr-FR"/>
                              </w:rPr>
                            </w:pPr>
                          </w:p>
                          <w:p w14:paraId="6071B946" w14:textId="77777777" w:rsidR="00C12BA9" w:rsidRDefault="00C12BA9" w:rsidP="001A4B75">
                            <w:pPr>
                              <w:rPr>
                                <w:rFonts w:cs="Arial"/>
                                <w:lang w:val="fr-FR"/>
                              </w:rPr>
                            </w:pPr>
                          </w:p>
                          <w:p w14:paraId="05DDA479" w14:textId="77777777" w:rsidR="00C12BA9" w:rsidRDefault="00C12BA9" w:rsidP="001A4B75">
                            <w:pPr>
                              <w:rPr>
                                <w:rFonts w:cs="Arial"/>
                                <w:lang w:val="fr-FR"/>
                              </w:rPr>
                            </w:pPr>
                          </w:p>
                          <w:p w14:paraId="22FB7AF8" w14:textId="77777777" w:rsidR="00C12BA9" w:rsidRDefault="00C12BA9" w:rsidP="001A4B75">
                            <w:pPr>
                              <w:rPr>
                                <w:rFonts w:cs="Arial"/>
                                <w:lang w:val="fr-FR"/>
                              </w:rPr>
                            </w:pPr>
                          </w:p>
                          <w:p w14:paraId="24A93ABC" w14:textId="77777777" w:rsidR="00C12BA9" w:rsidRDefault="00C12BA9" w:rsidP="001A4B75">
                            <w:pPr>
                              <w:rPr>
                                <w:rFonts w:cs="Arial"/>
                                <w:lang w:val="fr-FR"/>
                              </w:rPr>
                            </w:pPr>
                          </w:p>
                          <w:p w14:paraId="0B3F1272" w14:textId="77777777" w:rsidR="00C12BA9" w:rsidRDefault="00C12BA9" w:rsidP="001A4B75">
                            <w:pPr>
                              <w:rPr>
                                <w:rFonts w:cs="Arial"/>
                                <w:lang w:val="fr-FR"/>
                              </w:rPr>
                            </w:pPr>
                          </w:p>
                          <w:p w14:paraId="0DB35238" w14:textId="77777777" w:rsidR="00C12BA9" w:rsidRDefault="00C12BA9" w:rsidP="001A4B75">
                            <w:pPr>
                              <w:rPr>
                                <w:rFonts w:cs="Arial"/>
                                <w:lang w:val="fr-FR"/>
                              </w:rPr>
                            </w:pPr>
                          </w:p>
                          <w:p w14:paraId="3365E7AA" w14:textId="77777777" w:rsidR="00C12BA9" w:rsidRDefault="00C12BA9" w:rsidP="001A4B75">
                            <w:pPr>
                              <w:rPr>
                                <w:rFonts w:cs="Arial"/>
                                <w:lang w:val="fr-FR"/>
                              </w:rPr>
                            </w:pPr>
                          </w:p>
                          <w:p w14:paraId="67753CDF" w14:textId="77777777" w:rsidR="00C12BA9" w:rsidRDefault="00C12BA9" w:rsidP="001A4B75">
                            <w:pPr>
                              <w:rPr>
                                <w:rFonts w:cs="Arial"/>
                                <w:lang w:val="fr-FR"/>
                              </w:rPr>
                            </w:pPr>
                          </w:p>
                          <w:p w14:paraId="17AD283B" w14:textId="77777777" w:rsidR="00C12BA9" w:rsidRDefault="00C12BA9" w:rsidP="001A4B75">
                            <w:pPr>
                              <w:rPr>
                                <w:rFonts w:cs="Arial"/>
                                <w:lang w:val="fr-FR"/>
                              </w:rPr>
                            </w:pPr>
                          </w:p>
                          <w:p w14:paraId="68ED2484" w14:textId="77777777" w:rsidR="00C12BA9" w:rsidRDefault="00C12BA9" w:rsidP="001A4B75">
                            <w:pPr>
                              <w:rPr>
                                <w:rFonts w:cs="Arial"/>
                                <w:lang w:val="fr-FR"/>
                              </w:rPr>
                            </w:pPr>
                          </w:p>
                          <w:p w14:paraId="6C9EC7EC" w14:textId="77777777" w:rsidR="00C12BA9" w:rsidRDefault="00C12BA9" w:rsidP="001A4B75">
                            <w:pPr>
                              <w:rPr>
                                <w:rFonts w:cs="Arial"/>
                                <w:lang w:val="fr-FR"/>
                              </w:rPr>
                            </w:pPr>
                          </w:p>
                          <w:p w14:paraId="22689F20" w14:textId="77777777" w:rsidR="00C12BA9" w:rsidRDefault="00C12BA9" w:rsidP="001A4B75">
                            <w:pPr>
                              <w:rPr>
                                <w:rFonts w:cs="Arial"/>
                                <w:lang w:val="fr-FR"/>
                              </w:rPr>
                            </w:pPr>
                          </w:p>
                          <w:p w14:paraId="22AD41CE" w14:textId="77777777" w:rsidR="00C12BA9" w:rsidRDefault="00C12BA9" w:rsidP="001A4B75">
                            <w:pPr>
                              <w:rPr>
                                <w:rFonts w:cs="Arial"/>
                                <w:lang w:val="fr-FR"/>
                              </w:rPr>
                            </w:pPr>
                          </w:p>
                          <w:p w14:paraId="6BC231A2" w14:textId="77777777" w:rsidR="00C12BA9" w:rsidRDefault="00C12BA9" w:rsidP="001A4B75">
                            <w:pPr>
                              <w:rPr>
                                <w:rFonts w:cs="Arial"/>
                                <w:lang w:val="fr-FR"/>
                              </w:rPr>
                            </w:pPr>
                          </w:p>
                          <w:p w14:paraId="13F6FDBA" w14:textId="77777777" w:rsidR="00C12BA9" w:rsidRDefault="00C12BA9" w:rsidP="001A4B75">
                            <w:pPr>
                              <w:rPr>
                                <w:rFonts w:cs="Arial"/>
                                <w:lang w:val="fr-FR"/>
                              </w:rPr>
                            </w:pPr>
                          </w:p>
                          <w:p w14:paraId="05709560" w14:textId="77777777" w:rsidR="00C12BA9" w:rsidRDefault="00C12BA9" w:rsidP="001A4B75">
                            <w:pPr>
                              <w:rPr>
                                <w:rFonts w:cs="Arial"/>
                                <w:lang w:val="fr-FR"/>
                              </w:rPr>
                            </w:pPr>
                          </w:p>
                          <w:p w14:paraId="4B1F3E52" w14:textId="77777777" w:rsidR="00C12BA9" w:rsidRDefault="00C12BA9" w:rsidP="001A4B75">
                            <w:pPr>
                              <w:rPr>
                                <w:rFonts w:cs="Arial"/>
                                <w:lang w:val="fr-FR"/>
                              </w:rPr>
                            </w:pPr>
                          </w:p>
                          <w:p w14:paraId="08A69D58" w14:textId="77777777" w:rsidR="00C12BA9" w:rsidRDefault="00C12BA9" w:rsidP="001A4B75">
                            <w:pPr>
                              <w:rPr>
                                <w:rFonts w:cs="Arial"/>
                                <w:lang w:val="fr-FR"/>
                              </w:rPr>
                            </w:pPr>
                          </w:p>
                          <w:p w14:paraId="7AEEEC5E" w14:textId="77777777" w:rsidR="00C12BA9" w:rsidRDefault="00C12BA9" w:rsidP="001A4B75">
                            <w:pPr>
                              <w:rPr>
                                <w:rFonts w:cs="Arial"/>
                                <w:lang w:val="fr-FR"/>
                              </w:rPr>
                            </w:pPr>
                          </w:p>
                          <w:p w14:paraId="3AEEC337" w14:textId="77777777" w:rsidR="00C12BA9" w:rsidRDefault="00C12BA9" w:rsidP="001A4B75">
                            <w:pPr>
                              <w:rPr>
                                <w:rFonts w:cs="Arial"/>
                                <w:lang w:val="fr-FR"/>
                              </w:rPr>
                            </w:pPr>
                          </w:p>
                          <w:p w14:paraId="74C3F290" w14:textId="77777777" w:rsidR="00C12BA9" w:rsidRDefault="00C12BA9" w:rsidP="001A4B75">
                            <w:pPr>
                              <w:rPr>
                                <w:rFonts w:cs="Arial"/>
                                <w:lang w:val="fr-FR"/>
                              </w:rPr>
                            </w:pPr>
                          </w:p>
                          <w:p w14:paraId="1C3D797F" w14:textId="77777777" w:rsidR="00C12BA9" w:rsidRDefault="00C12BA9" w:rsidP="001A4B75">
                            <w:pPr>
                              <w:rPr>
                                <w:rFonts w:cs="Arial"/>
                                <w:lang w:val="fr-FR"/>
                              </w:rPr>
                            </w:pPr>
                          </w:p>
                          <w:p w14:paraId="7D6AC849" w14:textId="77777777" w:rsidR="00C12BA9" w:rsidRDefault="00C12BA9" w:rsidP="001A4B75">
                            <w:pPr>
                              <w:rPr>
                                <w:rFonts w:cs="Arial"/>
                                <w:lang w:val="fr-FR"/>
                              </w:rPr>
                            </w:pPr>
                          </w:p>
                          <w:p w14:paraId="04929FD8" w14:textId="77777777" w:rsidR="00C12BA9" w:rsidRDefault="00C12BA9" w:rsidP="001A4B75">
                            <w:pPr>
                              <w:rPr>
                                <w:rFonts w:cs="Arial"/>
                                <w:lang w:val="fr-FR"/>
                              </w:rPr>
                            </w:pPr>
                          </w:p>
                          <w:p w14:paraId="080AD6BF" w14:textId="77777777" w:rsidR="00C12BA9" w:rsidRDefault="00C12BA9" w:rsidP="001A4B75">
                            <w:pPr>
                              <w:rPr>
                                <w:rFonts w:cs="Arial"/>
                                <w:lang w:val="fr-FR"/>
                              </w:rPr>
                            </w:pPr>
                          </w:p>
                          <w:p w14:paraId="22DD167C" w14:textId="77777777" w:rsidR="00C12BA9" w:rsidRDefault="00C12BA9" w:rsidP="001A4B75">
                            <w:pPr>
                              <w:rPr>
                                <w:rFonts w:cs="Arial"/>
                                <w:lang w:val="fr-FR"/>
                              </w:rPr>
                            </w:pPr>
                          </w:p>
                          <w:p w14:paraId="16B45643" w14:textId="77777777" w:rsidR="00C12BA9" w:rsidRDefault="00C12BA9" w:rsidP="001A4B75">
                            <w:pPr>
                              <w:rPr>
                                <w:rFonts w:cs="Arial"/>
                                <w:lang w:val="fr-FR"/>
                              </w:rPr>
                            </w:pPr>
                          </w:p>
                          <w:p w14:paraId="1F5DF932" w14:textId="77777777" w:rsidR="00C12BA9" w:rsidRDefault="00C12BA9" w:rsidP="001A4B75">
                            <w:pPr>
                              <w:rPr>
                                <w:rFonts w:cs="Arial"/>
                                <w:lang w:val="fr-FR"/>
                              </w:rPr>
                            </w:pPr>
                          </w:p>
                          <w:p w14:paraId="732DB71F" w14:textId="77777777" w:rsidR="00C12BA9" w:rsidRDefault="00C12BA9" w:rsidP="001A4B75">
                            <w:pPr>
                              <w:rPr>
                                <w:rFonts w:cs="Arial"/>
                                <w:lang w:val="fr-FR"/>
                              </w:rPr>
                            </w:pPr>
                          </w:p>
                          <w:p w14:paraId="3BD716CD" w14:textId="77777777" w:rsidR="00C12BA9" w:rsidRDefault="00C12BA9" w:rsidP="001A4B75">
                            <w:pPr>
                              <w:rPr>
                                <w:rFonts w:cs="Arial"/>
                                <w:lang w:val="fr-FR"/>
                              </w:rPr>
                            </w:pPr>
                          </w:p>
                          <w:p w14:paraId="459277BC" w14:textId="77777777" w:rsidR="00C12BA9" w:rsidRDefault="00C12BA9" w:rsidP="001A4B75">
                            <w:pPr>
                              <w:rPr>
                                <w:rFonts w:cs="Arial"/>
                                <w:lang w:val="fr-FR"/>
                              </w:rPr>
                            </w:pPr>
                          </w:p>
                          <w:p w14:paraId="1F084928" w14:textId="77777777" w:rsidR="00C12BA9" w:rsidRDefault="00C12BA9" w:rsidP="001A4B75">
                            <w:pPr>
                              <w:rPr>
                                <w:rFonts w:cs="Arial"/>
                                <w:lang w:val="fr-FR"/>
                              </w:rPr>
                            </w:pPr>
                          </w:p>
                          <w:p w14:paraId="1BEB3F8D" w14:textId="77777777" w:rsidR="00C12BA9" w:rsidRDefault="00C12BA9" w:rsidP="001A4B75">
                            <w:pPr>
                              <w:rPr>
                                <w:rFonts w:cs="Arial"/>
                                <w:lang w:val="fr-FR"/>
                              </w:rPr>
                            </w:pPr>
                          </w:p>
                          <w:p w14:paraId="2AF1CAA8" w14:textId="77777777" w:rsidR="00C12BA9" w:rsidRDefault="00C12BA9" w:rsidP="001A4B75">
                            <w:pPr>
                              <w:rPr>
                                <w:rFonts w:cs="Arial"/>
                                <w:lang w:val="fr-FR"/>
                              </w:rPr>
                            </w:pPr>
                          </w:p>
                          <w:p w14:paraId="18F85EFC" w14:textId="77777777" w:rsidR="00C12BA9" w:rsidRDefault="00C12BA9" w:rsidP="001A4B75">
                            <w:pPr>
                              <w:rPr>
                                <w:rFonts w:cs="Arial"/>
                                <w:lang w:val="fr-FR"/>
                              </w:rPr>
                            </w:pPr>
                          </w:p>
                          <w:p w14:paraId="0B6095C2" w14:textId="77777777" w:rsidR="00C12BA9" w:rsidRDefault="00C12BA9" w:rsidP="001A4B75">
                            <w:pPr>
                              <w:rPr>
                                <w:rFonts w:cs="Arial"/>
                                <w:lang w:val="fr-FR"/>
                              </w:rPr>
                            </w:pPr>
                          </w:p>
                          <w:p w14:paraId="135DED66" w14:textId="77777777" w:rsidR="00C12BA9" w:rsidRDefault="00C12BA9" w:rsidP="001A4B75">
                            <w:pPr>
                              <w:rPr>
                                <w:rFonts w:cs="Arial"/>
                                <w:lang w:val="fr-FR"/>
                              </w:rPr>
                            </w:pPr>
                          </w:p>
                          <w:p w14:paraId="15692532" w14:textId="77777777" w:rsidR="00C12BA9" w:rsidRDefault="00C12BA9" w:rsidP="001A4B75">
                            <w:pPr>
                              <w:rPr>
                                <w:rFonts w:cs="Arial"/>
                                <w:lang w:val="fr-FR"/>
                              </w:rPr>
                            </w:pPr>
                          </w:p>
                          <w:p w14:paraId="7DC4990C" w14:textId="77777777" w:rsidR="00C12BA9" w:rsidRDefault="00C12BA9" w:rsidP="001A4B75">
                            <w:pPr>
                              <w:rPr>
                                <w:rFonts w:cs="Arial"/>
                                <w:lang w:val="fr-FR"/>
                              </w:rPr>
                            </w:pPr>
                          </w:p>
                          <w:p w14:paraId="7A304FCD" w14:textId="77777777" w:rsidR="00C12BA9" w:rsidRDefault="00C12BA9" w:rsidP="001A4B75">
                            <w:pPr>
                              <w:rPr>
                                <w:rFonts w:cs="Arial"/>
                                <w:lang w:val="fr-FR"/>
                              </w:rPr>
                            </w:pPr>
                          </w:p>
                          <w:p w14:paraId="2A7261C9" w14:textId="77777777" w:rsidR="00C12BA9" w:rsidRDefault="00C12BA9" w:rsidP="001A4B75">
                            <w:pPr>
                              <w:rPr>
                                <w:rFonts w:cs="Arial"/>
                                <w:lang w:val="fr-FR"/>
                              </w:rPr>
                            </w:pPr>
                          </w:p>
                          <w:p w14:paraId="011E2EAB" w14:textId="77777777" w:rsidR="00C12BA9" w:rsidRDefault="00C12BA9" w:rsidP="001A4B75">
                            <w:pPr>
                              <w:rPr>
                                <w:rFonts w:cs="Arial"/>
                                <w:lang w:val="fr-FR"/>
                              </w:rPr>
                            </w:pPr>
                          </w:p>
                          <w:p w14:paraId="7DF11701" w14:textId="77777777" w:rsidR="00C12BA9" w:rsidRDefault="00C12BA9" w:rsidP="001A4B75">
                            <w:pPr>
                              <w:rPr>
                                <w:rFonts w:cs="Arial"/>
                                <w:lang w:val="fr-FR"/>
                              </w:rPr>
                            </w:pPr>
                          </w:p>
                          <w:p w14:paraId="250C8D1C" w14:textId="77777777" w:rsidR="00C12BA9" w:rsidRDefault="00C12BA9" w:rsidP="001A4B75">
                            <w:pPr>
                              <w:rPr>
                                <w:rFonts w:cs="Arial"/>
                                <w:lang w:val="fr-FR"/>
                              </w:rPr>
                            </w:pPr>
                          </w:p>
                          <w:p w14:paraId="6D8E210B" w14:textId="77777777" w:rsidR="00C12BA9" w:rsidRDefault="00C12BA9" w:rsidP="001A4B75">
                            <w:pPr>
                              <w:rPr>
                                <w:rFonts w:cs="Arial"/>
                                <w:lang w:val="fr-FR"/>
                              </w:rPr>
                            </w:pPr>
                          </w:p>
                          <w:p w14:paraId="009693D8" w14:textId="77777777" w:rsidR="00C12BA9" w:rsidRDefault="00C12BA9" w:rsidP="001A4B75">
                            <w:pPr>
                              <w:rPr>
                                <w:rFonts w:cs="Arial"/>
                                <w:lang w:val="fr-FR"/>
                              </w:rPr>
                            </w:pPr>
                          </w:p>
                          <w:p w14:paraId="2BB267DD" w14:textId="77777777" w:rsidR="00C12BA9" w:rsidRDefault="00C12BA9" w:rsidP="001A4B75">
                            <w:pPr>
                              <w:rPr>
                                <w:rFonts w:cs="Arial"/>
                                <w:lang w:val="fr-FR"/>
                              </w:rPr>
                            </w:pPr>
                          </w:p>
                          <w:p w14:paraId="76474B12" w14:textId="77777777" w:rsidR="00C12BA9" w:rsidRDefault="00C12BA9" w:rsidP="001A4B75">
                            <w:pPr>
                              <w:rPr>
                                <w:rFonts w:cs="Arial"/>
                                <w:lang w:val="fr-FR"/>
                              </w:rPr>
                            </w:pPr>
                          </w:p>
                          <w:p w14:paraId="2817E950" w14:textId="77777777" w:rsidR="00C12BA9" w:rsidRDefault="00C12BA9" w:rsidP="001A4B75">
                            <w:pPr>
                              <w:rPr>
                                <w:rFonts w:cs="Arial"/>
                                <w:lang w:val="fr-FR"/>
                              </w:rPr>
                            </w:pPr>
                          </w:p>
                          <w:p w14:paraId="385E765C" w14:textId="77777777" w:rsidR="00C12BA9" w:rsidRDefault="00C12BA9" w:rsidP="001A4B75">
                            <w:pPr>
                              <w:rPr>
                                <w:rFonts w:cs="Arial"/>
                                <w:lang w:val="fr-FR"/>
                              </w:rPr>
                            </w:pPr>
                          </w:p>
                          <w:p w14:paraId="1AEF682A" w14:textId="77777777" w:rsidR="00C12BA9" w:rsidRDefault="00C12BA9" w:rsidP="001A4B75">
                            <w:pPr>
                              <w:rPr>
                                <w:rFonts w:cs="Arial"/>
                                <w:lang w:val="fr-FR"/>
                              </w:rPr>
                            </w:pPr>
                          </w:p>
                          <w:p w14:paraId="6D7BC455" w14:textId="77777777" w:rsidR="00C12BA9" w:rsidRDefault="00C12BA9" w:rsidP="001A4B75">
                            <w:pPr>
                              <w:rPr>
                                <w:rFonts w:cs="Arial"/>
                                <w:lang w:val="fr-FR"/>
                              </w:rPr>
                            </w:pPr>
                          </w:p>
                          <w:p w14:paraId="4027F01C" w14:textId="77777777" w:rsidR="00C12BA9" w:rsidRDefault="00C12BA9" w:rsidP="001A4B75">
                            <w:pPr>
                              <w:rPr>
                                <w:rFonts w:cs="Arial"/>
                                <w:lang w:val="fr-FR"/>
                              </w:rPr>
                            </w:pPr>
                          </w:p>
                          <w:p w14:paraId="57332621" w14:textId="77777777" w:rsidR="00C12BA9" w:rsidRDefault="00C12BA9" w:rsidP="001A4B75">
                            <w:pPr>
                              <w:rPr>
                                <w:rFonts w:cs="Arial"/>
                                <w:lang w:val="fr-FR"/>
                              </w:rPr>
                            </w:pPr>
                          </w:p>
                          <w:p w14:paraId="604AB686" w14:textId="77777777" w:rsidR="00C12BA9" w:rsidRDefault="00C12BA9" w:rsidP="001A4B75">
                            <w:pPr>
                              <w:rPr>
                                <w:rFonts w:cs="Arial"/>
                                <w:lang w:val="fr-FR"/>
                              </w:rPr>
                            </w:pPr>
                          </w:p>
                          <w:p w14:paraId="2D491A28" w14:textId="77777777" w:rsidR="00C12BA9" w:rsidRDefault="00C12BA9" w:rsidP="001A4B75">
                            <w:pPr>
                              <w:rPr>
                                <w:rFonts w:cs="Arial"/>
                                <w:lang w:val="fr-FR"/>
                              </w:rPr>
                            </w:pPr>
                          </w:p>
                          <w:p w14:paraId="687D4473" w14:textId="77777777" w:rsidR="00C12BA9" w:rsidRDefault="00C12BA9" w:rsidP="001A4B75">
                            <w:pPr>
                              <w:rPr>
                                <w:rFonts w:cs="Arial"/>
                                <w:lang w:val="fr-FR"/>
                              </w:rPr>
                            </w:pPr>
                          </w:p>
                          <w:p w14:paraId="28B7DA67" w14:textId="77777777" w:rsidR="00C12BA9" w:rsidRDefault="00C12BA9" w:rsidP="001A4B75">
                            <w:pPr>
                              <w:rPr>
                                <w:rFonts w:cs="Arial"/>
                                <w:lang w:val="fr-FR"/>
                              </w:rPr>
                            </w:pPr>
                          </w:p>
                          <w:p w14:paraId="3042671A" w14:textId="77777777" w:rsidR="00C12BA9" w:rsidRDefault="00C12BA9" w:rsidP="001A4B75">
                            <w:pPr>
                              <w:rPr>
                                <w:rFonts w:cs="Arial"/>
                                <w:lang w:val="fr-FR"/>
                              </w:rPr>
                            </w:pPr>
                          </w:p>
                          <w:p w14:paraId="7E7A276F" w14:textId="77777777" w:rsidR="00C12BA9" w:rsidRDefault="00C12BA9" w:rsidP="001A4B75">
                            <w:pPr>
                              <w:rPr>
                                <w:rFonts w:cs="Arial"/>
                                <w:lang w:val="fr-FR"/>
                              </w:rPr>
                            </w:pPr>
                          </w:p>
                          <w:p w14:paraId="2F47C91B" w14:textId="77777777" w:rsidR="00C12BA9" w:rsidRDefault="00C12BA9" w:rsidP="001A4B75">
                            <w:pPr>
                              <w:rPr>
                                <w:rFonts w:cs="Arial"/>
                                <w:lang w:val="fr-FR"/>
                              </w:rPr>
                            </w:pPr>
                          </w:p>
                          <w:p w14:paraId="6FFAED58" w14:textId="77777777" w:rsidR="00C12BA9" w:rsidRDefault="00C12BA9" w:rsidP="001A4B75">
                            <w:pPr>
                              <w:rPr>
                                <w:rFonts w:cs="Arial"/>
                                <w:lang w:val="fr-FR"/>
                              </w:rPr>
                            </w:pPr>
                          </w:p>
                          <w:p w14:paraId="08702F53" w14:textId="77777777" w:rsidR="00C12BA9" w:rsidRDefault="00C12BA9" w:rsidP="001A4B75">
                            <w:pPr>
                              <w:rPr>
                                <w:rFonts w:cs="Arial"/>
                                <w:lang w:val="fr-FR"/>
                              </w:rPr>
                            </w:pPr>
                          </w:p>
                          <w:p w14:paraId="52D43B6C" w14:textId="77777777" w:rsidR="00C12BA9" w:rsidRDefault="00C12BA9" w:rsidP="001A4B75">
                            <w:pPr>
                              <w:rPr>
                                <w:rFonts w:cs="Arial"/>
                                <w:lang w:val="fr-FR"/>
                              </w:rPr>
                            </w:pPr>
                          </w:p>
                          <w:p w14:paraId="32F887E2" w14:textId="77777777" w:rsidR="00C12BA9" w:rsidRDefault="00C12BA9" w:rsidP="001A4B75">
                            <w:pPr>
                              <w:rPr>
                                <w:rFonts w:cs="Arial"/>
                                <w:lang w:val="fr-FR"/>
                              </w:rPr>
                            </w:pPr>
                          </w:p>
                          <w:p w14:paraId="0381C74A" w14:textId="77777777" w:rsidR="00C12BA9" w:rsidRDefault="00C12BA9" w:rsidP="001A4B75">
                            <w:pPr>
                              <w:rPr>
                                <w:rFonts w:cs="Arial"/>
                                <w:lang w:val="fr-FR"/>
                              </w:rPr>
                            </w:pPr>
                          </w:p>
                          <w:p w14:paraId="24C721B9" w14:textId="77777777" w:rsidR="00C12BA9" w:rsidRDefault="00C12BA9" w:rsidP="001A4B75">
                            <w:pPr>
                              <w:rPr>
                                <w:rFonts w:cs="Arial"/>
                                <w:lang w:val="fr-FR"/>
                              </w:rPr>
                            </w:pPr>
                          </w:p>
                          <w:p w14:paraId="066586C2" w14:textId="77777777" w:rsidR="00C12BA9" w:rsidRDefault="00C12BA9" w:rsidP="001A4B75">
                            <w:pPr>
                              <w:rPr>
                                <w:rFonts w:cs="Arial"/>
                                <w:lang w:val="fr-FR"/>
                              </w:rPr>
                            </w:pPr>
                          </w:p>
                          <w:p w14:paraId="7FEF7E10" w14:textId="77777777" w:rsidR="00C12BA9" w:rsidRDefault="00C12BA9" w:rsidP="001A4B75">
                            <w:pPr>
                              <w:rPr>
                                <w:rFonts w:cs="Arial"/>
                                <w:lang w:val="fr-FR"/>
                              </w:rPr>
                            </w:pPr>
                          </w:p>
                          <w:p w14:paraId="21C437DB" w14:textId="77777777" w:rsidR="00C12BA9" w:rsidRDefault="00C12BA9" w:rsidP="001A4B75">
                            <w:pPr>
                              <w:rPr>
                                <w:rFonts w:cs="Arial"/>
                                <w:lang w:val="fr-FR"/>
                              </w:rPr>
                            </w:pPr>
                          </w:p>
                          <w:p w14:paraId="7F9F92C3" w14:textId="77777777" w:rsidR="00C12BA9" w:rsidRDefault="00C12BA9" w:rsidP="001A4B75">
                            <w:pPr>
                              <w:rPr>
                                <w:rFonts w:cs="Arial"/>
                                <w:lang w:val="fr-FR"/>
                              </w:rPr>
                            </w:pPr>
                          </w:p>
                          <w:p w14:paraId="27CE4A9D" w14:textId="77777777" w:rsidR="00C12BA9" w:rsidRDefault="00C12BA9" w:rsidP="001A4B75">
                            <w:pPr>
                              <w:rPr>
                                <w:rFonts w:cs="Arial"/>
                                <w:lang w:val="fr-FR"/>
                              </w:rPr>
                            </w:pPr>
                          </w:p>
                          <w:p w14:paraId="3011219B" w14:textId="77777777" w:rsidR="00C12BA9" w:rsidRDefault="00C12BA9" w:rsidP="001A4B75">
                            <w:pPr>
                              <w:rPr>
                                <w:rFonts w:cs="Arial"/>
                                <w:lang w:val="fr-FR"/>
                              </w:rPr>
                            </w:pPr>
                          </w:p>
                          <w:p w14:paraId="1C431678" w14:textId="77777777" w:rsidR="00C12BA9" w:rsidRDefault="00C12BA9" w:rsidP="001A4B75">
                            <w:pPr>
                              <w:rPr>
                                <w:rFonts w:cs="Arial"/>
                                <w:lang w:val="fr-FR"/>
                              </w:rPr>
                            </w:pPr>
                          </w:p>
                          <w:p w14:paraId="54C1C74B" w14:textId="77777777" w:rsidR="00C12BA9" w:rsidRDefault="00C12BA9" w:rsidP="001A4B75">
                            <w:pPr>
                              <w:rPr>
                                <w:rFonts w:cs="Arial"/>
                                <w:lang w:val="fr-FR"/>
                              </w:rPr>
                            </w:pPr>
                          </w:p>
                          <w:p w14:paraId="29076FF3" w14:textId="77777777" w:rsidR="00C12BA9" w:rsidRDefault="00C12BA9" w:rsidP="001A4B75">
                            <w:pPr>
                              <w:rPr>
                                <w:rFonts w:cs="Arial"/>
                                <w:lang w:val="fr-FR"/>
                              </w:rPr>
                            </w:pPr>
                          </w:p>
                          <w:p w14:paraId="1D5E7FBE" w14:textId="77777777" w:rsidR="00C12BA9" w:rsidRDefault="00C12BA9" w:rsidP="001A4B75">
                            <w:pPr>
                              <w:rPr>
                                <w:rFonts w:cs="Arial"/>
                                <w:lang w:val="fr-FR"/>
                              </w:rPr>
                            </w:pPr>
                          </w:p>
                          <w:p w14:paraId="4D5753EB" w14:textId="77777777" w:rsidR="00C12BA9" w:rsidRDefault="00C12BA9" w:rsidP="001A4B75">
                            <w:pPr>
                              <w:rPr>
                                <w:rFonts w:cs="Arial"/>
                                <w:lang w:val="fr-FR"/>
                              </w:rPr>
                            </w:pPr>
                          </w:p>
                          <w:p w14:paraId="2A3B4B8B" w14:textId="77777777" w:rsidR="00C12BA9" w:rsidRDefault="00C12BA9" w:rsidP="001A4B75">
                            <w:pPr>
                              <w:rPr>
                                <w:rFonts w:cs="Arial"/>
                                <w:lang w:val="fr-FR"/>
                              </w:rPr>
                            </w:pPr>
                          </w:p>
                          <w:p w14:paraId="3FCDDFEC" w14:textId="77777777" w:rsidR="00C12BA9" w:rsidRDefault="00C12BA9" w:rsidP="001A4B75">
                            <w:pPr>
                              <w:rPr>
                                <w:rFonts w:cs="Arial"/>
                                <w:lang w:val="fr-FR"/>
                              </w:rPr>
                            </w:pPr>
                          </w:p>
                          <w:p w14:paraId="58144510" w14:textId="77777777" w:rsidR="00C12BA9" w:rsidRDefault="00C12BA9" w:rsidP="001A4B75">
                            <w:pPr>
                              <w:rPr>
                                <w:rFonts w:cs="Arial"/>
                                <w:lang w:val="fr-FR"/>
                              </w:rPr>
                            </w:pPr>
                          </w:p>
                          <w:p w14:paraId="1CAA58F9" w14:textId="77777777" w:rsidR="00C12BA9" w:rsidRDefault="00C12BA9" w:rsidP="001A4B75">
                            <w:pPr>
                              <w:rPr>
                                <w:rFonts w:cs="Arial"/>
                                <w:lang w:val="fr-FR"/>
                              </w:rPr>
                            </w:pPr>
                          </w:p>
                          <w:p w14:paraId="4E23F9FC" w14:textId="77777777" w:rsidR="00C12BA9" w:rsidRDefault="00C12BA9" w:rsidP="001A4B75">
                            <w:pPr>
                              <w:rPr>
                                <w:rFonts w:cs="Arial"/>
                                <w:lang w:val="fr-FR"/>
                              </w:rPr>
                            </w:pPr>
                          </w:p>
                          <w:p w14:paraId="553A14DC" w14:textId="77777777" w:rsidR="00C12BA9" w:rsidRDefault="00C12BA9" w:rsidP="001A4B75">
                            <w:pPr>
                              <w:rPr>
                                <w:rFonts w:cs="Arial"/>
                                <w:lang w:val="fr-FR"/>
                              </w:rPr>
                            </w:pPr>
                          </w:p>
                          <w:p w14:paraId="303F0D5F" w14:textId="77777777" w:rsidR="00C12BA9" w:rsidRDefault="00C12BA9" w:rsidP="001A4B75">
                            <w:pPr>
                              <w:rPr>
                                <w:rFonts w:cs="Arial"/>
                                <w:lang w:val="fr-FR"/>
                              </w:rPr>
                            </w:pPr>
                          </w:p>
                          <w:p w14:paraId="7DF0B9FE" w14:textId="77777777" w:rsidR="00C12BA9" w:rsidRDefault="00C12BA9" w:rsidP="001A4B75">
                            <w:pPr>
                              <w:rPr>
                                <w:rFonts w:cs="Arial"/>
                                <w:lang w:val="fr-FR"/>
                              </w:rPr>
                            </w:pPr>
                          </w:p>
                          <w:p w14:paraId="171C463A" w14:textId="77777777" w:rsidR="00C12BA9" w:rsidRDefault="00C12BA9" w:rsidP="001A4B75">
                            <w:pPr>
                              <w:rPr>
                                <w:rFonts w:cs="Arial"/>
                                <w:lang w:val="fr-FR"/>
                              </w:rPr>
                            </w:pPr>
                          </w:p>
                          <w:p w14:paraId="32BEE9C6" w14:textId="77777777" w:rsidR="00C12BA9" w:rsidRDefault="00C12BA9" w:rsidP="001A4B75">
                            <w:pPr>
                              <w:rPr>
                                <w:rFonts w:cs="Arial"/>
                                <w:lang w:val="fr-FR"/>
                              </w:rPr>
                            </w:pPr>
                          </w:p>
                          <w:p w14:paraId="611B2E70" w14:textId="77777777" w:rsidR="00C12BA9" w:rsidRDefault="00C12BA9" w:rsidP="001A4B75">
                            <w:pPr>
                              <w:rPr>
                                <w:rFonts w:cs="Arial"/>
                                <w:lang w:val="fr-FR"/>
                              </w:rPr>
                            </w:pPr>
                          </w:p>
                          <w:p w14:paraId="6AD172E6" w14:textId="77777777" w:rsidR="00C12BA9" w:rsidRDefault="00C12BA9" w:rsidP="001A4B75">
                            <w:pPr>
                              <w:rPr>
                                <w:rFonts w:cs="Arial"/>
                                <w:lang w:val="fr-FR"/>
                              </w:rPr>
                            </w:pPr>
                          </w:p>
                          <w:p w14:paraId="0031D732" w14:textId="77777777" w:rsidR="00C12BA9" w:rsidRDefault="00C12BA9" w:rsidP="001A4B75">
                            <w:pPr>
                              <w:rPr>
                                <w:rFonts w:cs="Arial"/>
                                <w:lang w:val="fr-FR"/>
                              </w:rPr>
                            </w:pPr>
                          </w:p>
                          <w:p w14:paraId="13195389" w14:textId="77777777" w:rsidR="00C12BA9" w:rsidRDefault="00C12BA9" w:rsidP="001A4B75">
                            <w:pPr>
                              <w:rPr>
                                <w:rFonts w:cs="Arial"/>
                                <w:lang w:val="fr-FR"/>
                              </w:rPr>
                            </w:pPr>
                          </w:p>
                          <w:p w14:paraId="4DA6755A" w14:textId="77777777" w:rsidR="00C12BA9" w:rsidRDefault="00C12BA9" w:rsidP="001A4B75">
                            <w:pPr>
                              <w:rPr>
                                <w:rFonts w:cs="Arial"/>
                                <w:lang w:val="fr-FR"/>
                              </w:rPr>
                            </w:pPr>
                          </w:p>
                          <w:p w14:paraId="05F0E9F4" w14:textId="77777777" w:rsidR="00C12BA9" w:rsidRDefault="00C12BA9" w:rsidP="001A4B75">
                            <w:pPr>
                              <w:rPr>
                                <w:rFonts w:cs="Arial"/>
                                <w:lang w:val="fr-FR"/>
                              </w:rPr>
                            </w:pPr>
                          </w:p>
                          <w:p w14:paraId="064BDCAF" w14:textId="77777777" w:rsidR="00C12BA9" w:rsidRDefault="00C12BA9" w:rsidP="001A4B75">
                            <w:pPr>
                              <w:rPr>
                                <w:rFonts w:cs="Arial"/>
                                <w:lang w:val="fr-FR"/>
                              </w:rPr>
                            </w:pPr>
                          </w:p>
                          <w:p w14:paraId="275DCB0A" w14:textId="77777777" w:rsidR="00C12BA9" w:rsidRDefault="00C12BA9" w:rsidP="001A4B75">
                            <w:pPr>
                              <w:rPr>
                                <w:rFonts w:cs="Arial"/>
                                <w:lang w:val="fr-FR"/>
                              </w:rPr>
                            </w:pPr>
                          </w:p>
                          <w:p w14:paraId="54431194" w14:textId="77777777" w:rsidR="00C12BA9" w:rsidRDefault="00C12BA9" w:rsidP="001A4B75">
                            <w:pPr>
                              <w:rPr>
                                <w:rFonts w:cs="Arial"/>
                                <w:lang w:val="fr-FR"/>
                              </w:rPr>
                            </w:pPr>
                          </w:p>
                          <w:p w14:paraId="2C063787" w14:textId="77777777" w:rsidR="00C12BA9" w:rsidRDefault="00C12BA9" w:rsidP="001A4B75">
                            <w:pPr>
                              <w:rPr>
                                <w:rFonts w:cs="Arial"/>
                                <w:lang w:val="fr-FR"/>
                              </w:rPr>
                            </w:pPr>
                          </w:p>
                          <w:p w14:paraId="058D0AF1" w14:textId="77777777" w:rsidR="00C12BA9" w:rsidRDefault="00C12BA9" w:rsidP="001A4B75">
                            <w:pPr>
                              <w:rPr>
                                <w:rFonts w:cs="Arial"/>
                                <w:lang w:val="fr-FR"/>
                              </w:rPr>
                            </w:pPr>
                          </w:p>
                          <w:p w14:paraId="0EE96B50" w14:textId="77777777" w:rsidR="00C12BA9" w:rsidRDefault="00C12BA9" w:rsidP="001A4B75">
                            <w:pPr>
                              <w:rPr>
                                <w:rFonts w:cs="Arial"/>
                                <w:lang w:val="fr-FR"/>
                              </w:rPr>
                            </w:pPr>
                          </w:p>
                          <w:p w14:paraId="2BC69289" w14:textId="77777777" w:rsidR="00C12BA9" w:rsidRDefault="00C12BA9" w:rsidP="001A4B75">
                            <w:pPr>
                              <w:rPr>
                                <w:rFonts w:cs="Arial"/>
                                <w:lang w:val="fr-FR"/>
                              </w:rPr>
                            </w:pPr>
                          </w:p>
                          <w:p w14:paraId="7BF06DA1" w14:textId="77777777" w:rsidR="00C12BA9" w:rsidRDefault="00C12BA9" w:rsidP="001A4B75">
                            <w:pPr>
                              <w:rPr>
                                <w:rFonts w:cs="Arial"/>
                                <w:lang w:val="fr-FR"/>
                              </w:rPr>
                            </w:pPr>
                          </w:p>
                          <w:p w14:paraId="51AAADDA" w14:textId="77777777" w:rsidR="00C12BA9" w:rsidRDefault="00C12BA9" w:rsidP="001A4B75">
                            <w:pPr>
                              <w:rPr>
                                <w:rFonts w:cs="Arial"/>
                                <w:lang w:val="fr-FR"/>
                              </w:rPr>
                            </w:pPr>
                          </w:p>
                          <w:p w14:paraId="1BDC617C" w14:textId="77777777" w:rsidR="00C12BA9" w:rsidRDefault="00C12BA9" w:rsidP="001A4B75">
                            <w:pPr>
                              <w:rPr>
                                <w:rFonts w:cs="Arial"/>
                                <w:lang w:val="fr-FR"/>
                              </w:rPr>
                            </w:pPr>
                          </w:p>
                          <w:p w14:paraId="70948AFD" w14:textId="77777777" w:rsidR="00C12BA9" w:rsidRDefault="00C12BA9" w:rsidP="001A4B75">
                            <w:pPr>
                              <w:rPr>
                                <w:rFonts w:cs="Arial"/>
                                <w:lang w:val="fr-FR"/>
                              </w:rPr>
                            </w:pPr>
                          </w:p>
                          <w:p w14:paraId="0DA50DEA" w14:textId="77777777" w:rsidR="00C12BA9" w:rsidRDefault="00C12BA9" w:rsidP="001A4B75">
                            <w:pPr>
                              <w:rPr>
                                <w:rFonts w:cs="Arial"/>
                                <w:lang w:val="fr-FR"/>
                              </w:rPr>
                            </w:pPr>
                          </w:p>
                          <w:p w14:paraId="1013832E" w14:textId="77777777" w:rsidR="00C12BA9" w:rsidRDefault="00C12BA9" w:rsidP="001A4B75">
                            <w:pPr>
                              <w:rPr>
                                <w:rFonts w:cs="Arial"/>
                                <w:lang w:val="fr-FR"/>
                              </w:rPr>
                            </w:pPr>
                          </w:p>
                          <w:p w14:paraId="579C45E4" w14:textId="77777777" w:rsidR="00C12BA9" w:rsidRDefault="00C12BA9" w:rsidP="001A4B75">
                            <w:pPr>
                              <w:rPr>
                                <w:rFonts w:cs="Arial"/>
                                <w:lang w:val="fr-FR"/>
                              </w:rPr>
                            </w:pPr>
                          </w:p>
                          <w:p w14:paraId="21320EED" w14:textId="77777777" w:rsidR="00C12BA9" w:rsidRDefault="00C12BA9" w:rsidP="001A4B75">
                            <w:pPr>
                              <w:rPr>
                                <w:rFonts w:cs="Arial"/>
                                <w:lang w:val="fr-FR"/>
                              </w:rPr>
                            </w:pPr>
                          </w:p>
                          <w:p w14:paraId="18735E6F" w14:textId="77777777" w:rsidR="00C12BA9" w:rsidRDefault="00C12BA9" w:rsidP="001A4B75">
                            <w:pPr>
                              <w:rPr>
                                <w:rFonts w:cs="Arial"/>
                                <w:lang w:val="fr-FR"/>
                              </w:rPr>
                            </w:pPr>
                          </w:p>
                          <w:p w14:paraId="1CFA94FA" w14:textId="77777777" w:rsidR="00C12BA9" w:rsidRDefault="00C12BA9" w:rsidP="001A4B75">
                            <w:pPr>
                              <w:rPr>
                                <w:rFonts w:cs="Arial"/>
                                <w:lang w:val="fr-FR"/>
                              </w:rPr>
                            </w:pPr>
                          </w:p>
                          <w:p w14:paraId="54320DB1" w14:textId="77777777" w:rsidR="00C12BA9" w:rsidRDefault="00C12BA9" w:rsidP="001A4B75">
                            <w:pPr>
                              <w:rPr>
                                <w:rFonts w:cs="Arial"/>
                                <w:lang w:val="fr-FR"/>
                              </w:rPr>
                            </w:pPr>
                          </w:p>
                          <w:p w14:paraId="1F441519" w14:textId="77777777" w:rsidR="00C12BA9" w:rsidRDefault="00C12BA9" w:rsidP="001A4B75">
                            <w:pPr>
                              <w:rPr>
                                <w:rFonts w:cs="Arial"/>
                                <w:lang w:val="fr-FR"/>
                              </w:rPr>
                            </w:pPr>
                          </w:p>
                          <w:p w14:paraId="11EA12BD" w14:textId="77777777" w:rsidR="00C12BA9" w:rsidRDefault="00C12BA9" w:rsidP="001A4B75">
                            <w:pPr>
                              <w:rPr>
                                <w:rFonts w:cs="Arial"/>
                                <w:lang w:val="fr-FR"/>
                              </w:rPr>
                            </w:pPr>
                          </w:p>
                          <w:p w14:paraId="5BDD880B" w14:textId="77777777" w:rsidR="00C12BA9" w:rsidRDefault="00C12BA9" w:rsidP="001A4B75">
                            <w:pPr>
                              <w:rPr>
                                <w:rFonts w:cs="Arial"/>
                                <w:lang w:val="fr-FR"/>
                              </w:rPr>
                            </w:pPr>
                          </w:p>
                          <w:p w14:paraId="5CB8EE5A" w14:textId="77777777" w:rsidR="00C12BA9" w:rsidRDefault="00C12BA9" w:rsidP="001A4B75">
                            <w:pPr>
                              <w:rPr>
                                <w:rFonts w:cs="Arial"/>
                                <w:lang w:val="fr-FR"/>
                              </w:rPr>
                            </w:pPr>
                          </w:p>
                          <w:p w14:paraId="3D9CE32A" w14:textId="77777777" w:rsidR="00C12BA9" w:rsidRDefault="00C12BA9" w:rsidP="001A4B75">
                            <w:pPr>
                              <w:rPr>
                                <w:rFonts w:cs="Arial"/>
                                <w:lang w:val="fr-FR"/>
                              </w:rPr>
                            </w:pPr>
                          </w:p>
                          <w:p w14:paraId="46C38E63" w14:textId="77777777" w:rsidR="00C12BA9" w:rsidRDefault="00C12BA9" w:rsidP="001A4B75">
                            <w:pPr>
                              <w:rPr>
                                <w:rFonts w:cs="Arial"/>
                                <w:lang w:val="fr-FR"/>
                              </w:rPr>
                            </w:pPr>
                          </w:p>
                          <w:p w14:paraId="573A346B" w14:textId="77777777" w:rsidR="00C12BA9" w:rsidRDefault="00C12BA9" w:rsidP="001A4B75">
                            <w:pPr>
                              <w:rPr>
                                <w:rFonts w:cs="Arial"/>
                                <w:lang w:val="fr-FR"/>
                              </w:rPr>
                            </w:pPr>
                          </w:p>
                          <w:p w14:paraId="6EF9DF82" w14:textId="77777777" w:rsidR="00C12BA9" w:rsidRDefault="00C12BA9" w:rsidP="001A4B75">
                            <w:pPr>
                              <w:rPr>
                                <w:rFonts w:cs="Arial"/>
                                <w:lang w:val="fr-FR"/>
                              </w:rPr>
                            </w:pPr>
                          </w:p>
                          <w:p w14:paraId="03007AFC" w14:textId="77777777" w:rsidR="00C12BA9" w:rsidRDefault="00C12BA9" w:rsidP="001A4B75">
                            <w:pPr>
                              <w:rPr>
                                <w:rFonts w:cs="Arial"/>
                                <w:lang w:val="fr-FR"/>
                              </w:rPr>
                            </w:pPr>
                          </w:p>
                          <w:p w14:paraId="447AD9A8" w14:textId="77777777" w:rsidR="00C12BA9" w:rsidRDefault="00C12BA9" w:rsidP="001A4B75">
                            <w:pPr>
                              <w:rPr>
                                <w:rFonts w:cs="Arial"/>
                                <w:lang w:val="fr-FR"/>
                              </w:rPr>
                            </w:pPr>
                          </w:p>
                          <w:p w14:paraId="37FCE025" w14:textId="77777777" w:rsidR="00C12BA9" w:rsidRDefault="00C12BA9" w:rsidP="001A4B75">
                            <w:pPr>
                              <w:rPr>
                                <w:rFonts w:cs="Arial"/>
                                <w:lang w:val="fr-FR"/>
                              </w:rPr>
                            </w:pPr>
                          </w:p>
                          <w:p w14:paraId="7B2FBB50" w14:textId="77777777" w:rsidR="00C12BA9" w:rsidRDefault="00C12BA9" w:rsidP="001A4B75">
                            <w:pPr>
                              <w:rPr>
                                <w:rFonts w:cs="Arial"/>
                                <w:lang w:val="fr-FR"/>
                              </w:rPr>
                            </w:pPr>
                          </w:p>
                          <w:p w14:paraId="7131DE07" w14:textId="77777777" w:rsidR="00C12BA9" w:rsidRDefault="00C12BA9" w:rsidP="001A4B75">
                            <w:pPr>
                              <w:rPr>
                                <w:rFonts w:cs="Arial"/>
                                <w:lang w:val="fr-FR"/>
                              </w:rPr>
                            </w:pPr>
                          </w:p>
                          <w:p w14:paraId="211F9706" w14:textId="77777777" w:rsidR="00C12BA9" w:rsidRDefault="00C12BA9" w:rsidP="001A4B75">
                            <w:pPr>
                              <w:rPr>
                                <w:rFonts w:cs="Arial"/>
                                <w:lang w:val="fr-FR"/>
                              </w:rPr>
                            </w:pPr>
                          </w:p>
                          <w:p w14:paraId="53F18AFC" w14:textId="77777777" w:rsidR="00C12BA9" w:rsidRDefault="00C12BA9" w:rsidP="001A4B75">
                            <w:pPr>
                              <w:rPr>
                                <w:rFonts w:cs="Arial"/>
                                <w:lang w:val="fr-FR"/>
                              </w:rPr>
                            </w:pPr>
                          </w:p>
                          <w:p w14:paraId="746DBC29" w14:textId="77777777" w:rsidR="00C12BA9" w:rsidRDefault="00C12BA9" w:rsidP="001A4B75">
                            <w:pPr>
                              <w:rPr>
                                <w:rFonts w:cs="Arial"/>
                                <w:lang w:val="fr-FR"/>
                              </w:rPr>
                            </w:pPr>
                          </w:p>
                          <w:p w14:paraId="30D87033" w14:textId="77777777" w:rsidR="00C12BA9" w:rsidRDefault="00C12BA9" w:rsidP="001A4B75">
                            <w:pPr>
                              <w:rPr>
                                <w:rFonts w:cs="Arial"/>
                                <w:lang w:val="fr-FR"/>
                              </w:rPr>
                            </w:pPr>
                          </w:p>
                          <w:p w14:paraId="7A551F61" w14:textId="77777777" w:rsidR="00C12BA9" w:rsidRDefault="00C12BA9" w:rsidP="001A4B75">
                            <w:pPr>
                              <w:rPr>
                                <w:rFonts w:cs="Arial"/>
                                <w:lang w:val="fr-FR"/>
                              </w:rPr>
                            </w:pPr>
                          </w:p>
                          <w:p w14:paraId="2EA1B7B0" w14:textId="77777777" w:rsidR="00C12BA9" w:rsidRDefault="00C12BA9" w:rsidP="001A4B75">
                            <w:pPr>
                              <w:rPr>
                                <w:rFonts w:cs="Arial"/>
                                <w:lang w:val="fr-FR"/>
                              </w:rPr>
                            </w:pPr>
                          </w:p>
                          <w:p w14:paraId="0D10A0B3" w14:textId="77777777" w:rsidR="00C12BA9" w:rsidRDefault="00C12BA9" w:rsidP="001A4B75">
                            <w:pPr>
                              <w:rPr>
                                <w:rFonts w:cs="Arial"/>
                                <w:lang w:val="fr-FR"/>
                              </w:rPr>
                            </w:pPr>
                          </w:p>
                          <w:p w14:paraId="51F1AAA0" w14:textId="77777777" w:rsidR="00C12BA9" w:rsidRDefault="00C12BA9" w:rsidP="001A4B75">
                            <w:pPr>
                              <w:rPr>
                                <w:rFonts w:cs="Arial"/>
                                <w:lang w:val="fr-FR"/>
                              </w:rPr>
                            </w:pPr>
                          </w:p>
                          <w:p w14:paraId="3F2B8D6C" w14:textId="77777777" w:rsidR="00C12BA9" w:rsidRDefault="00C12BA9" w:rsidP="001A4B75">
                            <w:pPr>
                              <w:rPr>
                                <w:rFonts w:cs="Arial"/>
                                <w:lang w:val="fr-FR"/>
                              </w:rPr>
                            </w:pPr>
                          </w:p>
                          <w:p w14:paraId="04DD4526" w14:textId="77777777" w:rsidR="00C12BA9" w:rsidRDefault="00C12BA9" w:rsidP="001A4B75">
                            <w:pPr>
                              <w:rPr>
                                <w:rFonts w:cs="Arial"/>
                                <w:lang w:val="fr-FR"/>
                              </w:rPr>
                            </w:pPr>
                          </w:p>
                          <w:p w14:paraId="37B27F46" w14:textId="77777777" w:rsidR="00C12BA9" w:rsidRDefault="00C12BA9" w:rsidP="001A4B75">
                            <w:pPr>
                              <w:rPr>
                                <w:rFonts w:cs="Arial"/>
                                <w:lang w:val="fr-FR"/>
                              </w:rPr>
                            </w:pPr>
                          </w:p>
                          <w:p w14:paraId="55C96A4F" w14:textId="77777777" w:rsidR="00C12BA9" w:rsidRDefault="00C12BA9" w:rsidP="001A4B75">
                            <w:pPr>
                              <w:rPr>
                                <w:rFonts w:cs="Arial"/>
                                <w:lang w:val="fr-FR"/>
                              </w:rPr>
                            </w:pPr>
                          </w:p>
                          <w:p w14:paraId="2B003649" w14:textId="77777777" w:rsidR="00C12BA9" w:rsidRDefault="00C12BA9" w:rsidP="001A4B75">
                            <w:pPr>
                              <w:rPr>
                                <w:rFonts w:cs="Arial"/>
                                <w:lang w:val="fr-FR"/>
                              </w:rPr>
                            </w:pPr>
                          </w:p>
                          <w:p w14:paraId="422F6357" w14:textId="77777777" w:rsidR="00C12BA9" w:rsidRDefault="00C12BA9" w:rsidP="001A4B75">
                            <w:pPr>
                              <w:rPr>
                                <w:rFonts w:cs="Arial"/>
                                <w:lang w:val="fr-FR"/>
                              </w:rPr>
                            </w:pPr>
                          </w:p>
                          <w:p w14:paraId="2F02CBC3" w14:textId="77777777" w:rsidR="00C12BA9" w:rsidRDefault="00C12BA9" w:rsidP="001A4B75">
                            <w:pPr>
                              <w:rPr>
                                <w:rFonts w:cs="Arial"/>
                                <w:lang w:val="fr-FR"/>
                              </w:rPr>
                            </w:pPr>
                          </w:p>
                          <w:p w14:paraId="194FB270" w14:textId="77777777" w:rsidR="00C12BA9" w:rsidRDefault="00C12BA9" w:rsidP="001A4B75">
                            <w:pPr>
                              <w:rPr>
                                <w:rFonts w:cs="Arial"/>
                                <w:lang w:val="fr-FR"/>
                              </w:rPr>
                            </w:pPr>
                          </w:p>
                          <w:p w14:paraId="217D27D0" w14:textId="77777777" w:rsidR="00C12BA9" w:rsidRDefault="00C12BA9" w:rsidP="001A4B75">
                            <w:pPr>
                              <w:rPr>
                                <w:rFonts w:cs="Arial"/>
                                <w:lang w:val="fr-FR"/>
                              </w:rPr>
                            </w:pPr>
                          </w:p>
                          <w:p w14:paraId="596D2815" w14:textId="77777777" w:rsidR="00C12BA9" w:rsidRDefault="00C12BA9" w:rsidP="001A4B75">
                            <w:pPr>
                              <w:rPr>
                                <w:rFonts w:cs="Arial"/>
                                <w:lang w:val="fr-FR"/>
                              </w:rPr>
                            </w:pPr>
                          </w:p>
                          <w:p w14:paraId="4BA79F72" w14:textId="77777777" w:rsidR="00C12BA9" w:rsidRDefault="00C12BA9" w:rsidP="001A4B75">
                            <w:pPr>
                              <w:rPr>
                                <w:rFonts w:cs="Arial"/>
                                <w:lang w:val="fr-FR"/>
                              </w:rPr>
                            </w:pPr>
                          </w:p>
                          <w:p w14:paraId="789CAEE1" w14:textId="77777777" w:rsidR="00C12BA9" w:rsidRDefault="00C12BA9" w:rsidP="001A4B75">
                            <w:pPr>
                              <w:rPr>
                                <w:rFonts w:cs="Arial"/>
                                <w:lang w:val="fr-FR"/>
                              </w:rPr>
                            </w:pPr>
                          </w:p>
                          <w:p w14:paraId="2DEDDF1B" w14:textId="77777777" w:rsidR="00C12BA9" w:rsidRDefault="00C12BA9" w:rsidP="001A4B75">
                            <w:pPr>
                              <w:rPr>
                                <w:rFonts w:cs="Arial"/>
                                <w:lang w:val="fr-FR"/>
                              </w:rPr>
                            </w:pPr>
                          </w:p>
                          <w:p w14:paraId="1994E1E8" w14:textId="77777777" w:rsidR="00C12BA9" w:rsidRDefault="00C12BA9" w:rsidP="001A4B75">
                            <w:pPr>
                              <w:rPr>
                                <w:rFonts w:cs="Arial"/>
                                <w:lang w:val="fr-FR"/>
                              </w:rPr>
                            </w:pPr>
                          </w:p>
                          <w:p w14:paraId="7FAB459D" w14:textId="77777777" w:rsidR="00C12BA9" w:rsidRDefault="00C12BA9" w:rsidP="001A4B75">
                            <w:pPr>
                              <w:rPr>
                                <w:rFonts w:cs="Arial"/>
                                <w:lang w:val="fr-FR"/>
                              </w:rPr>
                            </w:pPr>
                          </w:p>
                          <w:p w14:paraId="689A8B0C" w14:textId="77777777" w:rsidR="00C12BA9" w:rsidRDefault="00C12BA9" w:rsidP="001A4B75">
                            <w:pPr>
                              <w:rPr>
                                <w:rFonts w:cs="Arial"/>
                                <w:lang w:val="fr-FR"/>
                              </w:rPr>
                            </w:pPr>
                          </w:p>
                          <w:p w14:paraId="0BD544AC" w14:textId="77777777" w:rsidR="00C12BA9" w:rsidRDefault="00C12BA9" w:rsidP="001A4B75">
                            <w:pPr>
                              <w:rPr>
                                <w:rFonts w:cs="Arial"/>
                                <w:lang w:val="fr-FR"/>
                              </w:rPr>
                            </w:pPr>
                          </w:p>
                          <w:p w14:paraId="0FB830E3" w14:textId="77777777" w:rsidR="00C12BA9" w:rsidRDefault="00C12BA9" w:rsidP="001A4B75">
                            <w:pPr>
                              <w:rPr>
                                <w:rFonts w:cs="Arial"/>
                                <w:lang w:val="fr-FR"/>
                              </w:rPr>
                            </w:pPr>
                          </w:p>
                          <w:p w14:paraId="283822FF" w14:textId="77777777" w:rsidR="00C12BA9" w:rsidRDefault="00C12BA9" w:rsidP="001A4B75">
                            <w:pPr>
                              <w:rPr>
                                <w:rFonts w:cs="Arial"/>
                                <w:lang w:val="fr-FR"/>
                              </w:rPr>
                            </w:pPr>
                          </w:p>
                          <w:p w14:paraId="0CA362C3" w14:textId="77777777" w:rsidR="00C12BA9" w:rsidRDefault="00C12BA9" w:rsidP="001A4B75">
                            <w:pPr>
                              <w:rPr>
                                <w:rFonts w:cs="Arial"/>
                                <w:lang w:val="fr-FR"/>
                              </w:rPr>
                            </w:pPr>
                          </w:p>
                          <w:p w14:paraId="7310894F" w14:textId="77777777" w:rsidR="00C12BA9" w:rsidRDefault="00C12BA9" w:rsidP="001A4B75">
                            <w:pPr>
                              <w:rPr>
                                <w:rFonts w:cs="Arial"/>
                                <w:lang w:val="fr-FR"/>
                              </w:rPr>
                            </w:pPr>
                          </w:p>
                          <w:p w14:paraId="5C709DEC" w14:textId="77777777" w:rsidR="00C12BA9" w:rsidRDefault="00C12BA9" w:rsidP="001A4B75">
                            <w:pPr>
                              <w:rPr>
                                <w:rFonts w:cs="Arial"/>
                                <w:lang w:val="fr-FR"/>
                              </w:rPr>
                            </w:pPr>
                          </w:p>
                          <w:p w14:paraId="67675B3F" w14:textId="77777777" w:rsidR="00C12BA9" w:rsidRDefault="00C12BA9" w:rsidP="001A4B75">
                            <w:pPr>
                              <w:rPr>
                                <w:rFonts w:cs="Arial"/>
                                <w:lang w:val="fr-FR"/>
                              </w:rPr>
                            </w:pPr>
                          </w:p>
                          <w:p w14:paraId="03246B0A" w14:textId="77777777" w:rsidR="00C12BA9" w:rsidRDefault="00C12BA9" w:rsidP="001A4B75">
                            <w:pPr>
                              <w:rPr>
                                <w:rFonts w:cs="Arial"/>
                                <w:lang w:val="fr-FR"/>
                              </w:rPr>
                            </w:pPr>
                          </w:p>
                          <w:p w14:paraId="272B085F" w14:textId="77777777" w:rsidR="00C12BA9" w:rsidRDefault="00C12BA9" w:rsidP="001A4B75">
                            <w:pPr>
                              <w:rPr>
                                <w:rFonts w:cs="Arial"/>
                                <w:lang w:val="fr-FR"/>
                              </w:rPr>
                            </w:pPr>
                          </w:p>
                          <w:p w14:paraId="38ECDEA9" w14:textId="77777777" w:rsidR="00C12BA9" w:rsidRDefault="00C12BA9" w:rsidP="001A4B75">
                            <w:pPr>
                              <w:rPr>
                                <w:rFonts w:cs="Arial"/>
                                <w:lang w:val="fr-FR"/>
                              </w:rPr>
                            </w:pPr>
                          </w:p>
                          <w:p w14:paraId="7226C212" w14:textId="77777777" w:rsidR="00C12BA9" w:rsidRDefault="00C12BA9" w:rsidP="001A4B75">
                            <w:pPr>
                              <w:rPr>
                                <w:rFonts w:cs="Arial"/>
                                <w:lang w:val="fr-FR"/>
                              </w:rPr>
                            </w:pPr>
                          </w:p>
                          <w:p w14:paraId="53F03415" w14:textId="77777777" w:rsidR="00C12BA9" w:rsidRDefault="00C12BA9" w:rsidP="001A4B75">
                            <w:pPr>
                              <w:rPr>
                                <w:rFonts w:cs="Arial"/>
                                <w:lang w:val="fr-FR"/>
                              </w:rPr>
                            </w:pPr>
                          </w:p>
                          <w:p w14:paraId="410AFA19" w14:textId="77777777" w:rsidR="00C12BA9" w:rsidRDefault="00C12BA9" w:rsidP="001A4B75">
                            <w:pPr>
                              <w:rPr>
                                <w:rFonts w:cs="Arial"/>
                                <w:lang w:val="fr-FR"/>
                              </w:rPr>
                            </w:pPr>
                          </w:p>
                          <w:p w14:paraId="5D295D35" w14:textId="77777777" w:rsidR="00C12BA9" w:rsidRDefault="00C12BA9" w:rsidP="001A4B75">
                            <w:pPr>
                              <w:rPr>
                                <w:rFonts w:cs="Arial"/>
                                <w:lang w:val="fr-FR"/>
                              </w:rPr>
                            </w:pPr>
                          </w:p>
                          <w:p w14:paraId="16E9A913" w14:textId="77777777" w:rsidR="00C12BA9" w:rsidRDefault="00C12BA9" w:rsidP="001A4B75">
                            <w:pPr>
                              <w:rPr>
                                <w:rFonts w:cs="Arial"/>
                                <w:lang w:val="fr-FR"/>
                              </w:rPr>
                            </w:pPr>
                          </w:p>
                          <w:p w14:paraId="1D080A2F" w14:textId="77777777" w:rsidR="00C12BA9" w:rsidRDefault="00C12BA9" w:rsidP="001A4B75">
                            <w:pPr>
                              <w:rPr>
                                <w:rFonts w:cs="Arial"/>
                                <w:lang w:val="fr-FR"/>
                              </w:rPr>
                            </w:pPr>
                          </w:p>
                          <w:p w14:paraId="587B5D1A" w14:textId="77777777" w:rsidR="00C12BA9" w:rsidRDefault="00C12BA9" w:rsidP="001A4B75">
                            <w:pPr>
                              <w:rPr>
                                <w:rFonts w:cs="Arial"/>
                                <w:lang w:val="fr-FR"/>
                              </w:rPr>
                            </w:pPr>
                          </w:p>
                          <w:p w14:paraId="0FAF98D9" w14:textId="77777777" w:rsidR="00C12BA9" w:rsidRDefault="00C12BA9" w:rsidP="001A4B75">
                            <w:pPr>
                              <w:rPr>
                                <w:rFonts w:cs="Arial"/>
                                <w:lang w:val="fr-FR"/>
                              </w:rPr>
                            </w:pPr>
                          </w:p>
                          <w:p w14:paraId="5E876D9C" w14:textId="77777777" w:rsidR="00C12BA9" w:rsidRDefault="00C12BA9" w:rsidP="001A4B75">
                            <w:pPr>
                              <w:rPr>
                                <w:rFonts w:cs="Arial"/>
                                <w:lang w:val="fr-FR"/>
                              </w:rPr>
                            </w:pPr>
                          </w:p>
                          <w:p w14:paraId="0C84DD08" w14:textId="77777777" w:rsidR="00C12BA9" w:rsidRDefault="00C12BA9" w:rsidP="001A4B75">
                            <w:pPr>
                              <w:rPr>
                                <w:rFonts w:cs="Arial"/>
                                <w:lang w:val="fr-FR"/>
                              </w:rPr>
                            </w:pPr>
                          </w:p>
                          <w:p w14:paraId="602029D6" w14:textId="77777777" w:rsidR="00C12BA9" w:rsidRDefault="00C12BA9" w:rsidP="001A4B75">
                            <w:pPr>
                              <w:rPr>
                                <w:rFonts w:cs="Arial"/>
                                <w:lang w:val="fr-FR"/>
                              </w:rPr>
                            </w:pPr>
                          </w:p>
                          <w:p w14:paraId="4CF1DDD8" w14:textId="77777777" w:rsidR="00C12BA9" w:rsidRDefault="00C12BA9" w:rsidP="001A4B75">
                            <w:pPr>
                              <w:rPr>
                                <w:rFonts w:cs="Arial"/>
                                <w:lang w:val="fr-FR"/>
                              </w:rPr>
                            </w:pPr>
                          </w:p>
                          <w:p w14:paraId="75D87EE8" w14:textId="77777777" w:rsidR="00C12BA9" w:rsidRDefault="00C12BA9" w:rsidP="001A4B75">
                            <w:pPr>
                              <w:rPr>
                                <w:rFonts w:cs="Arial"/>
                                <w:lang w:val="fr-FR"/>
                              </w:rPr>
                            </w:pPr>
                          </w:p>
                          <w:p w14:paraId="0D898983" w14:textId="77777777" w:rsidR="00C12BA9" w:rsidRDefault="00C12BA9" w:rsidP="001A4B75">
                            <w:pPr>
                              <w:rPr>
                                <w:rFonts w:cs="Arial"/>
                                <w:lang w:val="fr-FR"/>
                              </w:rPr>
                            </w:pPr>
                          </w:p>
                          <w:p w14:paraId="706D2A8C" w14:textId="77777777" w:rsidR="00C12BA9" w:rsidRDefault="00C12BA9" w:rsidP="001A4B75">
                            <w:pPr>
                              <w:rPr>
                                <w:rFonts w:cs="Arial"/>
                                <w:lang w:val="fr-FR"/>
                              </w:rPr>
                            </w:pPr>
                          </w:p>
                          <w:p w14:paraId="27063366" w14:textId="77777777" w:rsidR="00C12BA9" w:rsidRDefault="00C12BA9" w:rsidP="001A4B75">
                            <w:pPr>
                              <w:rPr>
                                <w:rFonts w:cs="Arial"/>
                                <w:lang w:val="fr-FR"/>
                              </w:rPr>
                            </w:pPr>
                          </w:p>
                          <w:p w14:paraId="33EE9151" w14:textId="77777777" w:rsidR="00C12BA9" w:rsidRDefault="00C12BA9" w:rsidP="001A4B75">
                            <w:pPr>
                              <w:rPr>
                                <w:rFonts w:cs="Arial"/>
                                <w:lang w:val="fr-FR"/>
                              </w:rPr>
                            </w:pPr>
                          </w:p>
                          <w:p w14:paraId="6249B248" w14:textId="77777777" w:rsidR="00C12BA9" w:rsidRDefault="00C12BA9" w:rsidP="001A4B75">
                            <w:pPr>
                              <w:rPr>
                                <w:rFonts w:cs="Arial"/>
                                <w:lang w:val="fr-FR"/>
                              </w:rPr>
                            </w:pPr>
                          </w:p>
                          <w:p w14:paraId="4049568A" w14:textId="77777777" w:rsidR="00C12BA9" w:rsidRDefault="00C12BA9" w:rsidP="001A4B75">
                            <w:pPr>
                              <w:rPr>
                                <w:rFonts w:cs="Arial"/>
                                <w:lang w:val="fr-FR"/>
                              </w:rPr>
                            </w:pPr>
                          </w:p>
                          <w:p w14:paraId="5889B290" w14:textId="77777777" w:rsidR="00C12BA9" w:rsidRDefault="00C12BA9" w:rsidP="001A4B75">
                            <w:pPr>
                              <w:rPr>
                                <w:rFonts w:cs="Arial"/>
                                <w:lang w:val="fr-FR"/>
                              </w:rPr>
                            </w:pPr>
                          </w:p>
                          <w:p w14:paraId="359434A0" w14:textId="77777777" w:rsidR="00C12BA9" w:rsidRDefault="00C12BA9" w:rsidP="001A4B75">
                            <w:pPr>
                              <w:rPr>
                                <w:rFonts w:cs="Arial"/>
                                <w:lang w:val="fr-FR"/>
                              </w:rPr>
                            </w:pPr>
                          </w:p>
                          <w:p w14:paraId="11B3B0B3" w14:textId="77777777" w:rsidR="00C12BA9" w:rsidRDefault="00C12BA9" w:rsidP="001A4B75">
                            <w:pPr>
                              <w:rPr>
                                <w:rFonts w:cs="Arial"/>
                                <w:lang w:val="fr-FR"/>
                              </w:rPr>
                            </w:pPr>
                          </w:p>
                          <w:p w14:paraId="358E7CF3" w14:textId="77777777" w:rsidR="00C12BA9" w:rsidRDefault="00C12BA9" w:rsidP="001A4B75">
                            <w:pPr>
                              <w:rPr>
                                <w:rFonts w:cs="Arial"/>
                                <w:lang w:val="fr-FR"/>
                              </w:rPr>
                            </w:pPr>
                          </w:p>
                          <w:p w14:paraId="365C396A" w14:textId="77777777" w:rsidR="00C12BA9" w:rsidRDefault="00C12BA9" w:rsidP="001A4B75">
                            <w:pPr>
                              <w:rPr>
                                <w:rFonts w:cs="Arial"/>
                                <w:lang w:val="fr-FR"/>
                              </w:rPr>
                            </w:pPr>
                          </w:p>
                          <w:p w14:paraId="0B1367C2" w14:textId="77777777" w:rsidR="00C12BA9" w:rsidRDefault="00C12BA9" w:rsidP="001A4B75">
                            <w:pPr>
                              <w:rPr>
                                <w:rFonts w:cs="Arial"/>
                                <w:lang w:val="fr-FR"/>
                              </w:rPr>
                            </w:pPr>
                          </w:p>
                          <w:p w14:paraId="02804590" w14:textId="77777777" w:rsidR="00C12BA9" w:rsidRDefault="00C12BA9" w:rsidP="001A4B75">
                            <w:pPr>
                              <w:rPr>
                                <w:rFonts w:cs="Arial"/>
                                <w:lang w:val="fr-FR"/>
                              </w:rPr>
                            </w:pPr>
                          </w:p>
                          <w:p w14:paraId="0DF94EC0" w14:textId="77777777" w:rsidR="00C12BA9" w:rsidRDefault="00C12BA9" w:rsidP="001A4B75">
                            <w:pPr>
                              <w:rPr>
                                <w:rFonts w:cs="Arial"/>
                                <w:lang w:val="fr-FR"/>
                              </w:rPr>
                            </w:pPr>
                          </w:p>
                          <w:p w14:paraId="304EE063" w14:textId="77777777" w:rsidR="00C12BA9" w:rsidRDefault="00C12BA9" w:rsidP="001A4B75">
                            <w:pPr>
                              <w:rPr>
                                <w:rFonts w:cs="Arial"/>
                                <w:lang w:val="fr-FR"/>
                              </w:rPr>
                            </w:pPr>
                          </w:p>
                          <w:p w14:paraId="5D030F21" w14:textId="77777777" w:rsidR="00C12BA9" w:rsidRDefault="00C12BA9" w:rsidP="001A4B75">
                            <w:pPr>
                              <w:rPr>
                                <w:rFonts w:cs="Arial"/>
                                <w:lang w:val="fr-FR"/>
                              </w:rPr>
                            </w:pPr>
                          </w:p>
                          <w:p w14:paraId="596844AC" w14:textId="77777777" w:rsidR="00C12BA9" w:rsidRDefault="00C12BA9" w:rsidP="001A4B75">
                            <w:pPr>
                              <w:rPr>
                                <w:rFonts w:cs="Arial"/>
                                <w:lang w:val="fr-FR"/>
                              </w:rPr>
                            </w:pPr>
                          </w:p>
                          <w:p w14:paraId="101F529A" w14:textId="77777777" w:rsidR="00C12BA9" w:rsidRDefault="00C12BA9" w:rsidP="001A4B75">
                            <w:pPr>
                              <w:rPr>
                                <w:rFonts w:cs="Arial"/>
                                <w:lang w:val="fr-FR"/>
                              </w:rPr>
                            </w:pPr>
                          </w:p>
                          <w:p w14:paraId="1CB0A8CD" w14:textId="77777777" w:rsidR="00C12BA9" w:rsidRDefault="00C12BA9" w:rsidP="001A4B75">
                            <w:pPr>
                              <w:rPr>
                                <w:rFonts w:cs="Arial"/>
                                <w:lang w:val="fr-FR"/>
                              </w:rPr>
                            </w:pPr>
                          </w:p>
                          <w:p w14:paraId="4048858F" w14:textId="77777777" w:rsidR="00C12BA9" w:rsidRDefault="00C12BA9" w:rsidP="001A4B75">
                            <w:pPr>
                              <w:rPr>
                                <w:rFonts w:cs="Arial"/>
                                <w:lang w:val="fr-FR"/>
                              </w:rPr>
                            </w:pPr>
                          </w:p>
                          <w:p w14:paraId="3938848F" w14:textId="77777777" w:rsidR="00C12BA9" w:rsidRDefault="00C12BA9" w:rsidP="001A4B75">
                            <w:pPr>
                              <w:rPr>
                                <w:rFonts w:cs="Arial"/>
                                <w:lang w:val="fr-FR"/>
                              </w:rPr>
                            </w:pPr>
                          </w:p>
                          <w:p w14:paraId="484231F9" w14:textId="77777777" w:rsidR="00C12BA9" w:rsidRDefault="00C12BA9" w:rsidP="001A4B75">
                            <w:pPr>
                              <w:rPr>
                                <w:rFonts w:cs="Arial"/>
                                <w:lang w:val="fr-FR"/>
                              </w:rPr>
                            </w:pPr>
                          </w:p>
                          <w:p w14:paraId="2E83F6FF" w14:textId="77777777" w:rsidR="00C12BA9" w:rsidRDefault="00C12BA9" w:rsidP="001A4B75">
                            <w:pPr>
                              <w:rPr>
                                <w:rFonts w:cs="Arial"/>
                                <w:lang w:val="fr-FR"/>
                              </w:rPr>
                            </w:pPr>
                          </w:p>
                          <w:p w14:paraId="17A770CD" w14:textId="77777777" w:rsidR="00C12BA9" w:rsidRDefault="00C12BA9" w:rsidP="001A4B75">
                            <w:pPr>
                              <w:rPr>
                                <w:rFonts w:cs="Arial"/>
                                <w:lang w:val="fr-FR"/>
                              </w:rPr>
                            </w:pPr>
                          </w:p>
                          <w:p w14:paraId="0D9F2BFD" w14:textId="77777777" w:rsidR="00C12BA9" w:rsidRDefault="00C12BA9" w:rsidP="001A4B75">
                            <w:pPr>
                              <w:rPr>
                                <w:rFonts w:cs="Arial"/>
                                <w:lang w:val="fr-FR"/>
                              </w:rPr>
                            </w:pPr>
                          </w:p>
                          <w:p w14:paraId="2E672F46" w14:textId="77777777" w:rsidR="00C12BA9" w:rsidRDefault="00C12BA9" w:rsidP="001A4B75">
                            <w:pPr>
                              <w:rPr>
                                <w:rFonts w:cs="Arial"/>
                                <w:lang w:val="fr-FR"/>
                              </w:rPr>
                            </w:pPr>
                          </w:p>
                          <w:p w14:paraId="478D6A45" w14:textId="77777777" w:rsidR="00C12BA9" w:rsidRDefault="00C12BA9" w:rsidP="001A4B75">
                            <w:pPr>
                              <w:rPr>
                                <w:rFonts w:cs="Arial"/>
                                <w:lang w:val="fr-FR"/>
                              </w:rPr>
                            </w:pPr>
                          </w:p>
                          <w:p w14:paraId="1732AABE" w14:textId="77777777" w:rsidR="00C12BA9" w:rsidRDefault="00C12BA9" w:rsidP="001A4B75">
                            <w:pPr>
                              <w:rPr>
                                <w:rFonts w:cs="Arial"/>
                                <w:lang w:val="fr-FR"/>
                              </w:rPr>
                            </w:pPr>
                          </w:p>
                          <w:p w14:paraId="0DCCEE0E" w14:textId="77777777" w:rsidR="00C12BA9" w:rsidRDefault="00C12BA9" w:rsidP="001A4B75">
                            <w:pPr>
                              <w:rPr>
                                <w:rFonts w:cs="Arial"/>
                                <w:lang w:val="fr-FR"/>
                              </w:rPr>
                            </w:pPr>
                          </w:p>
                          <w:p w14:paraId="09D536F4" w14:textId="77777777" w:rsidR="00C12BA9" w:rsidRDefault="00C12BA9" w:rsidP="001A4B75">
                            <w:pPr>
                              <w:rPr>
                                <w:rFonts w:cs="Arial"/>
                                <w:lang w:val="fr-FR"/>
                              </w:rPr>
                            </w:pPr>
                          </w:p>
                          <w:p w14:paraId="53A9D407" w14:textId="77777777" w:rsidR="00C12BA9" w:rsidRDefault="00C12BA9" w:rsidP="001A4B75">
                            <w:pPr>
                              <w:rPr>
                                <w:rFonts w:cs="Arial"/>
                                <w:lang w:val="fr-FR"/>
                              </w:rPr>
                            </w:pPr>
                          </w:p>
                          <w:p w14:paraId="353802E2" w14:textId="77777777" w:rsidR="00C12BA9" w:rsidRDefault="00C12BA9" w:rsidP="001A4B75">
                            <w:pPr>
                              <w:rPr>
                                <w:rFonts w:cs="Arial"/>
                                <w:lang w:val="fr-FR"/>
                              </w:rPr>
                            </w:pPr>
                          </w:p>
                          <w:p w14:paraId="40D378FC" w14:textId="77777777" w:rsidR="00C12BA9" w:rsidRDefault="00C12BA9" w:rsidP="001A4B75">
                            <w:pPr>
                              <w:rPr>
                                <w:rFonts w:cs="Arial"/>
                                <w:lang w:val="fr-FR"/>
                              </w:rPr>
                            </w:pPr>
                          </w:p>
                          <w:p w14:paraId="0BD53012" w14:textId="77777777" w:rsidR="00C12BA9" w:rsidRDefault="00C12BA9" w:rsidP="001A4B75">
                            <w:pPr>
                              <w:rPr>
                                <w:rFonts w:cs="Arial"/>
                                <w:lang w:val="fr-FR"/>
                              </w:rPr>
                            </w:pPr>
                          </w:p>
                          <w:p w14:paraId="0CA1D1D3" w14:textId="77777777" w:rsidR="00C12BA9" w:rsidRDefault="00C12BA9" w:rsidP="001A4B75">
                            <w:pPr>
                              <w:rPr>
                                <w:rFonts w:cs="Arial"/>
                                <w:lang w:val="fr-FR"/>
                              </w:rPr>
                            </w:pPr>
                          </w:p>
                          <w:p w14:paraId="36FB305E" w14:textId="77777777" w:rsidR="00C12BA9" w:rsidRDefault="00C12BA9" w:rsidP="001A4B75">
                            <w:pPr>
                              <w:rPr>
                                <w:rFonts w:cs="Arial"/>
                                <w:lang w:val="fr-FR"/>
                              </w:rPr>
                            </w:pPr>
                          </w:p>
                          <w:p w14:paraId="5D7B6023" w14:textId="77777777" w:rsidR="00C12BA9" w:rsidRDefault="00C12BA9" w:rsidP="001A4B75">
                            <w:pPr>
                              <w:rPr>
                                <w:rFonts w:cs="Arial"/>
                                <w:lang w:val="fr-FR"/>
                              </w:rPr>
                            </w:pPr>
                          </w:p>
                          <w:p w14:paraId="6123FE52" w14:textId="77777777" w:rsidR="00C12BA9" w:rsidRDefault="00C12BA9" w:rsidP="001A4B75">
                            <w:pPr>
                              <w:rPr>
                                <w:rFonts w:cs="Arial"/>
                                <w:lang w:val="fr-FR"/>
                              </w:rPr>
                            </w:pPr>
                          </w:p>
                          <w:p w14:paraId="3CE0874D" w14:textId="77777777" w:rsidR="00C12BA9" w:rsidRDefault="00C12BA9" w:rsidP="001A4B75">
                            <w:pPr>
                              <w:rPr>
                                <w:rFonts w:cs="Arial"/>
                                <w:lang w:val="fr-FR"/>
                              </w:rPr>
                            </w:pPr>
                          </w:p>
                          <w:p w14:paraId="0CB363F3" w14:textId="77777777" w:rsidR="00C12BA9" w:rsidRDefault="00C12BA9" w:rsidP="001A4B75">
                            <w:pPr>
                              <w:rPr>
                                <w:rFonts w:cs="Arial"/>
                                <w:lang w:val="fr-FR"/>
                              </w:rPr>
                            </w:pPr>
                          </w:p>
                          <w:p w14:paraId="590E25FC" w14:textId="77777777" w:rsidR="00C12BA9" w:rsidRDefault="00C12BA9" w:rsidP="001A4B75">
                            <w:pPr>
                              <w:rPr>
                                <w:rFonts w:cs="Arial"/>
                                <w:lang w:val="fr-FR"/>
                              </w:rPr>
                            </w:pPr>
                          </w:p>
                          <w:p w14:paraId="0ED4240B" w14:textId="77777777" w:rsidR="00C12BA9" w:rsidRDefault="00C12BA9" w:rsidP="001A4B75">
                            <w:pPr>
                              <w:rPr>
                                <w:rFonts w:cs="Arial"/>
                                <w:lang w:val="fr-FR"/>
                              </w:rPr>
                            </w:pPr>
                          </w:p>
                          <w:p w14:paraId="7B777842" w14:textId="77777777" w:rsidR="00C12BA9" w:rsidRDefault="00C12BA9" w:rsidP="001A4B75">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02AAD5B" id="Text Box 449" o:spid="_x0000_s1035" type="#_x0000_t202" style="position:absolute;left:0;text-align:left;margin-left:-1in;margin-top:-742.8pt;width:1in;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">
                <v:textbox>
                  <w:txbxContent>
                    <w:p w14:paraId="27064C90" w14:textId="77777777" w:rsidR="00C12BA9" w:rsidRDefault="00C12BA9" w:rsidP="001A4B75">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proofErr w:type="gramStart"/>
                      <w:r>
                        <w:rPr>
                          <w:rFonts w:cs="Arial"/>
                          <w:lang w:val="fr-FR"/>
                        </w:rPr>
                        <w:t xml:space="preserve">Maritime </w:t>
                      </w:r>
                      <w:r>
                        <w:rPr>
                          <w:rFonts w:cs="Arial"/>
                          <w:i/>
                          <w:iCs/>
                          <w:lang w:val="fr-FR"/>
                        </w:rPr>
                        <w:t xml:space="preserve"> </w:t>
                      </w:r>
                      <w:r>
                        <w:rPr>
                          <w:rFonts w:cs="Arial"/>
                          <w:b/>
                          <w:bCs/>
                          <w:i/>
                          <w:iCs/>
                          <w:sz w:val="48"/>
                          <w:szCs w:val="48"/>
                          <w:lang w:val="fr-FR"/>
                        </w:rPr>
                        <w:t>IALA</w:t>
                      </w:r>
                      <w:proofErr w:type="gramEnd"/>
                    </w:p>
                    <w:p w14:paraId="37B40821" w14:textId="77777777" w:rsidR="00C12BA9" w:rsidRDefault="00C12BA9" w:rsidP="001A4B75">
                      <w:pPr>
                        <w:rPr>
                          <w:rFonts w:cs="Arial"/>
                          <w:lang w:val="fr-FR"/>
                        </w:rPr>
                      </w:pPr>
                    </w:p>
                    <w:p w14:paraId="10A8AF56" w14:textId="77777777" w:rsidR="00C12BA9" w:rsidRDefault="00C12BA9" w:rsidP="001A4B75">
                      <w:pPr>
                        <w:rPr>
                          <w:rFonts w:cs="Arial"/>
                          <w:lang w:val="fr-FR"/>
                        </w:rPr>
                      </w:pPr>
                    </w:p>
                    <w:p w14:paraId="325B2573" w14:textId="77777777" w:rsidR="00C12BA9" w:rsidRDefault="00C12BA9" w:rsidP="001A4B75">
                      <w:pPr>
                        <w:rPr>
                          <w:rFonts w:cs="Arial"/>
                          <w:lang w:val="fr-FR"/>
                        </w:rPr>
                      </w:pPr>
                    </w:p>
                    <w:p w14:paraId="6DB870E2" w14:textId="77777777" w:rsidR="00C12BA9" w:rsidRDefault="00C12BA9" w:rsidP="001A4B75">
                      <w:pPr>
                        <w:rPr>
                          <w:rFonts w:cs="Arial"/>
                          <w:lang w:val="fr-FR"/>
                        </w:rPr>
                      </w:pPr>
                    </w:p>
                    <w:p w14:paraId="57CF9293" w14:textId="77777777" w:rsidR="00C12BA9" w:rsidRDefault="00C12BA9" w:rsidP="001A4B75">
                      <w:pPr>
                        <w:rPr>
                          <w:rFonts w:cs="Arial"/>
                          <w:lang w:val="fr-FR"/>
                        </w:rPr>
                      </w:pPr>
                    </w:p>
                    <w:p w14:paraId="5136F0A3" w14:textId="77777777" w:rsidR="00C12BA9" w:rsidRDefault="00C12BA9" w:rsidP="001A4B75">
                      <w:pPr>
                        <w:rPr>
                          <w:rFonts w:cs="Arial"/>
                          <w:lang w:val="fr-FR"/>
                        </w:rPr>
                      </w:pPr>
                    </w:p>
                    <w:p w14:paraId="43BA71E2" w14:textId="77777777" w:rsidR="00C12BA9" w:rsidRDefault="00C12BA9" w:rsidP="001A4B75">
                      <w:pPr>
                        <w:rPr>
                          <w:rFonts w:cs="Arial"/>
                          <w:lang w:val="fr-FR"/>
                        </w:rPr>
                      </w:pPr>
                    </w:p>
                    <w:p w14:paraId="62AFCEAE" w14:textId="77777777" w:rsidR="00C12BA9" w:rsidRDefault="00C12BA9" w:rsidP="001A4B75">
                      <w:pPr>
                        <w:rPr>
                          <w:rFonts w:cs="Arial"/>
                          <w:lang w:val="fr-FR"/>
                        </w:rPr>
                      </w:pPr>
                    </w:p>
                    <w:p w14:paraId="0D98D26A" w14:textId="77777777" w:rsidR="00C12BA9" w:rsidRDefault="00C12BA9" w:rsidP="001A4B75">
                      <w:pPr>
                        <w:rPr>
                          <w:rFonts w:cs="Arial"/>
                          <w:lang w:val="fr-FR"/>
                        </w:rPr>
                      </w:pPr>
                    </w:p>
                    <w:p w14:paraId="3ACCE0E2" w14:textId="77777777" w:rsidR="00C12BA9" w:rsidRDefault="00C12BA9" w:rsidP="001A4B75">
                      <w:pPr>
                        <w:rPr>
                          <w:rFonts w:cs="Arial"/>
                          <w:lang w:val="fr-FR"/>
                        </w:rPr>
                      </w:pPr>
                    </w:p>
                    <w:p w14:paraId="60DC16AA" w14:textId="77777777" w:rsidR="00C12BA9" w:rsidRDefault="00C12BA9" w:rsidP="001A4B75">
                      <w:pPr>
                        <w:rPr>
                          <w:rFonts w:cs="Arial"/>
                          <w:lang w:val="fr-FR"/>
                        </w:rPr>
                      </w:pPr>
                    </w:p>
                    <w:p w14:paraId="765E6C6B" w14:textId="77777777" w:rsidR="00C12BA9" w:rsidRDefault="00C12BA9" w:rsidP="001A4B75">
                      <w:pPr>
                        <w:rPr>
                          <w:rFonts w:cs="Arial"/>
                          <w:lang w:val="fr-FR"/>
                        </w:rPr>
                      </w:pPr>
                    </w:p>
                    <w:p w14:paraId="1F723DF5" w14:textId="77777777" w:rsidR="00C12BA9" w:rsidRDefault="00C12BA9" w:rsidP="001A4B75">
                      <w:pPr>
                        <w:rPr>
                          <w:rFonts w:cs="Arial"/>
                          <w:lang w:val="fr-FR"/>
                        </w:rPr>
                      </w:pPr>
                    </w:p>
                    <w:p w14:paraId="7CBFA7DB" w14:textId="77777777" w:rsidR="00C12BA9" w:rsidRDefault="00C12BA9" w:rsidP="001A4B75">
                      <w:pPr>
                        <w:rPr>
                          <w:rFonts w:cs="Arial"/>
                          <w:lang w:val="fr-FR"/>
                        </w:rPr>
                      </w:pPr>
                    </w:p>
                    <w:p w14:paraId="5F97842D" w14:textId="77777777" w:rsidR="00C12BA9" w:rsidRDefault="00C12BA9" w:rsidP="001A4B75">
                      <w:pPr>
                        <w:rPr>
                          <w:rFonts w:cs="Arial"/>
                          <w:lang w:val="fr-FR"/>
                        </w:rPr>
                      </w:pPr>
                    </w:p>
                    <w:p w14:paraId="52B6A9DC" w14:textId="77777777" w:rsidR="00C12BA9" w:rsidRDefault="00C12BA9" w:rsidP="001A4B75">
                      <w:pPr>
                        <w:rPr>
                          <w:rFonts w:cs="Arial"/>
                          <w:lang w:val="fr-FR"/>
                        </w:rPr>
                      </w:pPr>
                    </w:p>
                    <w:p w14:paraId="449F2BE5" w14:textId="77777777" w:rsidR="00C12BA9" w:rsidRDefault="00C12BA9" w:rsidP="001A4B75">
                      <w:pPr>
                        <w:rPr>
                          <w:rFonts w:cs="Arial"/>
                          <w:lang w:val="fr-FR"/>
                        </w:rPr>
                      </w:pPr>
                    </w:p>
                    <w:p w14:paraId="2963DB44" w14:textId="77777777" w:rsidR="00C12BA9" w:rsidRDefault="00C12BA9" w:rsidP="001A4B75">
                      <w:pPr>
                        <w:rPr>
                          <w:rFonts w:cs="Arial"/>
                          <w:lang w:val="fr-FR"/>
                        </w:rPr>
                      </w:pPr>
                    </w:p>
                    <w:p w14:paraId="76DF88D5" w14:textId="77777777" w:rsidR="00C12BA9" w:rsidRDefault="00C12BA9" w:rsidP="001A4B75">
                      <w:pPr>
                        <w:rPr>
                          <w:rFonts w:cs="Arial"/>
                          <w:lang w:val="fr-FR"/>
                        </w:rPr>
                      </w:pPr>
                    </w:p>
                    <w:p w14:paraId="78913801" w14:textId="77777777" w:rsidR="00C12BA9" w:rsidRDefault="00C12BA9" w:rsidP="001A4B75">
                      <w:pPr>
                        <w:rPr>
                          <w:rFonts w:cs="Arial"/>
                          <w:lang w:val="fr-FR"/>
                        </w:rPr>
                      </w:pPr>
                    </w:p>
                    <w:p w14:paraId="761E7C77" w14:textId="77777777" w:rsidR="00C12BA9" w:rsidRDefault="00C12BA9" w:rsidP="001A4B75">
                      <w:pPr>
                        <w:rPr>
                          <w:rFonts w:cs="Arial"/>
                          <w:lang w:val="fr-FR"/>
                        </w:rPr>
                      </w:pPr>
                    </w:p>
                    <w:p w14:paraId="0A99D60C" w14:textId="77777777" w:rsidR="00C12BA9" w:rsidRDefault="00C12BA9" w:rsidP="001A4B75">
                      <w:pPr>
                        <w:rPr>
                          <w:rFonts w:cs="Arial"/>
                          <w:lang w:val="fr-FR"/>
                        </w:rPr>
                      </w:pPr>
                    </w:p>
                    <w:p w14:paraId="4AB544BA" w14:textId="77777777" w:rsidR="00C12BA9" w:rsidRDefault="00C12BA9" w:rsidP="001A4B75">
                      <w:pPr>
                        <w:rPr>
                          <w:rFonts w:cs="Arial"/>
                          <w:lang w:val="fr-FR"/>
                        </w:rPr>
                      </w:pPr>
                    </w:p>
                    <w:p w14:paraId="271A8085" w14:textId="77777777" w:rsidR="00C12BA9" w:rsidRDefault="00C12BA9" w:rsidP="001A4B75">
                      <w:pPr>
                        <w:rPr>
                          <w:rFonts w:cs="Arial"/>
                          <w:lang w:val="fr-FR"/>
                        </w:rPr>
                      </w:pPr>
                    </w:p>
                    <w:p w14:paraId="3EC125D7" w14:textId="77777777" w:rsidR="00C12BA9" w:rsidRDefault="00C12BA9" w:rsidP="001A4B75">
                      <w:pPr>
                        <w:rPr>
                          <w:rFonts w:cs="Arial"/>
                          <w:lang w:val="fr-FR"/>
                        </w:rPr>
                      </w:pPr>
                    </w:p>
                    <w:p w14:paraId="12D57370" w14:textId="77777777" w:rsidR="00C12BA9" w:rsidRDefault="00C12BA9" w:rsidP="001A4B75">
                      <w:pPr>
                        <w:rPr>
                          <w:rFonts w:cs="Arial"/>
                          <w:lang w:val="fr-FR"/>
                        </w:rPr>
                      </w:pPr>
                    </w:p>
                    <w:p w14:paraId="21BA4A5C" w14:textId="77777777" w:rsidR="00C12BA9" w:rsidRDefault="00C12BA9" w:rsidP="001A4B75">
                      <w:pPr>
                        <w:rPr>
                          <w:rFonts w:cs="Arial"/>
                          <w:lang w:val="fr-FR"/>
                        </w:rPr>
                      </w:pPr>
                    </w:p>
                    <w:p w14:paraId="02C36785" w14:textId="77777777" w:rsidR="00C12BA9" w:rsidRDefault="00C12BA9" w:rsidP="001A4B75">
                      <w:pPr>
                        <w:rPr>
                          <w:rFonts w:cs="Arial"/>
                          <w:lang w:val="fr-FR"/>
                        </w:rPr>
                      </w:pPr>
                    </w:p>
                    <w:p w14:paraId="1D67005B" w14:textId="77777777" w:rsidR="00C12BA9" w:rsidRDefault="00C12BA9" w:rsidP="001A4B75">
                      <w:pPr>
                        <w:rPr>
                          <w:rFonts w:cs="Arial"/>
                          <w:lang w:val="fr-FR"/>
                        </w:rPr>
                      </w:pPr>
                    </w:p>
                    <w:p w14:paraId="13856EE4" w14:textId="77777777" w:rsidR="00C12BA9" w:rsidRDefault="00C12BA9" w:rsidP="001A4B75">
                      <w:pPr>
                        <w:rPr>
                          <w:rFonts w:cs="Arial"/>
                          <w:lang w:val="fr-FR"/>
                        </w:rPr>
                      </w:pPr>
                    </w:p>
                    <w:p w14:paraId="00FBE46B" w14:textId="77777777" w:rsidR="00C12BA9" w:rsidRDefault="00C12BA9" w:rsidP="001A4B75">
                      <w:pPr>
                        <w:rPr>
                          <w:rFonts w:cs="Arial"/>
                          <w:lang w:val="fr-FR"/>
                        </w:rPr>
                      </w:pPr>
                    </w:p>
                    <w:p w14:paraId="5A768A34" w14:textId="77777777" w:rsidR="00C12BA9" w:rsidRDefault="00C12BA9" w:rsidP="001A4B75">
                      <w:pPr>
                        <w:rPr>
                          <w:rFonts w:cs="Arial"/>
                          <w:lang w:val="fr-FR"/>
                        </w:rPr>
                      </w:pPr>
                    </w:p>
                    <w:p w14:paraId="10A0C29D" w14:textId="77777777" w:rsidR="00C12BA9" w:rsidRDefault="00C12BA9" w:rsidP="001A4B75">
                      <w:pPr>
                        <w:rPr>
                          <w:rFonts w:cs="Arial"/>
                          <w:lang w:val="fr-FR"/>
                        </w:rPr>
                      </w:pPr>
                    </w:p>
                    <w:p w14:paraId="0256B830" w14:textId="77777777" w:rsidR="00C12BA9" w:rsidRDefault="00C12BA9" w:rsidP="001A4B75">
                      <w:pPr>
                        <w:rPr>
                          <w:rFonts w:cs="Arial"/>
                          <w:lang w:val="fr-FR"/>
                        </w:rPr>
                      </w:pPr>
                    </w:p>
                    <w:p w14:paraId="53E4B0EC" w14:textId="77777777" w:rsidR="00C12BA9" w:rsidRDefault="00C12BA9" w:rsidP="001A4B75">
                      <w:pPr>
                        <w:rPr>
                          <w:rFonts w:cs="Arial"/>
                          <w:lang w:val="fr-FR"/>
                        </w:rPr>
                      </w:pPr>
                    </w:p>
                    <w:p w14:paraId="07644361" w14:textId="77777777" w:rsidR="00C12BA9" w:rsidRDefault="00C12BA9" w:rsidP="001A4B75">
                      <w:pPr>
                        <w:rPr>
                          <w:rFonts w:cs="Arial"/>
                          <w:lang w:val="fr-FR"/>
                        </w:rPr>
                      </w:pPr>
                    </w:p>
                    <w:p w14:paraId="2C798B19" w14:textId="77777777" w:rsidR="00C12BA9" w:rsidRDefault="00C12BA9" w:rsidP="001A4B75">
                      <w:pPr>
                        <w:rPr>
                          <w:rFonts w:cs="Arial"/>
                          <w:lang w:val="fr-FR"/>
                        </w:rPr>
                      </w:pPr>
                    </w:p>
                    <w:p w14:paraId="4DDA1406" w14:textId="77777777" w:rsidR="00C12BA9" w:rsidRDefault="00C12BA9" w:rsidP="001A4B75">
                      <w:pPr>
                        <w:rPr>
                          <w:rFonts w:cs="Arial"/>
                          <w:lang w:val="fr-FR"/>
                        </w:rPr>
                      </w:pPr>
                    </w:p>
                    <w:p w14:paraId="423F1122" w14:textId="77777777" w:rsidR="00C12BA9" w:rsidRDefault="00C12BA9" w:rsidP="001A4B75">
                      <w:pPr>
                        <w:rPr>
                          <w:rFonts w:cs="Arial"/>
                          <w:lang w:val="fr-FR"/>
                        </w:rPr>
                      </w:pPr>
                    </w:p>
                    <w:p w14:paraId="08810EDC" w14:textId="77777777" w:rsidR="00C12BA9" w:rsidRDefault="00C12BA9" w:rsidP="001A4B75">
                      <w:pPr>
                        <w:rPr>
                          <w:rFonts w:cs="Arial"/>
                          <w:lang w:val="fr-FR"/>
                        </w:rPr>
                      </w:pPr>
                    </w:p>
                    <w:p w14:paraId="5A23C8AA" w14:textId="77777777" w:rsidR="00C12BA9" w:rsidRDefault="00C12BA9" w:rsidP="001A4B75">
                      <w:pPr>
                        <w:rPr>
                          <w:rFonts w:cs="Arial"/>
                          <w:lang w:val="fr-FR"/>
                        </w:rPr>
                      </w:pPr>
                    </w:p>
                    <w:p w14:paraId="29D60B2F" w14:textId="77777777" w:rsidR="00C12BA9" w:rsidRDefault="00C12BA9" w:rsidP="001A4B75">
                      <w:pPr>
                        <w:rPr>
                          <w:rFonts w:cs="Arial"/>
                          <w:lang w:val="fr-FR"/>
                        </w:rPr>
                      </w:pPr>
                    </w:p>
                    <w:p w14:paraId="1377D35B" w14:textId="77777777" w:rsidR="00C12BA9" w:rsidRDefault="00C12BA9" w:rsidP="001A4B75">
                      <w:pPr>
                        <w:rPr>
                          <w:rFonts w:cs="Arial"/>
                          <w:lang w:val="fr-FR"/>
                        </w:rPr>
                      </w:pPr>
                    </w:p>
                    <w:p w14:paraId="76F41642" w14:textId="77777777" w:rsidR="00C12BA9" w:rsidRDefault="00C12BA9" w:rsidP="001A4B75">
                      <w:pPr>
                        <w:rPr>
                          <w:rFonts w:cs="Arial"/>
                          <w:lang w:val="fr-FR"/>
                        </w:rPr>
                      </w:pPr>
                    </w:p>
                    <w:p w14:paraId="0D06D7C4" w14:textId="77777777" w:rsidR="00C12BA9" w:rsidRDefault="00C12BA9" w:rsidP="001A4B75">
                      <w:pPr>
                        <w:rPr>
                          <w:rFonts w:cs="Arial"/>
                          <w:lang w:val="fr-FR"/>
                        </w:rPr>
                      </w:pPr>
                    </w:p>
                    <w:p w14:paraId="5A90425C" w14:textId="77777777" w:rsidR="00C12BA9" w:rsidRDefault="00C12BA9" w:rsidP="001A4B75">
                      <w:pPr>
                        <w:rPr>
                          <w:rFonts w:cs="Arial"/>
                          <w:lang w:val="fr-FR"/>
                        </w:rPr>
                      </w:pPr>
                    </w:p>
                    <w:p w14:paraId="6B4E9A30" w14:textId="77777777" w:rsidR="00C12BA9" w:rsidRDefault="00C12BA9" w:rsidP="001A4B75">
                      <w:pPr>
                        <w:rPr>
                          <w:rFonts w:cs="Arial"/>
                          <w:lang w:val="fr-FR"/>
                        </w:rPr>
                      </w:pPr>
                    </w:p>
                    <w:p w14:paraId="417E0A50" w14:textId="77777777" w:rsidR="00C12BA9" w:rsidRDefault="00C12BA9" w:rsidP="001A4B75">
                      <w:pPr>
                        <w:rPr>
                          <w:rFonts w:cs="Arial"/>
                          <w:lang w:val="fr-FR"/>
                        </w:rPr>
                      </w:pPr>
                    </w:p>
                    <w:p w14:paraId="1B5E880A" w14:textId="77777777" w:rsidR="00C12BA9" w:rsidRDefault="00C12BA9" w:rsidP="001A4B75">
                      <w:pPr>
                        <w:rPr>
                          <w:rFonts w:cs="Arial"/>
                          <w:lang w:val="fr-FR"/>
                        </w:rPr>
                      </w:pPr>
                    </w:p>
                    <w:p w14:paraId="1495AD78" w14:textId="77777777" w:rsidR="00C12BA9" w:rsidRDefault="00C12BA9" w:rsidP="001A4B75">
                      <w:pPr>
                        <w:rPr>
                          <w:rFonts w:cs="Arial"/>
                          <w:lang w:val="fr-FR"/>
                        </w:rPr>
                      </w:pPr>
                    </w:p>
                    <w:p w14:paraId="4D2C9329" w14:textId="77777777" w:rsidR="00C12BA9" w:rsidRDefault="00C12BA9" w:rsidP="001A4B75">
                      <w:pPr>
                        <w:rPr>
                          <w:rFonts w:cs="Arial"/>
                          <w:lang w:val="fr-FR"/>
                        </w:rPr>
                      </w:pPr>
                    </w:p>
                    <w:p w14:paraId="42165912" w14:textId="77777777" w:rsidR="00C12BA9" w:rsidRDefault="00C12BA9" w:rsidP="001A4B75">
                      <w:pPr>
                        <w:rPr>
                          <w:rFonts w:cs="Arial"/>
                          <w:lang w:val="fr-FR"/>
                        </w:rPr>
                      </w:pPr>
                    </w:p>
                    <w:p w14:paraId="6E63E4D3" w14:textId="77777777" w:rsidR="00C12BA9" w:rsidRDefault="00C12BA9" w:rsidP="001A4B75">
                      <w:pPr>
                        <w:rPr>
                          <w:rFonts w:cs="Arial"/>
                          <w:lang w:val="fr-FR"/>
                        </w:rPr>
                      </w:pPr>
                    </w:p>
                    <w:p w14:paraId="094E51F7" w14:textId="77777777" w:rsidR="00C12BA9" w:rsidRDefault="00C12BA9" w:rsidP="001A4B75">
                      <w:pPr>
                        <w:rPr>
                          <w:rFonts w:cs="Arial"/>
                          <w:lang w:val="fr-FR"/>
                        </w:rPr>
                      </w:pPr>
                    </w:p>
                    <w:p w14:paraId="1CAB2602" w14:textId="77777777" w:rsidR="00C12BA9" w:rsidRDefault="00C12BA9" w:rsidP="001A4B75">
                      <w:pPr>
                        <w:rPr>
                          <w:rFonts w:cs="Arial"/>
                          <w:lang w:val="fr-FR"/>
                        </w:rPr>
                      </w:pPr>
                    </w:p>
                    <w:p w14:paraId="6CDDD3D2" w14:textId="77777777" w:rsidR="00C12BA9" w:rsidRDefault="00C12BA9" w:rsidP="001A4B75">
                      <w:pPr>
                        <w:rPr>
                          <w:rFonts w:cs="Arial"/>
                          <w:lang w:val="fr-FR"/>
                        </w:rPr>
                      </w:pPr>
                    </w:p>
                    <w:p w14:paraId="151408DE" w14:textId="77777777" w:rsidR="00C12BA9" w:rsidRDefault="00C12BA9" w:rsidP="001A4B75">
                      <w:pPr>
                        <w:rPr>
                          <w:rFonts w:cs="Arial"/>
                          <w:lang w:val="fr-FR"/>
                        </w:rPr>
                      </w:pPr>
                    </w:p>
                    <w:p w14:paraId="3CA4DD94" w14:textId="77777777" w:rsidR="00C12BA9" w:rsidRDefault="00C12BA9" w:rsidP="001A4B75">
                      <w:pPr>
                        <w:rPr>
                          <w:rFonts w:cs="Arial"/>
                          <w:lang w:val="fr-FR"/>
                        </w:rPr>
                      </w:pPr>
                    </w:p>
                    <w:p w14:paraId="1BD541B2" w14:textId="77777777" w:rsidR="00C12BA9" w:rsidRDefault="00C12BA9" w:rsidP="001A4B75">
                      <w:pPr>
                        <w:rPr>
                          <w:rFonts w:cs="Arial"/>
                          <w:lang w:val="fr-FR"/>
                        </w:rPr>
                      </w:pPr>
                    </w:p>
                    <w:p w14:paraId="5F4615B7" w14:textId="77777777" w:rsidR="00C12BA9" w:rsidRDefault="00C12BA9" w:rsidP="001A4B75">
                      <w:pPr>
                        <w:rPr>
                          <w:rFonts w:cs="Arial"/>
                          <w:lang w:val="fr-FR"/>
                        </w:rPr>
                      </w:pPr>
                    </w:p>
                    <w:p w14:paraId="1EBBF555" w14:textId="77777777" w:rsidR="00C12BA9" w:rsidRDefault="00C12BA9" w:rsidP="001A4B75">
                      <w:pPr>
                        <w:rPr>
                          <w:rFonts w:cs="Arial"/>
                          <w:lang w:val="fr-FR"/>
                        </w:rPr>
                      </w:pPr>
                    </w:p>
                    <w:p w14:paraId="2BBF8E47" w14:textId="77777777" w:rsidR="00C12BA9" w:rsidRDefault="00C12BA9" w:rsidP="001A4B75">
                      <w:pPr>
                        <w:rPr>
                          <w:rFonts w:cs="Arial"/>
                          <w:lang w:val="fr-FR"/>
                        </w:rPr>
                      </w:pPr>
                    </w:p>
                    <w:p w14:paraId="6EC20FCF" w14:textId="77777777" w:rsidR="00C12BA9" w:rsidRDefault="00C12BA9" w:rsidP="001A4B75">
                      <w:pPr>
                        <w:rPr>
                          <w:rFonts w:cs="Arial"/>
                          <w:lang w:val="fr-FR"/>
                        </w:rPr>
                      </w:pPr>
                    </w:p>
                    <w:p w14:paraId="25E5661F" w14:textId="77777777" w:rsidR="00C12BA9" w:rsidRDefault="00C12BA9" w:rsidP="001A4B75">
                      <w:pPr>
                        <w:rPr>
                          <w:rFonts w:cs="Arial"/>
                          <w:lang w:val="fr-FR"/>
                        </w:rPr>
                      </w:pPr>
                    </w:p>
                    <w:p w14:paraId="6C8B78B8" w14:textId="77777777" w:rsidR="00C12BA9" w:rsidRDefault="00C12BA9" w:rsidP="001A4B75">
                      <w:pPr>
                        <w:rPr>
                          <w:rFonts w:cs="Arial"/>
                          <w:lang w:val="fr-FR"/>
                        </w:rPr>
                      </w:pPr>
                    </w:p>
                    <w:p w14:paraId="3DA3134B" w14:textId="77777777" w:rsidR="00C12BA9" w:rsidRDefault="00C12BA9" w:rsidP="001A4B75">
                      <w:pPr>
                        <w:rPr>
                          <w:rFonts w:cs="Arial"/>
                          <w:lang w:val="fr-FR"/>
                        </w:rPr>
                      </w:pPr>
                    </w:p>
                    <w:p w14:paraId="3428062E" w14:textId="77777777" w:rsidR="00C12BA9" w:rsidRDefault="00C12BA9" w:rsidP="001A4B75">
                      <w:pPr>
                        <w:rPr>
                          <w:rFonts w:cs="Arial"/>
                          <w:lang w:val="fr-FR"/>
                        </w:rPr>
                      </w:pPr>
                    </w:p>
                    <w:p w14:paraId="7E81D5B1" w14:textId="77777777" w:rsidR="00C12BA9" w:rsidRDefault="00C12BA9" w:rsidP="001A4B75">
                      <w:pPr>
                        <w:rPr>
                          <w:rFonts w:cs="Arial"/>
                          <w:lang w:val="fr-FR"/>
                        </w:rPr>
                      </w:pPr>
                    </w:p>
                    <w:p w14:paraId="55EFF656" w14:textId="77777777" w:rsidR="00C12BA9" w:rsidRDefault="00C12BA9" w:rsidP="001A4B75">
                      <w:pPr>
                        <w:rPr>
                          <w:rFonts w:cs="Arial"/>
                          <w:lang w:val="fr-FR"/>
                        </w:rPr>
                      </w:pPr>
                    </w:p>
                    <w:p w14:paraId="71CA3800" w14:textId="77777777" w:rsidR="00C12BA9" w:rsidRDefault="00C12BA9" w:rsidP="001A4B75">
                      <w:pPr>
                        <w:rPr>
                          <w:rFonts w:cs="Arial"/>
                          <w:lang w:val="fr-FR"/>
                        </w:rPr>
                      </w:pPr>
                    </w:p>
                    <w:p w14:paraId="75D35461" w14:textId="77777777" w:rsidR="00C12BA9" w:rsidRDefault="00C12BA9" w:rsidP="001A4B75">
                      <w:pPr>
                        <w:rPr>
                          <w:rFonts w:cs="Arial"/>
                          <w:lang w:val="fr-FR"/>
                        </w:rPr>
                      </w:pPr>
                    </w:p>
                    <w:p w14:paraId="4758FB28" w14:textId="77777777" w:rsidR="00C12BA9" w:rsidRDefault="00C12BA9" w:rsidP="001A4B75">
                      <w:pPr>
                        <w:rPr>
                          <w:rFonts w:cs="Arial"/>
                          <w:lang w:val="fr-FR"/>
                        </w:rPr>
                      </w:pPr>
                    </w:p>
                    <w:p w14:paraId="3BA8195B" w14:textId="77777777" w:rsidR="00C12BA9" w:rsidRDefault="00C12BA9" w:rsidP="001A4B75">
                      <w:pPr>
                        <w:rPr>
                          <w:rFonts w:cs="Arial"/>
                          <w:lang w:val="fr-FR"/>
                        </w:rPr>
                      </w:pPr>
                    </w:p>
                    <w:p w14:paraId="3AE17A25" w14:textId="77777777" w:rsidR="00C12BA9" w:rsidRDefault="00C12BA9" w:rsidP="001A4B75">
                      <w:pPr>
                        <w:rPr>
                          <w:rFonts w:cs="Arial"/>
                          <w:lang w:val="fr-FR"/>
                        </w:rPr>
                      </w:pPr>
                    </w:p>
                    <w:p w14:paraId="7717BF38" w14:textId="77777777" w:rsidR="00C12BA9" w:rsidRDefault="00C12BA9" w:rsidP="001A4B75">
                      <w:pPr>
                        <w:rPr>
                          <w:rFonts w:cs="Arial"/>
                          <w:lang w:val="fr-FR"/>
                        </w:rPr>
                      </w:pPr>
                    </w:p>
                    <w:p w14:paraId="650FC91E" w14:textId="77777777" w:rsidR="00C12BA9" w:rsidRDefault="00C12BA9" w:rsidP="001A4B75">
                      <w:pPr>
                        <w:rPr>
                          <w:rFonts w:cs="Arial"/>
                          <w:lang w:val="fr-FR"/>
                        </w:rPr>
                      </w:pPr>
                    </w:p>
                    <w:p w14:paraId="29A374D1" w14:textId="77777777" w:rsidR="00C12BA9" w:rsidRDefault="00C12BA9" w:rsidP="001A4B75">
                      <w:pPr>
                        <w:rPr>
                          <w:rFonts w:cs="Arial"/>
                          <w:lang w:val="fr-FR"/>
                        </w:rPr>
                      </w:pPr>
                    </w:p>
                    <w:p w14:paraId="7EC5457F" w14:textId="77777777" w:rsidR="00C12BA9" w:rsidRDefault="00C12BA9" w:rsidP="001A4B75">
                      <w:pPr>
                        <w:rPr>
                          <w:rFonts w:cs="Arial"/>
                          <w:lang w:val="fr-FR"/>
                        </w:rPr>
                      </w:pPr>
                    </w:p>
                    <w:p w14:paraId="71081597" w14:textId="77777777" w:rsidR="00C12BA9" w:rsidRDefault="00C12BA9" w:rsidP="001A4B75">
                      <w:pPr>
                        <w:rPr>
                          <w:rFonts w:cs="Arial"/>
                          <w:lang w:val="fr-FR"/>
                        </w:rPr>
                      </w:pPr>
                    </w:p>
                    <w:p w14:paraId="5E3136D1" w14:textId="77777777" w:rsidR="00C12BA9" w:rsidRDefault="00C12BA9" w:rsidP="001A4B75">
                      <w:pPr>
                        <w:rPr>
                          <w:rFonts w:cs="Arial"/>
                          <w:lang w:val="fr-FR"/>
                        </w:rPr>
                      </w:pPr>
                    </w:p>
                    <w:p w14:paraId="2110DE99" w14:textId="77777777" w:rsidR="00C12BA9" w:rsidRDefault="00C12BA9" w:rsidP="001A4B75">
                      <w:pPr>
                        <w:rPr>
                          <w:rFonts w:cs="Arial"/>
                          <w:lang w:val="fr-FR"/>
                        </w:rPr>
                      </w:pPr>
                    </w:p>
                    <w:p w14:paraId="1F3851ED" w14:textId="77777777" w:rsidR="00C12BA9" w:rsidRDefault="00C12BA9" w:rsidP="001A4B75">
                      <w:pPr>
                        <w:rPr>
                          <w:rFonts w:cs="Arial"/>
                          <w:lang w:val="fr-FR"/>
                        </w:rPr>
                      </w:pPr>
                    </w:p>
                    <w:p w14:paraId="4EABA95E" w14:textId="77777777" w:rsidR="00C12BA9" w:rsidRDefault="00C12BA9" w:rsidP="001A4B75">
                      <w:pPr>
                        <w:rPr>
                          <w:rFonts w:cs="Arial"/>
                          <w:lang w:val="fr-FR"/>
                        </w:rPr>
                      </w:pPr>
                    </w:p>
                    <w:p w14:paraId="2A8D64CD" w14:textId="77777777" w:rsidR="00C12BA9" w:rsidRDefault="00C12BA9" w:rsidP="001A4B75">
                      <w:pPr>
                        <w:rPr>
                          <w:rFonts w:cs="Arial"/>
                          <w:lang w:val="fr-FR"/>
                        </w:rPr>
                      </w:pPr>
                    </w:p>
                    <w:p w14:paraId="0D60C44C" w14:textId="77777777" w:rsidR="00C12BA9" w:rsidRDefault="00C12BA9" w:rsidP="001A4B75">
                      <w:pPr>
                        <w:rPr>
                          <w:rFonts w:cs="Arial"/>
                          <w:lang w:val="fr-FR"/>
                        </w:rPr>
                      </w:pPr>
                    </w:p>
                    <w:p w14:paraId="54575773" w14:textId="77777777" w:rsidR="00C12BA9" w:rsidRDefault="00C12BA9" w:rsidP="001A4B75">
                      <w:pPr>
                        <w:rPr>
                          <w:rFonts w:cs="Arial"/>
                          <w:lang w:val="fr-FR"/>
                        </w:rPr>
                      </w:pPr>
                    </w:p>
                    <w:p w14:paraId="35C2A754" w14:textId="77777777" w:rsidR="00C12BA9" w:rsidRDefault="00C12BA9" w:rsidP="001A4B75">
                      <w:pPr>
                        <w:rPr>
                          <w:rFonts w:cs="Arial"/>
                          <w:lang w:val="fr-FR"/>
                        </w:rPr>
                      </w:pPr>
                    </w:p>
                    <w:p w14:paraId="0799FF1C" w14:textId="77777777" w:rsidR="00C12BA9" w:rsidRDefault="00C12BA9" w:rsidP="001A4B75">
                      <w:pPr>
                        <w:rPr>
                          <w:rFonts w:cs="Arial"/>
                          <w:lang w:val="fr-FR"/>
                        </w:rPr>
                      </w:pPr>
                    </w:p>
                    <w:p w14:paraId="39DC947D" w14:textId="77777777" w:rsidR="00C12BA9" w:rsidRDefault="00C12BA9" w:rsidP="001A4B75">
                      <w:pPr>
                        <w:rPr>
                          <w:rFonts w:cs="Arial"/>
                          <w:lang w:val="fr-FR"/>
                        </w:rPr>
                      </w:pPr>
                    </w:p>
                    <w:p w14:paraId="5E39458B" w14:textId="77777777" w:rsidR="00C12BA9" w:rsidRDefault="00C12BA9" w:rsidP="001A4B75">
                      <w:pPr>
                        <w:rPr>
                          <w:rFonts w:cs="Arial"/>
                          <w:lang w:val="fr-FR"/>
                        </w:rPr>
                      </w:pPr>
                    </w:p>
                    <w:p w14:paraId="562DBFEF" w14:textId="77777777" w:rsidR="00C12BA9" w:rsidRDefault="00C12BA9" w:rsidP="001A4B75">
                      <w:pPr>
                        <w:rPr>
                          <w:rFonts w:cs="Arial"/>
                          <w:lang w:val="fr-FR"/>
                        </w:rPr>
                      </w:pPr>
                    </w:p>
                    <w:p w14:paraId="342916E1" w14:textId="77777777" w:rsidR="00C12BA9" w:rsidRDefault="00C12BA9" w:rsidP="001A4B75">
                      <w:pPr>
                        <w:rPr>
                          <w:rFonts w:cs="Arial"/>
                          <w:lang w:val="fr-FR"/>
                        </w:rPr>
                      </w:pPr>
                    </w:p>
                    <w:p w14:paraId="275F9486" w14:textId="77777777" w:rsidR="00C12BA9" w:rsidRDefault="00C12BA9" w:rsidP="001A4B75">
                      <w:pPr>
                        <w:rPr>
                          <w:rFonts w:cs="Arial"/>
                          <w:lang w:val="fr-FR"/>
                        </w:rPr>
                      </w:pPr>
                    </w:p>
                    <w:p w14:paraId="18D1A9E8" w14:textId="77777777" w:rsidR="00C12BA9" w:rsidRDefault="00C12BA9" w:rsidP="001A4B75">
                      <w:pPr>
                        <w:rPr>
                          <w:rFonts w:cs="Arial"/>
                          <w:lang w:val="fr-FR"/>
                        </w:rPr>
                      </w:pPr>
                    </w:p>
                    <w:p w14:paraId="3E6FD8DC" w14:textId="77777777" w:rsidR="00C12BA9" w:rsidRDefault="00C12BA9" w:rsidP="001A4B75">
                      <w:pPr>
                        <w:rPr>
                          <w:rFonts w:cs="Arial"/>
                          <w:lang w:val="fr-FR"/>
                        </w:rPr>
                      </w:pPr>
                    </w:p>
                    <w:p w14:paraId="63DF56DF" w14:textId="77777777" w:rsidR="00C12BA9" w:rsidRDefault="00C12BA9" w:rsidP="001A4B75">
                      <w:pPr>
                        <w:rPr>
                          <w:rFonts w:cs="Arial"/>
                          <w:lang w:val="fr-FR"/>
                        </w:rPr>
                      </w:pPr>
                    </w:p>
                    <w:p w14:paraId="0A1498E2" w14:textId="77777777" w:rsidR="00C12BA9" w:rsidRDefault="00C12BA9" w:rsidP="001A4B75">
                      <w:pPr>
                        <w:rPr>
                          <w:rFonts w:cs="Arial"/>
                          <w:lang w:val="fr-FR"/>
                        </w:rPr>
                      </w:pPr>
                    </w:p>
                    <w:p w14:paraId="5339D0D8" w14:textId="77777777" w:rsidR="00C12BA9" w:rsidRDefault="00C12BA9" w:rsidP="001A4B75">
                      <w:pPr>
                        <w:rPr>
                          <w:rFonts w:cs="Arial"/>
                          <w:lang w:val="fr-FR"/>
                        </w:rPr>
                      </w:pPr>
                    </w:p>
                    <w:p w14:paraId="6C0DD7E4" w14:textId="77777777" w:rsidR="00C12BA9" w:rsidRDefault="00C12BA9" w:rsidP="001A4B75">
                      <w:pPr>
                        <w:rPr>
                          <w:rFonts w:cs="Arial"/>
                          <w:lang w:val="fr-FR"/>
                        </w:rPr>
                      </w:pPr>
                    </w:p>
                    <w:p w14:paraId="6A203578" w14:textId="77777777" w:rsidR="00C12BA9" w:rsidRDefault="00C12BA9" w:rsidP="001A4B75">
                      <w:pPr>
                        <w:rPr>
                          <w:rFonts w:cs="Arial"/>
                          <w:lang w:val="fr-FR"/>
                        </w:rPr>
                      </w:pPr>
                    </w:p>
                    <w:p w14:paraId="70B02F4E" w14:textId="77777777" w:rsidR="00C12BA9" w:rsidRDefault="00C12BA9" w:rsidP="001A4B75">
                      <w:pPr>
                        <w:rPr>
                          <w:rFonts w:cs="Arial"/>
                          <w:lang w:val="fr-FR"/>
                        </w:rPr>
                      </w:pPr>
                    </w:p>
                    <w:p w14:paraId="3213C710" w14:textId="77777777" w:rsidR="00C12BA9" w:rsidRDefault="00C12BA9" w:rsidP="001A4B75">
                      <w:pPr>
                        <w:rPr>
                          <w:rFonts w:cs="Arial"/>
                          <w:lang w:val="fr-FR"/>
                        </w:rPr>
                      </w:pPr>
                    </w:p>
                    <w:p w14:paraId="3BC870E0" w14:textId="77777777" w:rsidR="00C12BA9" w:rsidRDefault="00C12BA9" w:rsidP="001A4B75">
                      <w:pPr>
                        <w:rPr>
                          <w:rFonts w:cs="Arial"/>
                          <w:lang w:val="fr-FR"/>
                        </w:rPr>
                      </w:pPr>
                    </w:p>
                    <w:p w14:paraId="139F26D5" w14:textId="77777777" w:rsidR="00C12BA9" w:rsidRDefault="00C12BA9" w:rsidP="001A4B75">
                      <w:pPr>
                        <w:rPr>
                          <w:rFonts w:cs="Arial"/>
                          <w:lang w:val="fr-FR"/>
                        </w:rPr>
                      </w:pPr>
                    </w:p>
                    <w:p w14:paraId="5BA16A9B" w14:textId="77777777" w:rsidR="00C12BA9" w:rsidRDefault="00C12BA9" w:rsidP="001A4B75">
                      <w:pPr>
                        <w:rPr>
                          <w:rFonts w:cs="Arial"/>
                          <w:lang w:val="fr-FR"/>
                        </w:rPr>
                      </w:pPr>
                    </w:p>
                    <w:p w14:paraId="5A83A31C" w14:textId="77777777" w:rsidR="00C12BA9" w:rsidRDefault="00C12BA9" w:rsidP="001A4B75">
                      <w:pPr>
                        <w:rPr>
                          <w:rFonts w:cs="Arial"/>
                          <w:lang w:val="fr-FR"/>
                        </w:rPr>
                      </w:pPr>
                    </w:p>
                    <w:p w14:paraId="07154B1B" w14:textId="77777777" w:rsidR="00C12BA9" w:rsidRDefault="00C12BA9" w:rsidP="001A4B75">
                      <w:pPr>
                        <w:rPr>
                          <w:rFonts w:cs="Arial"/>
                          <w:lang w:val="fr-FR"/>
                        </w:rPr>
                      </w:pPr>
                    </w:p>
                    <w:p w14:paraId="56EF0DCB" w14:textId="77777777" w:rsidR="00C12BA9" w:rsidRDefault="00C12BA9" w:rsidP="001A4B75">
                      <w:pPr>
                        <w:rPr>
                          <w:rFonts w:cs="Arial"/>
                          <w:lang w:val="fr-FR"/>
                        </w:rPr>
                      </w:pPr>
                    </w:p>
                    <w:p w14:paraId="2BF10D6C" w14:textId="77777777" w:rsidR="00C12BA9" w:rsidRDefault="00C12BA9" w:rsidP="001A4B75">
                      <w:pPr>
                        <w:rPr>
                          <w:rFonts w:cs="Arial"/>
                          <w:lang w:val="fr-FR"/>
                        </w:rPr>
                      </w:pPr>
                    </w:p>
                    <w:p w14:paraId="599CB88E" w14:textId="77777777" w:rsidR="00C12BA9" w:rsidRDefault="00C12BA9" w:rsidP="001A4B75">
                      <w:pPr>
                        <w:rPr>
                          <w:rFonts w:cs="Arial"/>
                          <w:lang w:val="fr-FR"/>
                        </w:rPr>
                      </w:pPr>
                    </w:p>
                    <w:p w14:paraId="6C6114FF" w14:textId="77777777" w:rsidR="00C12BA9" w:rsidRDefault="00C12BA9" w:rsidP="001A4B75">
                      <w:pPr>
                        <w:rPr>
                          <w:rFonts w:cs="Arial"/>
                          <w:lang w:val="fr-FR"/>
                        </w:rPr>
                      </w:pPr>
                    </w:p>
                    <w:p w14:paraId="636F6CAD" w14:textId="77777777" w:rsidR="00C12BA9" w:rsidRDefault="00C12BA9" w:rsidP="001A4B75">
                      <w:pPr>
                        <w:rPr>
                          <w:rFonts w:cs="Arial"/>
                          <w:lang w:val="fr-FR"/>
                        </w:rPr>
                      </w:pPr>
                    </w:p>
                    <w:p w14:paraId="44A9145F" w14:textId="77777777" w:rsidR="00C12BA9" w:rsidRDefault="00C12BA9" w:rsidP="001A4B75">
                      <w:pPr>
                        <w:rPr>
                          <w:rFonts w:cs="Arial"/>
                          <w:lang w:val="fr-FR"/>
                        </w:rPr>
                      </w:pPr>
                    </w:p>
                    <w:p w14:paraId="257F4D17" w14:textId="77777777" w:rsidR="00C12BA9" w:rsidRDefault="00C12BA9" w:rsidP="001A4B75">
                      <w:pPr>
                        <w:rPr>
                          <w:rFonts w:cs="Arial"/>
                          <w:lang w:val="fr-FR"/>
                        </w:rPr>
                      </w:pPr>
                    </w:p>
                    <w:p w14:paraId="1FBD3743" w14:textId="77777777" w:rsidR="00C12BA9" w:rsidRDefault="00C12BA9" w:rsidP="001A4B75">
                      <w:pPr>
                        <w:rPr>
                          <w:rFonts w:cs="Arial"/>
                          <w:lang w:val="fr-FR"/>
                        </w:rPr>
                      </w:pPr>
                    </w:p>
                    <w:p w14:paraId="38FDB8E4" w14:textId="77777777" w:rsidR="00C12BA9" w:rsidRDefault="00C12BA9" w:rsidP="001A4B75">
                      <w:pPr>
                        <w:rPr>
                          <w:rFonts w:cs="Arial"/>
                          <w:lang w:val="fr-FR"/>
                        </w:rPr>
                      </w:pPr>
                    </w:p>
                    <w:p w14:paraId="78AADB77" w14:textId="77777777" w:rsidR="00C12BA9" w:rsidRDefault="00C12BA9" w:rsidP="001A4B75">
                      <w:pPr>
                        <w:rPr>
                          <w:rFonts w:cs="Arial"/>
                          <w:lang w:val="fr-FR"/>
                        </w:rPr>
                      </w:pPr>
                    </w:p>
                    <w:p w14:paraId="4DB25FDD" w14:textId="77777777" w:rsidR="00C12BA9" w:rsidRDefault="00C12BA9" w:rsidP="001A4B75">
                      <w:pPr>
                        <w:rPr>
                          <w:rFonts w:cs="Arial"/>
                          <w:lang w:val="fr-FR"/>
                        </w:rPr>
                      </w:pPr>
                    </w:p>
                    <w:p w14:paraId="4F147009" w14:textId="77777777" w:rsidR="00C12BA9" w:rsidRDefault="00C12BA9" w:rsidP="001A4B75">
                      <w:pPr>
                        <w:rPr>
                          <w:rFonts w:cs="Arial"/>
                          <w:lang w:val="fr-FR"/>
                        </w:rPr>
                      </w:pPr>
                    </w:p>
                    <w:p w14:paraId="5E1ADF70" w14:textId="77777777" w:rsidR="00C12BA9" w:rsidRDefault="00C12BA9" w:rsidP="001A4B75">
                      <w:pPr>
                        <w:rPr>
                          <w:rFonts w:cs="Arial"/>
                          <w:lang w:val="fr-FR"/>
                        </w:rPr>
                      </w:pPr>
                    </w:p>
                    <w:p w14:paraId="47FAA12E" w14:textId="77777777" w:rsidR="00C12BA9" w:rsidRDefault="00C12BA9" w:rsidP="001A4B75">
                      <w:pPr>
                        <w:rPr>
                          <w:rFonts w:cs="Arial"/>
                          <w:lang w:val="fr-FR"/>
                        </w:rPr>
                      </w:pPr>
                    </w:p>
                    <w:p w14:paraId="75064536" w14:textId="77777777" w:rsidR="00C12BA9" w:rsidRDefault="00C12BA9" w:rsidP="001A4B75">
                      <w:pPr>
                        <w:rPr>
                          <w:rFonts w:cs="Arial"/>
                          <w:lang w:val="fr-FR"/>
                        </w:rPr>
                      </w:pPr>
                    </w:p>
                    <w:p w14:paraId="0C9A3137" w14:textId="77777777" w:rsidR="00C12BA9" w:rsidRDefault="00C12BA9" w:rsidP="001A4B75">
                      <w:pPr>
                        <w:rPr>
                          <w:rFonts w:cs="Arial"/>
                          <w:lang w:val="fr-FR"/>
                        </w:rPr>
                      </w:pPr>
                    </w:p>
                    <w:p w14:paraId="125EC38E" w14:textId="77777777" w:rsidR="00C12BA9" w:rsidRDefault="00C12BA9" w:rsidP="001A4B75">
                      <w:pPr>
                        <w:rPr>
                          <w:rFonts w:cs="Arial"/>
                          <w:lang w:val="fr-FR"/>
                        </w:rPr>
                      </w:pPr>
                    </w:p>
                    <w:p w14:paraId="5880D761" w14:textId="77777777" w:rsidR="00C12BA9" w:rsidRDefault="00C12BA9" w:rsidP="001A4B75">
                      <w:pPr>
                        <w:rPr>
                          <w:rFonts w:cs="Arial"/>
                          <w:lang w:val="fr-FR"/>
                        </w:rPr>
                      </w:pPr>
                    </w:p>
                    <w:p w14:paraId="61D3984D" w14:textId="77777777" w:rsidR="00C12BA9" w:rsidRDefault="00C12BA9" w:rsidP="001A4B75">
                      <w:pPr>
                        <w:rPr>
                          <w:rFonts w:cs="Arial"/>
                          <w:lang w:val="fr-FR"/>
                        </w:rPr>
                      </w:pPr>
                    </w:p>
                    <w:p w14:paraId="0D86A9AD" w14:textId="77777777" w:rsidR="00C12BA9" w:rsidRDefault="00C12BA9" w:rsidP="001A4B75">
                      <w:pPr>
                        <w:rPr>
                          <w:rFonts w:cs="Arial"/>
                          <w:lang w:val="fr-FR"/>
                        </w:rPr>
                      </w:pPr>
                    </w:p>
                    <w:p w14:paraId="02281450" w14:textId="77777777" w:rsidR="00C12BA9" w:rsidRDefault="00C12BA9" w:rsidP="001A4B75">
                      <w:pPr>
                        <w:rPr>
                          <w:rFonts w:cs="Arial"/>
                          <w:lang w:val="fr-FR"/>
                        </w:rPr>
                      </w:pPr>
                    </w:p>
                    <w:p w14:paraId="569FF8F5" w14:textId="77777777" w:rsidR="00C12BA9" w:rsidRDefault="00C12BA9" w:rsidP="001A4B75">
                      <w:pPr>
                        <w:rPr>
                          <w:rFonts w:cs="Arial"/>
                          <w:lang w:val="fr-FR"/>
                        </w:rPr>
                      </w:pPr>
                    </w:p>
                    <w:p w14:paraId="521EBC2D" w14:textId="77777777" w:rsidR="00C12BA9" w:rsidRDefault="00C12BA9" w:rsidP="001A4B75">
                      <w:pPr>
                        <w:rPr>
                          <w:rFonts w:cs="Arial"/>
                          <w:lang w:val="fr-FR"/>
                        </w:rPr>
                      </w:pPr>
                    </w:p>
                    <w:p w14:paraId="0025EDC8" w14:textId="77777777" w:rsidR="00C12BA9" w:rsidRDefault="00C12BA9" w:rsidP="001A4B75">
                      <w:pPr>
                        <w:rPr>
                          <w:rFonts w:cs="Arial"/>
                          <w:lang w:val="fr-FR"/>
                        </w:rPr>
                      </w:pPr>
                    </w:p>
                    <w:p w14:paraId="4A1FC68E" w14:textId="77777777" w:rsidR="00C12BA9" w:rsidRDefault="00C12BA9" w:rsidP="001A4B75">
                      <w:pPr>
                        <w:rPr>
                          <w:rFonts w:cs="Arial"/>
                          <w:lang w:val="fr-FR"/>
                        </w:rPr>
                      </w:pPr>
                    </w:p>
                    <w:p w14:paraId="40111891" w14:textId="77777777" w:rsidR="00C12BA9" w:rsidRDefault="00C12BA9" w:rsidP="001A4B75">
                      <w:pPr>
                        <w:rPr>
                          <w:rFonts w:cs="Arial"/>
                          <w:lang w:val="fr-FR"/>
                        </w:rPr>
                      </w:pPr>
                    </w:p>
                    <w:p w14:paraId="6AE858E0" w14:textId="77777777" w:rsidR="00C12BA9" w:rsidRDefault="00C12BA9" w:rsidP="001A4B75">
                      <w:pPr>
                        <w:rPr>
                          <w:rFonts w:cs="Arial"/>
                          <w:lang w:val="fr-FR"/>
                        </w:rPr>
                      </w:pPr>
                    </w:p>
                    <w:p w14:paraId="6EA68049" w14:textId="77777777" w:rsidR="00C12BA9" w:rsidRDefault="00C12BA9" w:rsidP="001A4B75">
                      <w:pPr>
                        <w:rPr>
                          <w:rFonts w:cs="Arial"/>
                          <w:lang w:val="fr-FR"/>
                        </w:rPr>
                      </w:pPr>
                    </w:p>
                    <w:p w14:paraId="0494548E" w14:textId="77777777" w:rsidR="00C12BA9" w:rsidRDefault="00C12BA9" w:rsidP="001A4B75">
                      <w:pPr>
                        <w:rPr>
                          <w:rFonts w:cs="Arial"/>
                          <w:lang w:val="fr-FR"/>
                        </w:rPr>
                      </w:pPr>
                    </w:p>
                    <w:p w14:paraId="497C6B94" w14:textId="77777777" w:rsidR="00C12BA9" w:rsidRDefault="00C12BA9" w:rsidP="001A4B75">
                      <w:pPr>
                        <w:rPr>
                          <w:rFonts w:cs="Arial"/>
                          <w:lang w:val="fr-FR"/>
                        </w:rPr>
                      </w:pPr>
                    </w:p>
                    <w:p w14:paraId="4537FC1C" w14:textId="77777777" w:rsidR="00C12BA9" w:rsidRDefault="00C12BA9" w:rsidP="001A4B75">
                      <w:pPr>
                        <w:rPr>
                          <w:rFonts w:cs="Arial"/>
                          <w:lang w:val="fr-FR"/>
                        </w:rPr>
                      </w:pPr>
                    </w:p>
                    <w:p w14:paraId="0FCF94DE" w14:textId="77777777" w:rsidR="00C12BA9" w:rsidRDefault="00C12BA9" w:rsidP="001A4B75">
                      <w:pPr>
                        <w:rPr>
                          <w:rFonts w:cs="Arial"/>
                          <w:lang w:val="fr-FR"/>
                        </w:rPr>
                      </w:pPr>
                    </w:p>
                    <w:p w14:paraId="298EC232" w14:textId="77777777" w:rsidR="00C12BA9" w:rsidRDefault="00C12BA9" w:rsidP="001A4B75">
                      <w:pPr>
                        <w:rPr>
                          <w:rFonts w:cs="Arial"/>
                          <w:lang w:val="fr-FR"/>
                        </w:rPr>
                      </w:pPr>
                    </w:p>
                    <w:p w14:paraId="64BCBED2" w14:textId="77777777" w:rsidR="00C12BA9" w:rsidRDefault="00C12BA9" w:rsidP="001A4B75">
                      <w:pPr>
                        <w:rPr>
                          <w:rFonts w:cs="Arial"/>
                          <w:lang w:val="fr-FR"/>
                        </w:rPr>
                      </w:pPr>
                    </w:p>
                    <w:p w14:paraId="37F16325" w14:textId="77777777" w:rsidR="00C12BA9" w:rsidRDefault="00C12BA9" w:rsidP="001A4B75">
                      <w:pPr>
                        <w:rPr>
                          <w:rFonts w:cs="Arial"/>
                          <w:lang w:val="fr-FR"/>
                        </w:rPr>
                      </w:pPr>
                    </w:p>
                    <w:p w14:paraId="427548A6" w14:textId="77777777" w:rsidR="00C12BA9" w:rsidRDefault="00C12BA9" w:rsidP="001A4B75">
                      <w:pPr>
                        <w:rPr>
                          <w:rFonts w:cs="Arial"/>
                          <w:lang w:val="fr-FR"/>
                        </w:rPr>
                      </w:pPr>
                    </w:p>
                    <w:p w14:paraId="2870E9B7" w14:textId="77777777" w:rsidR="00C12BA9" w:rsidRDefault="00C12BA9" w:rsidP="001A4B75">
                      <w:pPr>
                        <w:rPr>
                          <w:rFonts w:cs="Arial"/>
                          <w:lang w:val="fr-FR"/>
                        </w:rPr>
                      </w:pPr>
                    </w:p>
                    <w:p w14:paraId="0EC2CA0E" w14:textId="77777777" w:rsidR="00C12BA9" w:rsidRDefault="00C12BA9" w:rsidP="001A4B75">
                      <w:pPr>
                        <w:rPr>
                          <w:rFonts w:cs="Arial"/>
                          <w:lang w:val="fr-FR"/>
                        </w:rPr>
                      </w:pPr>
                    </w:p>
                    <w:p w14:paraId="61CE33E1" w14:textId="77777777" w:rsidR="00C12BA9" w:rsidRDefault="00C12BA9" w:rsidP="001A4B75">
                      <w:pPr>
                        <w:rPr>
                          <w:rFonts w:cs="Arial"/>
                          <w:lang w:val="fr-FR"/>
                        </w:rPr>
                      </w:pPr>
                    </w:p>
                    <w:p w14:paraId="3EA932CD" w14:textId="77777777" w:rsidR="00C12BA9" w:rsidRDefault="00C12BA9" w:rsidP="001A4B75">
                      <w:pPr>
                        <w:rPr>
                          <w:rFonts w:cs="Arial"/>
                          <w:lang w:val="fr-FR"/>
                        </w:rPr>
                      </w:pPr>
                    </w:p>
                    <w:p w14:paraId="7C0ECA2C" w14:textId="77777777" w:rsidR="00C12BA9" w:rsidRDefault="00C12BA9" w:rsidP="001A4B75">
                      <w:pPr>
                        <w:rPr>
                          <w:rFonts w:cs="Arial"/>
                          <w:lang w:val="fr-FR"/>
                        </w:rPr>
                      </w:pPr>
                    </w:p>
                    <w:p w14:paraId="5E6EE2CF" w14:textId="77777777" w:rsidR="00C12BA9" w:rsidRDefault="00C12BA9" w:rsidP="001A4B75">
                      <w:pPr>
                        <w:rPr>
                          <w:rFonts w:cs="Arial"/>
                          <w:lang w:val="fr-FR"/>
                        </w:rPr>
                      </w:pPr>
                    </w:p>
                    <w:p w14:paraId="5EFFFD88" w14:textId="77777777" w:rsidR="00C12BA9" w:rsidRDefault="00C12BA9" w:rsidP="001A4B75">
                      <w:pPr>
                        <w:rPr>
                          <w:rFonts w:cs="Arial"/>
                          <w:lang w:val="fr-FR"/>
                        </w:rPr>
                      </w:pPr>
                    </w:p>
                    <w:p w14:paraId="1DAE3E8C" w14:textId="77777777" w:rsidR="00C12BA9" w:rsidRDefault="00C12BA9" w:rsidP="001A4B75">
                      <w:pPr>
                        <w:rPr>
                          <w:rFonts w:cs="Arial"/>
                          <w:lang w:val="fr-FR"/>
                        </w:rPr>
                      </w:pPr>
                    </w:p>
                    <w:p w14:paraId="40A2492A" w14:textId="77777777" w:rsidR="00C12BA9" w:rsidRDefault="00C12BA9" w:rsidP="001A4B75">
                      <w:pPr>
                        <w:rPr>
                          <w:rFonts w:cs="Arial"/>
                          <w:lang w:val="fr-FR"/>
                        </w:rPr>
                      </w:pPr>
                    </w:p>
                    <w:p w14:paraId="2CDDB4F7" w14:textId="77777777" w:rsidR="00C12BA9" w:rsidRDefault="00C12BA9" w:rsidP="001A4B75">
                      <w:pPr>
                        <w:rPr>
                          <w:rFonts w:cs="Arial"/>
                          <w:lang w:val="fr-FR"/>
                        </w:rPr>
                      </w:pPr>
                    </w:p>
                    <w:p w14:paraId="50742000" w14:textId="77777777" w:rsidR="00C12BA9" w:rsidRDefault="00C12BA9" w:rsidP="001A4B75">
                      <w:pPr>
                        <w:rPr>
                          <w:rFonts w:cs="Arial"/>
                          <w:lang w:val="fr-FR"/>
                        </w:rPr>
                      </w:pPr>
                    </w:p>
                    <w:p w14:paraId="11FC89A7" w14:textId="77777777" w:rsidR="00C12BA9" w:rsidRDefault="00C12BA9" w:rsidP="001A4B75">
                      <w:pPr>
                        <w:rPr>
                          <w:rFonts w:cs="Arial"/>
                          <w:lang w:val="fr-FR"/>
                        </w:rPr>
                      </w:pPr>
                    </w:p>
                    <w:p w14:paraId="2039837E" w14:textId="77777777" w:rsidR="00C12BA9" w:rsidRDefault="00C12BA9" w:rsidP="001A4B75">
                      <w:pPr>
                        <w:rPr>
                          <w:rFonts w:cs="Arial"/>
                          <w:lang w:val="fr-FR"/>
                        </w:rPr>
                      </w:pPr>
                    </w:p>
                    <w:p w14:paraId="5976389C" w14:textId="77777777" w:rsidR="00C12BA9" w:rsidRDefault="00C12BA9" w:rsidP="001A4B75">
                      <w:pPr>
                        <w:rPr>
                          <w:rFonts w:cs="Arial"/>
                          <w:lang w:val="fr-FR"/>
                        </w:rPr>
                      </w:pPr>
                    </w:p>
                    <w:p w14:paraId="2766AF96" w14:textId="77777777" w:rsidR="00C12BA9" w:rsidRDefault="00C12BA9" w:rsidP="001A4B75">
                      <w:pPr>
                        <w:rPr>
                          <w:rFonts w:cs="Arial"/>
                          <w:lang w:val="fr-FR"/>
                        </w:rPr>
                      </w:pPr>
                    </w:p>
                    <w:p w14:paraId="296ACB16" w14:textId="77777777" w:rsidR="00C12BA9" w:rsidRDefault="00C12BA9" w:rsidP="001A4B75">
                      <w:pPr>
                        <w:rPr>
                          <w:rFonts w:cs="Arial"/>
                          <w:lang w:val="fr-FR"/>
                        </w:rPr>
                      </w:pPr>
                    </w:p>
                    <w:p w14:paraId="00FDCA50" w14:textId="77777777" w:rsidR="00C12BA9" w:rsidRDefault="00C12BA9" w:rsidP="001A4B75">
                      <w:pPr>
                        <w:rPr>
                          <w:rFonts w:cs="Arial"/>
                          <w:lang w:val="fr-FR"/>
                        </w:rPr>
                      </w:pPr>
                    </w:p>
                    <w:p w14:paraId="2346FED6" w14:textId="77777777" w:rsidR="00C12BA9" w:rsidRDefault="00C12BA9" w:rsidP="001A4B75">
                      <w:pPr>
                        <w:rPr>
                          <w:rFonts w:cs="Arial"/>
                          <w:lang w:val="fr-FR"/>
                        </w:rPr>
                      </w:pPr>
                    </w:p>
                    <w:p w14:paraId="75AB0BD1" w14:textId="77777777" w:rsidR="00C12BA9" w:rsidRDefault="00C12BA9" w:rsidP="001A4B75">
                      <w:pPr>
                        <w:rPr>
                          <w:rFonts w:cs="Arial"/>
                          <w:lang w:val="fr-FR"/>
                        </w:rPr>
                      </w:pPr>
                    </w:p>
                    <w:p w14:paraId="3DF13F7C" w14:textId="77777777" w:rsidR="00C12BA9" w:rsidRDefault="00C12BA9" w:rsidP="001A4B75">
                      <w:pPr>
                        <w:rPr>
                          <w:rFonts w:cs="Arial"/>
                          <w:lang w:val="fr-FR"/>
                        </w:rPr>
                      </w:pPr>
                    </w:p>
                    <w:p w14:paraId="6B1D3F27" w14:textId="77777777" w:rsidR="00C12BA9" w:rsidRDefault="00C12BA9" w:rsidP="001A4B75">
                      <w:pPr>
                        <w:rPr>
                          <w:rFonts w:cs="Arial"/>
                          <w:lang w:val="fr-FR"/>
                        </w:rPr>
                      </w:pPr>
                    </w:p>
                    <w:p w14:paraId="5C0CA377" w14:textId="77777777" w:rsidR="00C12BA9" w:rsidRDefault="00C12BA9" w:rsidP="001A4B75">
                      <w:pPr>
                        <w:rPr>
                          <w:rFonts w:cs="Arial"/>
                          <w:lang w:val="fr-FR"/>
                        </w:rPr>
                      </w:pPr>
                    </w:p>
                    <w:p w14:paraId="6BE80670" w14:textId="77777777" w:rsidR="00C12BA9" w:rsidRDefault="00C12BA9" w:rsidP="001A4B75">
                      <w:pPr>
                        <w:rPr>
                          <w:rFonts w:cs="Arial"/>
                          <w:lang w:val="fr-FR"/>
                        </w:rPr>
                      </w:pPr>
                    </w:p>
                    <w:p w14:paraId="3F4BDA58" w14:textId="77777777" w:rsidR="00C12BA9" w:rsidRDefault="00C12BA9" w:rsidP="001A4B75">
                      <w:pPr>
                        <w:rPr>
                          <w:rFonts w:cs="Arial"/>
                          <w:lang w:val="fr-FR"/>
                        </w:rPr>
                      </w:pPr>
                    </w:p>
                    <w:p w14:paraId="5C042BEC" w14:textId="77777777" w:rsidR="00C12BA9" w:rsidRDefault="00C12BA9" w:rsidP="001A4B75">
                      <w:pPr>
                        <w:rPr>
                          <w:rFonts w:cs="Arial"/>
                          <w:lang w:val="fr-FR"/>
                        </w:rPr>
                      </w:pPr>
                    </w:p>
                    <w:p w14:paraId="2715E14A" w14:textId="77777777" w:rsidR="00C12BA9" w:rsidRDefault="00C12BA9" w:rsidP="001A4B75">
                      <w:pPr>
                        <w:rPr>
                          <w:rFonts w:cs="Arial"/>
                          <w:lang w:val="fr-FR"/>
                        </w:rPr>
                      </w:pPr>
                    </w:p>
                    <w:p w14:paraId="0D70A496" w14:textId="77777777" w:rsidR="00C12BA9" w:rsidRDefault="00C12BA9" w:rsidP="001A4B75">
                      <w:pPr>
                        <w:rPr>
                          <w:rFonts w:cs="Arial"/>
                          <w:lang w:val="fr-FR"/>
                        </w:rPr>
                      </w:pPr>
                    </w:p>
                    <w:p w14:paraId="3566B3A8" w14:textId="77777777" w:rsidR="00C12BA9" w:rsidRDefault="00C12BA9" w:rsidP="001A4B75">
                      <w:pPr>
                        <w:rPr>
                          <w:rFonts w:cs="Arial"/>
                          <w:lang w:val="fr-FR"/>
                        </w:rPr>
                      </w:pPr>
                    </w:p>
                    <w:p w14:paraId="40071178" w14:textId="77777777" w:rsidR="00C12BA9" w:rsidRDefault="00C12BA9" w:rsidP="001A4B75">
                      <w:pPr>
                        <w:rPr>
                          <w:rFonts w:cs="Arial"/>
                          <w:lang w:val="fr-FR"/>
                        </w:rPr>
                      </w:pPr>
                    </w:p>
                    <w:p w14:paraId="6A35EF79" w14:textId="77777777" w:rsidR="00C12BA9" w:rsidRDefault="00C12BA9" w:rsidP="001A4B75">
                      <w:pPr>
                        <w:rPr>
                          <w:rFonts w:cs="Arial"/>
                          <w:lang w:val="fr-FR"/>
                        </w:rPr>
                      </w:pPr>
                    </w:p>
                    <w:p w14:paraId="3230EEB7" w14:textId="77777777" w:rsidR="00C12BA9" w:rsidRDefault="00C12BA9" w:rsidP="001A4B75">
                      <w:pPr>
                        <w:rPr>
                          <w:rFonts w:cs="Arial"/>
                          <w:lang w:val="fr-FR"/>
                        </w:rPr>
                      </w:pPr>
                    </w:p>
                    <w:p w14:paraId="1A42C2B1" w14:textId="77777777" w:rsidR="00C12BA9" w:rsidRDefault="00C12BA9" w:rsidP="001A4B75">
                      <w:pPr>
                        <w:rPr>
                          <w:rFonts w:cs="Arial"/>
                          <w:lang w:val="fr-FR"/>
                        </w:rPr>
                      </w:pPr>
                    </w:p>
                    <w:p w14:paraId="0E33BC79" w14:textId="77777777" w:rsidR="00C12BA9" w:rsidRDefault="00C12BA9" w:rsidP="001A4B75">
                      <w:pPr>
                        <w:rPr>
                          <w:rFonts w:cs="Arial"/>
                          <w:lang w:val="fr-FR"/>
                        </w:rPr>
                      </w:pPr>
                    </w:p>
                    <w:p w14:paraId="71D21BF6" w14:textId="77777777" w:rsidR="00C12BA9" w:rsidRDefault="00C12BA9" w:rsidP="001A4B75">
                      <w:pPr>
                        <w:rPr>
                          <w:rFonts w:cs="Arial"/>
                          <w:lang w:val="fr-FR"/>
                        </w:rPr>
                      </w:pPr>
                    </w:p>
                    <w:p w14:paraId="24879A70" w14:textId="77777777" w:rsidR="00C12BA9" w:rsidRDefault="00C12BA9" w:rsidP="001A4B75">
                      <w:pPr>
                        <w:rPr>
                          <w:rFonts w:cs="Arial"/>
                          <w:lang w:val="fr-FR"/>
                        </w:rPr>
                      </w:pPr>
                    </w:p>
                    <w:p w14:paraId="013C8E16" w14:textId="77777777" w:rsidR="00C12BA9" w:rsidRDefault="00C12BA9" w:rsidP="001A4B75">
                      <w:pPr>
                        <w:rPr>
                          <w:rFonts w:cs="Arial"/>
                          <w:lang w:val="fr-FR"/>
                        </w:rPr>
                      </w:pPr>
                    </w:p>
                    <w:p w14:paraId="0B239BD7" w14:textId="77777777" w:rsidR="00C12BA9" w:rsidRDefault="00C12BA9" w:rsidP="001A4B75">
                      <w:pPr>
                        <w:rPr>
                          <w:rFonts w:cs="Arial"/>
                          <w:lang w:val="fr-FR"/>
                        </w:rPr>
                      </w:pPr>
                    </w:p>
                    <w:p w14:paraId="701E4345" w14:textId="77777777" w:rsidR="00C12BA9" w:rsidRDefault="00C12BA9" w:rsidP="001A4B75">
                      <w:pPr>
                        <w:rPr>
                          <w:rFonts w:cs="Arial"/>
                          <w:lang w:val="fr-FR"/>
                        </w:rPr>
                      </w:pPr>
                    </w:p>
                    <w:p w14:paraId="5407B44D" w14:textId="77777777" w:rsidR="00C12BA9" w:rsidRDefault="00C12BA9" w:rsidP="001A4B75">
                      <w:pPr>
                        <w:rPr>
                          <w:rFonts w:cs="Arial"/>
                          <w:lang w:val="fr-FR"/>
                        </w:rPr>
                      </w:pPr>
                    </w:p>
                    <w:p w14:paraId="469CC45D" w14:textId="77777777" w:rsidR="00C12BA9" w:rsidRDefault="00C12BA9" w:rsidP="001A4B75">
                      <w:pPr>
                        <w:rPr>
                          <w:rFonts w:cs="Arial"/>
                          <w:lang w:val="fr-FR"/>
                        </w:rPr>
                      </w:pPr>
                    </w:p>
                    <w:p w14:paraId="07260E30" w14:textId="77777777" w:rsidR="00C12BA9" w:rsidRDefault="00C12BA9" w:rsidP="001A4B75">
                      <w:pPr>
                        <w:rPr>
                          <w:rFonts w:cs="Arial"/>
                          <w:lang w:val="fr-FR"/>
                        </w:rPr>
                      </w:pPr>
                    </w:p>
                    <w:p w14:paraId="59FAF837" w14:textId="77777777" w:rsidR="00C12BA9" w:rsidRDefault="00C12BA9" w:rsidP="001A4B75">
                      <w:pPr>
                        <w:rPr>
                          <w:rFonts w:cs="Arial"/>
                          <w:lang w:val="fr-FR"/>
                        </w:rPr>
                      </w:pPr>
                    </w:p>
                    <w:p w14:paraId="0C113957" w14:textId="77777777" w:rsidR="00C12BA9" w:rsidRDefault="00C12BA9" w:rsidP="001A4B75">
                      <w:pPr>
                        <w:rPr>
                          <w:rFonts w:cs="Arial"/>
                          <w:lang w:val="fr-FR"/>
                        </w:rPr>
                      </w:pPr>
                    </w:p>
                    <w:p w14:paraId="0BD16C8A" w14:textId="77777777" w:rsidR="00C12BA9" w:rsidRDefault="00C12BA9" w:rsidP="001A4B75">
                      <w:pPr>
                        <w:rPr>
                          <w:rFonts w:cs="Arial"/>
                          <w:lang w:val="fr-FR"/>
                        </w:rPr>
                      </w:pPr>
                    </w:p>
                    <w:p w14:paraId="7C3DAADE" w14:textId="77777777" w:rsidR="00C12BA9" w:rsidRDefault="00C12BA9" w:rsidP="001A4B75">
                      <w:pPr>
                        <w:rPr>
                          <w:rFonts w:cs="Arial"/>
                          <w:lang w:val="fr-FR"/>
                        </w:rPr>
                      </w:pPr>
                    </w:p>
                    <w:p w14:paraId="64D10473" w14:textId="77777777" w:rsidR="00C12BA9" w:rsidRDefault="00C12BA9" w:rsidP="001A4B75">
                      <w:pPr>
                        <w:rPr>
                          <w:rFonts w:cs="Arial"/>
                          <w:lang w:val="fr-FR"/>
                        </w:rPr>
                      </w:pPr>
                    </w:p>
                    <w:p w14:paraId="41A4AF15" w14:textId="77777777" w:rsidR="00C12BA9" w:rsidRDefault="00C12BA9" w:rsidP="001A4B75">
                      <w:pPr>
                        <w:rPr>
                          <w:rFonts w:cs="Arial"/>
                          <w:lang w:val="fr-FR"/>
                        </w:rPr>
                      </w:pPr>
                    </w:p>
                    <w:p w14:paraId="65DD8368" w14:textId="77777777" w:rsidR="00C12BA9" w:rsidRDefault="00C12BA9" w:rsidP="001A4B75">
                      <w:pPr>
                        <w:rPr>
                          <w:rFonts w:cs="Arial"/>
                          <w:lang w:val="fr-FR"/>
                        </w:rPr>
                      </w:pPr>
                    </w:p>
                    <w:p w14:paraId="7E071142" w14:textId="77777777" w:rsidR="00C12BA9" w:rsidRDefault="00C12BA9" w:rsidP="001A4B75">
                      <w:pPr>
                        <w:rPr>
                          <w:rFonts w:cs="Arial"/>
                          <w:lang w:val="fr-FR"/>
                        </w:rPr>
                      </w:pPr>
                    </w:p>
                    <w:p w14:paraId="702E0111" w14:textId="77777777" w:rsidR="00C12BA9" w:rsidRDefault="00C12BA9" w:rsidP="001A4B75">
                      <w:pPr>
                        <w:rPr>
                          <w:rFonts w:cs="Arial"/>
                          <w:lang w:val="fr-FR"/>
                        </w:rPr>
                      </w:pPr>
                    </w:p>
                    <w:p w14:paraId="2FEBDF30" w14:textId="77777777" w:rsidR="00C12BA9" w:rsidRDefault="00C12BA9" w:rsidP="001A4B75">
                      <w:pPr>
                        <w:rPr>
                          <w:rFonts w:cs="Arial"/>
                          <w:lang w:val="fr-FR"/>
                        </w:rPr>
                      </w:pPr>
                    </w:p>
                    <w:p w14:paraId="06DE1194" w14:textId="77777777" w:rsidR="00C12BA9" w:rsidRDefault="00C12BA9" w:rsidP="001A4B75">
                      <w:pPr>
                        <w:rPr>
                          <w:rFonts w:cs="Arial"/>
                          <w:lang w:val="fr-FR"/>
                        </w:rPr>
                      </w:pPr>
                    </w:p>
                    <w:p w14:paraId="105505C7" w14:textId="77777777" w:rsidR="00C12BA9" w:rsidRDefault="00C12BA9" w:rsidP="001A4B75">
                      <w:pPr>
                        <w:rPr>
                          <w:rFonts w:cs="Arial"/>
                          <w:lang w:val="fr-FR"/>
                        </w:rPr>
                      </w:pPr>
                    </w:p>
                    <w:p w14:paraId="28CB60D0" w14:textId="77777777" w:rsidR="00C12BA9" w:rsidRDefault="00C12BA9" w:rsidP="001A4B75">
                      <w:pPr>
                        <w:rPr>
                          <w:rFonts w:cs="Arial"/>
                          <w:lang w:val="fr-FR"/>
                        </w:rPr>
                      </w:pPr>
                    </w:p>
                    <w:p w14:paraId="1D4DC3E9" w14:textId="77777777" w:rsidR="00C12BA9" w:rsidRDefault="00C12BA9" w:rsidP="001A4B75">
                      <w:pPr>
                        <w:rPr>
                          <w:rFonts w:cs="Arial"/>
                          <w:lang w:val="fr-FR"/>
                        </w:rPr>
                      </w:pPr>
                    </w:p>
                    <w:p w14:paraId="4B618BE6" w14:textId="77777777" w:rsidR="00C12BA9" w:rsidRDefault="00C12BA9" w:rsidP="001A4B75">
                      <w:pPr>
                        <w:rPr>
                          <w:rFonts w:cs="Arial"/>
                          <w:lang w:val="fr-FR"/>
                        </w:rPr>
                      </w:pPr>
                    </w:p>
                    <w:p w14:paraId="7840D09E" w14:textId="77777777" w:rsidR="00C12BA9" w:rsidRDefault="00C12BA9" w:rsidP="001A4B75">
                      <w:pPr>
                        <w:rPr>
                          <w:rFonts w:cs="Arial"/>
                          <w:lang w:val="fr-FR"/>
                        </w:rPr>
                      </w:pPr>
                    </w:p>
                    <w:p w14:paraId="699023F9" w14:textId="77777777" w:rsidR="00C12BA9" w:rsidRDefault="00C12BA9" w:rsidP="001A4B75">
                      <w:pPr>
                        <w:rPr>
                          <w:rFonts w:cs="Arial"/>
                          <w:lang w:val="fr-FR"/>
                        </w:rPr>
                      </w:pPr>
                    </w:p>
                    <w:p w14:paraId="59C0FAEC" w14:textId="77777777" w:rsidR="00C12BA9" w:rsidRDefault="00C12BA9" w:rsidP="001A4B75">
                      <w:pPr>
                        <w:rPr>
                          <w:rFonts w:cs="Arial"/>
                          <w:lang w:val="fr-FR"/>
                        </w:rPr>
                      </w:pPr>
                    </w:p>
                    <w:p w14:paraId="5B67060D" w14:textId="77777777" w:rsidR="00C12BA9" w:rsidRDefault="00C12BA9" w:rsidP="001A4B75">
                      <w:pPr>
                        <w:rPr>
                          <w:rFonts w:cs="Arial"/>
                          <w:lang w:val="fr-FR"/>
                        </w:rPr>
                      </w:pPr>
                    </w:p>
                    <w:p w14:paraId="1A600428" w14:textId="77777777" w:rsidR="00C12BA9" w:rsidRDefault="00C12BA9" w:rsidP="001A4B75">
                      <w:pPr>
                        <w:rPr>
                          <w:rFonts w:cs="Arial"/>
                          <w:lang w:val="fr-FR"/>
                        </w:rPr>
                      </w:pPr>
                    </w:p>
                    <w:p w14:paraId="708C276E" w14:textId="77777777" w:rsidR="00C12BA9" w:rsidRDefault="00C12BA9" w:rsidP="001A4B75">
                      <w:pPr>
                        <w:rPr>
                          <w:rFonts w:cs="Arial"/>
                          <w:lang w:val="fr-FR"/>
                        </w:rPr>
                      </w:pPr>
                    </w:p>
                    <w:p w14:paraId="4BD189F1" w14:textId="77777777" w:rsidR="00C12BA9" w:rsidRDefault="00C12BA9" w:rsidP="001A4B75">
                      <w:pPr>
                        <w:rPr>
                          <w:rFonts w:cs="Arial"/>
                          <w:lang w:val="fr-FR"/>
                        </w:rPr>
                      </w:pPr>
                    </w:p>
                    <w:p w14:paraId="40A5BA71" w14:textId="77777777" w:rsidR="00C12BA9" w:rsidRDefault="00C12BA9" w:rsidP="001A4B75">
                      <w:pPr>
                        <w:rPr>
                          <w:rFonts w:cs="Arial"/>
                          <w:lang w:val="fr-FR"/>
                        </w:rPr>
                      </w:pPr>
                    </w:p>
                    <w:p w14:paraId="30EE5D5D" w14:textId="77777777" w:rsidR="00C12BA9" w:rsidRDefault="00C12BA9" w:rsidP="001A4B75">
                      <w:pPr>
                        <w:rPr>
                          <w:rFonts w:cs="Arial"/>
                          <w:lang w:val="fr-FR"/>
                        </w:rPr>
                      </w:pPr>
                    </w:p>
                    <w:p w14:paraId="43808A3B" w14:textId="77777777" w:rsidR="00C12BA9" w:rsidRDefault="00C12BA9" w:rsidP="001A4B75">
                      <w:pPr>
                        <w:rPr>
                          <w:rFonts w:cs="Arial"/>
                          <w:lang w:val="fr-FR"/>
                        </w:rPr>
                      </w:pPr>
                    </w:p>
                    <w:p w14:paraId="3543E448" w14:textId="77777777" w:rsidR="00C12BA9" w:rsidRDefault="00C12BA9" w:rsidP="001A4B75">
                      <w:pPr>
                        <w:rPr>
                          <w:rFonts w:cs="Arial"/>
                          <w:lang w:val="fr-FR"/>
                        </w:rPr>
                      </w:pPr>
                    </w:p>
                    <w:p w14:paraId="089978C0" w14:textId="77777777" w:rsidR="00C12BA9" w:rsidRDefault="00C12BA9" w:rsidP="001A4B75">
                      <w:pPr>
                        <w:rPr>
                          <w:rFonts w:cs="Arial"/>
                          <w:lang w:val="fr-FR"/>
                        </w:rPr>
                      </w:pPr>
                    </w:p>
                    <w:p w14:paraId="02BA0205" w14:textId="77777777" w:rsidR="00C12BA9" w:rsidRDefault="00C12BA9" w:rsidP="001A4B75">
                      <w:pPr>
                        <w:rPr>
                          <w:rFonts w:cs="Arial"/>
                          <w:lang w:val="fr-FR"/>
                        </w:rPr>
                      </w:pPr>
                    </w:p>
                    <w:p w14:paraId="34EC29FF" w14:textId="77777777" w:rsidR="00C12BA9" w:rsidRDefault="00C12BA9" w:rsidP="001A4B75">
                      <w:pPr>
                        <w:rPr>
                          <w:rFonts w:cs="Arial"/>
                          <w:lang w:val="fr-FR"/>
                        </w:rPr>
                      </w:pPr>
                    </w:p>
                    <w:p w14:paraId="6313ED9C" w14:textId="77777777" w:rsidR="00C12BA9" w:rsidRDefault="00C12BA9" w:rsidP="001A4B75">
                      <w:pPr>
                        <w:rPr>
                          <w:rFonts w:cs="Arial"/>
                          <w:lang w:val="fr-FR"/>
                        </w:rPr>
                      </w:pPr>
                    </w:p>
                    <w:p w14:paraId="0E8F5F94" w14:textId="77777777" w:rsidR="00C12BA9" w:rsidRDefault="00C12BA9" w:rsidP="001A4B75">
                      <w:pPr>
                        <w:rPr>
                          <w:rFonts w:cs="Arial"/>
                          <w:lang w:val="fr-FR"/>
                        </w:rPr>
                      </w:pPr>
                    </w:p>
                    <w:p w14:paraId="2D526571" w14:textId="77777777" w:rsidR="00C12BA9" w:rsidRDefault="00C12BA9" w:rsidP="001A4B75">
                      <w:pPr>
                        <w:rPr>
                          <w:rFonts w:cs="Arial"/>
                          <w:lang w:val="fr-FR"/>
                        </w:rPr>
                      </w:pPr>
                    </w:p>
                    <w:p w14:paraId="4D0A6E20" w14:textId="77777777" w:rsidR="00C12BA9" w:rsidRDefault="00C12BA9" w:rsidP="001A4B75">
                      <w:pPr>
                        <w:rPr>
                          <w:rFonts w:cs="Arial"/>
                          <w:lang w:val="fr-FR"/>
                        </w:rPr>
                      </w:pPr>
                    </w:p>
                    <w:p w14:paraId="242FA5CE" w14:textId="77777777" w:rsidR="00C12BA9" w:rsidRDefault="00C12BA9" w:rsidP="001A4B75">
                      <w:pPr>
                        <w:rPr>
                          <w:rFonts w:cs="Arial"/>
                          <w:lang w:val="fr-FR"/>
                        </w:rPr>
                      </w:pPr>
                    </w:p>
                    <w:p w14:paraId="52F8A40E" w14:textId="77777777" w:rsidR="00C12BA9" w:rsidRDefault="00C12BA9" w:rsidP="001A4B75">
                      <w:pPr>
                        <w:rPr>
                          <w:rFonts w:cs="Arial"/>
                          <w:lang w:val="fr-FR"/>
                        </w:rPr>
                      </w:pPr>
                    </w:p>
                    <w:p w14:paraId="27BA8D39" w14:textId="77777777" w:rsidR="00C12BA9" w:rsidRDefault="00C12BA9" w:rsidP="001A4B75">
                      <w:pPr>
                        <w:rPr>
                          <w:rFonts w:cs="Arial"/>
                          <w:lang w:val="fr-FR"/>
                        </w:rPr>
                      </w:pPr>
                    </w:p>
                    <w:p w14:paraId="3AC878E8" w14:textId="77777777" w:rsidR="00C12BA9" w:rsidRDefault="00C12BA9" w:rsidP="001A4B75">
                      <w:pPr>
                        <w:rPr>
                          <w:rFonts w:cs="Arial"/>
                          <w:lang w:val="fr-FR"/>
                        </w:rPr>
                      </w:pPr>
                    </w:p>
                    <w:p w14:paraId="37D334C6" w14:textId="77777777" w:rsidR="00C12BA9" w:rsidRDefault="00C12BA9" w:rsidP="001A4B75">
                      <w:pPr>
                        <w:rPr>
                          <w:rFonts w:cs="Arial"/>
                          <w:lang w:val="fr-FR"/>
                        </w:rPr>
                      </w:pPr>
                    </w:p>
                    <w:p w14:paraId="3C9C5743" w14:textId="77777777" w:rsidR="00C12BA9" w:rsidRDefault="00C12BA9" w:rsidP="001A4B75">
                      <w:pPr>
                        <w:rPr>
                          <w:rFonts w:cs="Arial"/>
                          <w:lang w:val="fr-FR"/>
                        </w:rPr>
                      </w:pPr>
                    </w:p>
                    <w:p w14:paraId="54CC7C2E" w14:textId="77777777" w:rsidR="00C12BA9" w:rsidRDefault="00C12BA9" w:rsidP="001A4B75">
                      <w:pPr>
                        <w:rPr>
                          <w:rFonts w:cs="Arial"/>
                          <w:lang w:val="fr-FR"/>
                        </w:rPr>
                      </w:pPr>
                    </w:p>
                    <w:p w14:paraId="43C4DE8E" w14:textId="77777777" w:rsidR="00C12BA9" w:rsidRDefault="00C12BA9" w:rsidP="001A4B75">
                      <w:pPr>
                        <w:rPr>
                          <w:rFonts w:cs="Arial"/>
                          <w:lang w:val="fr-FR"/>
                        </w:rPr>
                      </w:pPr>
                    </w:p>
                    <w:p w14:paraId="729AD25D" w14:textId="77777777" w:rsidR="00C12BA9" w:rsidRDefault="00C12BA9" w:rsidP="001A4B75">
                      <w:pPr>
                        <w:rPr>
                          <w:rFonts w:cs="Arial"/>
                          <w:lang w:val="fr-FR"/>
                        </w:rPr>
                      </w:pPr>
                    </w:p>
                    <w:p w14:paraId="38851F64" w14:textId="77777777" w:rsidR="00C12BA9" w:rsidRDefault="00C12BA9" w:rsidP="001A4B75">
                      <w:pPr>
                        <w:rPr>
                          <w:rFonts w:cs="Arial"/>
                          <w:lang w:val="fr-FR"/>
                        </w:rPr>
                      </w:pPr>
                    </w:p>
                    <w:p w14:paraId="6611FE7E" w14:textId="77777777" w:rsidR="00C12BA9" w:rsidRDefault="00C12BA9" w:rsidP="001A4B75">
                      <w:pPr>
                        <w:rPr>
                          <w:rFonts w:cs="Arial"/>
                          <w:lang w:val="fr-FR"/>
                        </w:rPr>
                      </w:pPr>
                    </w:p>
                    <w:p w14:paraId="5B5D0655" w14:textId="77777777" w:rsidR="00C12BA9" w:rsidRDefault="00C12BA9" w:rsidP="001A4B75">
                      <w:pPr>
                        <w:rPr>
                          <w:rFonts w:cs="Arial"/>
                          <w:lang w:val="fr-FR"/>
                        </w:rPr>
                      </w:pPr>
                    </w:p>
                    <w:p w14:paraId="1AC8CD90" w14:textId="77777777" w:rsidR="00C12BA9" w:rsidRDefault="00C12BA9" w:rsidP="001A4B75">
                      <w:pPr>
                        <w:rPr>
                          <w:rFonts w:cs="Arial"/>
                          <w:lang w:val="fr-FR"/>
                        </w:rPr>
                      </w:pPr>
                    </w:p>
                    <w:p w14:paraId="2482C942" w14:textId="77777777" w:rsidR="00C12BA9" w:rsidRDefault="00C12BA9" w:rsidP="001A4B75">
                      <w:pPr>
                        <w:rPr>
                          <w:rFonts w:cs="Arial"/>
                          <w:lang w:val="fr-FR"/>
                        </w:rPr>
                      </w:pPr>
                    </w:p>
                    <w:p w14:paraId="486FA871" w14:textId="77777777" w:rsidR="00C12BA9" w:rsidRDefault="00C12BA9" w:rsidP="001A4B75">
                      <w:pPr>
                        <w:rPr>
                          <w:rFonts w:cs="Arial"/>
                          <w:lang w:val="fr-FR"/>
                        </w:rPr>
                      </w:pPr>
                    </w:p>
                    <w:p w14:paraId="7E9DCB1E" w14:textId="77777777" w:rsidR="00C12BA9" w:rsidRDefault="00C12BA9" w:rsidP="001A4B75">
                      <w:pPr>
                        <w:rPr>
                          <w:rFonts w:cs="Arial"/>
                          <w:lang w:val="fr-FR"/>
                        </w:rPr>
                      </w:pPr>
                    </w:p>
                    <w:p w14:paraId="06863676" w14:textId="77777777" w:rsidR="00C12BA9" w:rsidRDefault="00C12BA9" w:rsidP="001A4B75">
                      <w:pPr>
                        <w:rPr>
                          <w:rFonts w:cs="Arial"/>
                          <w:lang w:val="fr-FR"/>
                        </w:rPr>
                      </w:pPr>
                    </w:p>
                    <w:p w14:paraId="65E40A62" w14:textId="77777777" w:rsidR="00C12BA9" w:rsidRDefault="00C12BA9" w:rsidP="001A4B75">
                      <w:pPr>
                        <w:rPr>
                          <w:rFonts w:cs="Arial"/>
                          <w:lang w:val="fr-FR"/>
                        </w:rPr>
                      </w:pPr>
                    </w:p>
                    <w:p w14:paraId="786F304F" w14:textId="77777777" w:rsidR="00C12BA9" w:rsidRDefault="00C12BA9" w:rsidP="001A4B75">
                      <w:pPr>
                        <w:rPr>
                          <w:rFonts w:cs="Arial"/>
                          <w:lang w:val="fr-FR"/>
                        </w:rPr>
                      </w:pPr>
                    </w:p>
                    <w:p w14:paraId="5C9D3751" w14:textId="77777777" w:rsidR="00C12BA9" w:rsidRDefault="00C12BA9" w:rsidP="001A4B75">
                      <w:pPr>
                        <w:rPr>
                          <w:rFonts w:cs="Arial"/>
                          <w:lang w:val="fr-FR"/>
                        </w:rPr>
                      </w:pPr>
                    </w:p>
                    <w:p w14:paraId="165FF891" w14:textId="77777777" w:rsidR="00C12BA9" w:rsidRDefault="00C12BA9" w:rsidP="001A4B75">
                      <w:pPr>
                        <w:rPr>
                          <w:rFonts w:cs="Arial"/>
                          <w:lang w:val="fr-FR"/>
                        </w:rPr>
                      </w:pPr>
                    </w:p>
                    <w:p w14:paraId="7ACF99DB" w14:textId="77777777" w:rsidR="00C12BA9" w:rsidRDefault="00C12BA9" w:rsidP="001A4B75">
                      <w:pPr>
                        <w:rPr>
                          <w:rFonts w:cs="Arial"/>
                          <w:lang w:val="fr-FR"/>
                        </w:rPr>
                      </w:pPr>
                    </w:p>
                    <w:p w14:paraId="094E55D5" w14:textId="77777777" w:rsidR="00C12BA9" w:rsidRDefault="00C12BA9" w:rsidP="001A4B75">
                      <w:pPr>
                        <w:rPr>
                          <w:rFonts w:cs="Arial"/>
                          <w:lang w:val="fr-FR"/>
                        </w:rPr>
                      </w:pPr>
                    </w:p>
                    <w:p w14:paraId="1D3F75D1" w14:textId="77777777" w:rsidR="00C12BA9" w:rsidRDefault="00C12BA9" w:rsidP="001A4B75">
                      <w:pPr>
                        <w:rPr>
                          <w:rFonts w:cs="Arial"/>
                          <w:lang w:val="fr-FR"/>
                        </w:rPr>
                      </w:pPr>
                    </w:p>
                    <w:p w14:paraId="26979790" w14:textId="77777777" w:rsidR="00C12BA9" w:rsidRDefault="00C12BA9" w:rsidP="001A4B75">
                      <w:pPr>
                        <w:rPr>
                          <w:rFonts w:cs="Arial"/>
                          <w:lang w:val="fr-FR"/>
                        </w:rPr>
                      </w:pPr>
                    </w:p>
                    <w:p w14:paraId="209E317A" w14:textId="77777777" w:rsidR="00C12BA9" w:rsidRDefault="00C12BA9" w:rsidP="001A4B75">
                      <w:pPr>
                        <w:rPr>
                          <w:rFonts w:cs="Arial"/>
                          <w:lang w:val="fr-FR"/>
                        </w:rPr>
                      </w:pPr>
                    </w:p>
                    <w:p w14:paraId="6FDCD7B4" w14:textId="77777777" w:rsidR="00C12BA9" w:rsidRDefault="00C12BA9" w:rsidP="001A4B75">
                      <w:pPr>
                        <w:rPr>
                          <w:rFonts w:cs="Arial"/>
                          <w:lang w:val="fr-FR"/>
                        </w:rPr>
                      </w:pPr>
                    </w:p>
                    <w:p w14:paraId="064C120D" w14:textId="77777777" w:rsidR="00C12BA9" w:rsidRDefault="00C12BA9" w:rsidP="001A4B75">
                      <w:pPr>
                        <w:rPr>
                          <w:rFonts w:cs="Arial"/>
                          <w:lang w:val="fr-FR"/>
                        </w:rPr>
                      </w:pPr>
                    </w:p>
                    <w:p w14:paraId="2F5D215D" w14:textId="77777777" w:rsidR="00C12BA9" w:rsidRDefault="00C12BA9" w:rsidP="001A4B75">
                      <w:pPr>
                        <w:rPr>
                          <w:rFonts w:cs="Arial"/>
                          <w:lang w:val="fr-FR"/>
                        </w:rPr>
                      </w:pPr>
                    </w:p>
                    <w:p w14:paraId="22D5BFCF" w14:textId="77777777" w:rsidR="00C12BA9" w:rsidRDefault="00C12BA9" w:rsidP="001A4B75">
                      <w:pPr>
                        <w:rPr>
                          <w:rFonts w:cs="Arial"/>
                          <w:lang w:val="fr-FR"/>
                        </w:rPr>
                      </w:pPr>
                    </w:p>
                    <w:p w14:paraId="7D2C2590" w14:textId="77777777" w:rsidR="00C12BA9" w:rsidRDefault="00C12BA9" w:rsidP="001A4B75">
                      <w:pPr>
                        <w:rPr>
                          <w:rFonts w:cs="Arial"/>
                          <w:lang w:val="fr-FR"/>
                        </w:rPr>
                      </w:pPr>
                    </w:p>
                    <w:p w14:paraId="21A9FC73" w14:textId="77777777" w:rsidR="00C12BA9" w:rsidRDefault="00C12BA9" w:rsidP="001A4B75">
                      <w:pPr>
                        <w:rPr>
                          <w:rFonts w:cs="Arial"/>
                          <w:lang w:val="fr-FR"/>
                        </w:rPr>
                      </w:pPr>
                    </w:p>
                    <w:p w14:paraId="11469A6D" w14:textId="77777777" w:rsidR="00C12BA9" w:rsidRDefault="00C12BA9" w:rsidP="001A4B75">
                      <w:pPr>
                        <w:rPr>
                          <w:rFonts w:cs="Arial"/>
                          <w:lang w:val="fr-FR"/>
                        </w:rPr>
                      </w:pPr>
                    </w:p>
                    <w:p w14:paraId="5C9F087C" w14:textId="77777777" w:rsidR="00C12BA9" w:rsidRDefault="00C12BA9" w:rsidP="001A4B75">
                      <w:pPr>
                        <w:rPr>
                          <w:rFonts w:cs="Arial"/>
                          <w:lang w:val="fr-FR"/>
                        </w:rPr>
                      </w:pPr>
                    </w:p>
                    <w:p w14:paraId="5C15626C" w14:textId="77777777" w:rsidR="00C12BA9" w:rsidRDefault="00C12BA9" w:rsidP="001A4B75">
                      <w:pPr>
                        <w:rPr>
                          <w:rFonts w:cs="Arial"/>
                          <w:lang w:val="fr-FR"/>
                        </w:rPr>
                      </w:pPr>
                    </w:p>
                    <w:p w14:paraId="3B6DC039" w14:textId="77777777" w:rsidR="00C12BA9" w:rsidRDefault="00C12BA9" w:rsidP="001A4B75">
                      <w:pPr>
                        <w:rPr>
                          <w:rFonts w:cs="Arial"/>
                          <w:lang w:val="fr-FR"/>
                        </w:rPr>
                      </w:pPr>
                    </w:p>
                    <w:p w14:paraId="7C740F43" w14:textId="77777777" w:rsidR="00C12BA9" w:rsidRDefault="00C12BA9" w:rsidP="001A4B75">
                      <w:pPr>
                        <w:rPr>
                          <w:rFonts w:cs="Arial"/>
                          <w:lang w:val="fr-FR"/>
                        </w:rPr>
                      </w:pPr>
                    </w:p>
                    <w:p w14:paraId="0B7A8543" w14:textId="77777777" w:rsidR="00C12BA9" w:rsidRDefault="00C12BA9" w:rsidP="001A4B75">
                      <w:pPr>
                        <w:rPr>
                          <w:rFonts w:cs="Arial"/>
                          <w:lang w:val="fr-FR"/>
                        </w:rPr>
                      </w:pPr>
                    </w:p>
                    <w:p w14:paraId="765721FF" w14:textId="77777777" w:rsidR="00C12BA9" w:rsidRDefault="00C12BA9" w:rsidP="001A4B75">
                      <w:pPr>
                        <w:rPr>
                          <w:rFonts w:cs="Arial"/>
                          <w:lang w:val="fr-FR"/>
                        </w:rPr>
                      </w:pPr>
                    </w:p>
                    <w:p w14:paraId="07C0187E" w14:textId="77777777" w:rsidR="00C12BA9" w:rsidRDefault="00C12BA9" w:rsidP="001A4B75">
                      <w:pPr>
                        <w:rPr>
                          <w:rFonts w:cs="Arial"/>
                          <w:lang w:val="fr-FR"/>
                        </w:rPr>
                      </w:pPr>
                    </w:p>
                    <w:p w14:paraId="6F786021" w14:textId="77777777" w:rsidR="00C12BA9" w:rsidRDefault="00C12BA9" w:rsidP="001A4B75">
                      <w:pPr>
                        <w:rPr>
                          <w:rFonts w:cs="Arial"/>
                          <w:lang w:val="fr-FR"/>
                        </w:rPr>
                      </w:pPr>
                    </w:p>
                    <w:p w14:paraId="780CC154" w14:textId="77777777" w:rsidR="00C12BA9" w:rsidRDefault="00C12BA9" w:rsidP="001A4B75">
                      <w:pPr>
                        <w:rPr>
                          <w:rFonts w:cs="Arial"/>
                          <w:lang w:val="fr-FR"/>
                        </w:rPr>
                      </w:pPr>
                    </w:p>
                    <w:p w14:paraId="1C61B0B9" w14:textId="77777777" w:rsidR="00C12BA9" w:rsidRDefault="00C12BA9" w:rsidP="001A4B75">
                      <w:pPr>
                        <w:rPr>
                          <w:rFonts w:cs="Arial"/>
                          <w:lang w:val="fr-FR"/>
                        </w:rPr>
                      </w:pPr>
                    </w:p>
                    <w:p w14:paraId="6AC570C3" w14:textId="77777777" w:rsidR="00C12BA9" w:rsidRDefault="00C12BA9" w:rsidP="001A4B75">
                      <w:pPr>
                        <w:rPr>
                          <w:rFonts w:cs="Arial"/>
                          <w:lang w:val="fr-FR"/>
                        </w:rPr>
                      </w:pPr>
                    </w:p>
                    <w:p w14:paraId="3383D496" w14:textId="77777777" w:rsidR="00C12BA9" w:rsidRDefault="00C12BA9" w:rsidP="001A4B75">
                      <w:pPr>
                        <w:rPr>
                          <w:rFonts w:cs="Arial"/>
                          <w:lang w:val="fr-FR"/>
                        </w:rPr>
                      </w:pPr>
                    </w:p>
                    <w:p w14:paraId="637F601F" w14:textId="77777777" w:rsidR="00C12BA9" w:rsidRDefault="00C12BA9" w:rsidP="001A4B75">
                      <w:pPr>
                        <w:rPr>
                          <w:rFonts w:cs="Arial"/>
                          <w:lang w:val="fr-FR"/>
                        </w:rPr>
                      </w:pPr>
                    </w:p>
                    <w:p w14:paraId="2897791A" w14:textId="77777777" w:rsidR="00C12BA9" w:rsidRDefault="00C12BA9" w:rsidP="001A4B75">
                      <w:pPr>
                        <w:rPr>
                          <w:rFonts w:cs="Arial"/>
                          <w:lang w:val="fr-FR"/>
                        </w:rPr>
                      </w:pPr>
                    </w:p>
                    <w:p w14:paraId="560DAD3D" w14:textId="77777777" w:rsidR="00C12BA9" w:rsidRDefault="00C12BA9" w:rsidP="001A4B75">
                      <w:pPr>
                        <w:rPr>
                          <w:rFonts w:cs="Arial"/>
                          <w:lang w:val="fr-FR"/>
                        </w:rPr>
                      </w:pPr>
                    </w:p>
                    <w:p w14:paraId="65BBF259" w14:textId="77777777" w:rsidR="00C12BA9" w:rsidRDefault="00C12BA9" w:rsidP="001A4B75">
                      <w:pPr>
                        <w:rPr>
                          <w:rFonts w:cs="Arial"/>
                          <w:lang w:val="fr-FR"/>
                        </w:rPr>
                      </w:pPr>
                    </w:p>
                    <w:p w14:paraId="764D1D77" w14:textId="77777777" w:rsidR="00C12BA9" w:rsidRDefault="00C12BA9" w:rsidP="001A4B75">
                      <w:pPr>
                        <w:rPr>
                          <w:rFonts w:cs="Arial"/>
                          <w:lang w:val="fr-FR"/>
                        </w:rPr>
                      </w:pPr>
                    </w:p>
                    <w:p w14:paraId="077055F8" w14:textId="77777777" w:rsidR="00C12BA9" w:rsidRDefault="00C12BA9" w:rsidP="001A4B75">
                      <w:pPr>
                        <w:rPr>
                          <w:rFonts w:cs="Arial"/>
                          <w:lang w:val="fr-FR"/>
                        </w:rPr>
                      </w:pPr>
                    </w:p>
                    <w:p w14:paraId="7B9EC8C2" w14:textId="77777777" w:rsidR="00C12BA9" w:rsidRDefault="00C12BA9" w:rsidP="001A4B75">
                      <w:pPr>
                        <w:rPr>
                          <w:rFonts w:cs="Arial"/>
                          <w:lang w:val="fr-FR"/>
                        </w:rPr>
                      </w:pPr>
                    </w:p>
                    <w:p w14:paraId="1588A720" w14:textId="77777777" w:rsidR="00C12BA9" w:rsidRDefault="00C12BA9" w:rsidP="001A4B75">
                      <w:pPr>
                        <w:rPr>
                          <w:rFonts w:cs="Arial"/>
                          <w:lang w:val="fr-FR"/>
                        </w:rPr>
                      </w:pPr>
                    </w:p>
                    <w:p w14:paraId="368038CA" w14:textId="77777777" w:rsidR="00C12BA9" w:rsidRDefault="00C12BA9" w:rsidP="001A4B75">
                      <w:pPr>
                        <w:rPr>
                          <w:rFonts w:cs="Arial"/>
                          <w:lang w:val="fr-FR"/>
                        </w:rPr>
                      </w:pPr>
                    </w:p>
                    <w:p w14:paraId="700F5FC4" w14:textId="77777777" w:rsidR="00C12BA9" w:rsidRDefault="00C12BA9" w:rsidP="001A4B75">
                      <w:pPr>
                        <w:rPr>
                          <w:rFonts w:cs="Arial"/>
                          <w:lang w:val="fr-FR"/>
                        </w:rPr>
                      </w:pPr>
                    </w:p>
                    <w:p w14:paraId="18D9DFDC" w14:textId="77777777" w:rsidR="00C12BA9" w:rsidRDefault="00C12BA9" w:rsidP="001A4B75">
                      <w:pPr>
                        <w:rPr>
                          <w:rFonts w:cs="Arial"/>
                          <w:lang w:val="fr-FR"/>
                        </w:rPr>
                      </w:pPr>
                    </w:p>
                    <w:p w14:paraId="796DC5EC" w14:textId="77777777" w:rsidR="00C12BA9" w:rsidRDefault="00C12BA9" w:rsidP="001A4B75">
                      <w:pPr>
                        <w:rPr>
                          <w:rFonts w:cs="Arial"/>
                          <w:lang w:val="fr-FR"/>
                        </w:rPr>
                      </w:pPr>
                    </w:p>
                    <w:p w14:paraId="034EE81F" w14:textId="77777777" w:rsidR="00C12BA9" w:rsidRDefault="00C12BA9" w:rsidP="001A4B75">
                      <w:pPr>
                        <w:rPr>
                          <w:rFonts w:cs="Arial"/>
                          <w:lang w:val="fr-FR"/>
                        </w:rPr>
                      </w:pPr>
                    </w:p>
                    <w:p w14:paraId="052BAAA2" w14:textId="77777777" w:rsidR="00C12BA9" w:rsidRDefault="00C12BA9" w:rsidP="001A4B75">
                      <w:pPr>
                        <w:rPr>
                          <w:rFonts w:cs="Arial"/>
                          <w:lang w:val="fr-FR"/>
                        </w:rPr>
                      </w:pPr>
                    </w:p>
                    <w:p w14:paraId="773DB343" w14:textId="77777777" w:rsidR="00C12BA9" w:rsidRDefault="00C12BA9" w:rsidP="001A4B75">
                      <w:pPr>
                        <w:rPr>
                          <w:rFonts w:cs="Arial"/>
                          <w:lang w:val="fr-FR"/>
                        </w:rPr>
                      </w:pPr>
                    </w:p>
                    <w:p w14:paraId="1512FAD5" w14:textId="77777777" w:rsidR="00C12BA9" w:rsidRDefault="00C12BA9" w:rsidP="001A4B75">
                      <w:pPr>
                        <w:rPr>
                          <w:rFonts w:cs="Arial"/>
                          <w:lang w:val="fr-FR"/>
                        </w:rPr>
                      </w:pPr>
                    </w:p>
                    <w:p w14:paraId="142D7E7F" w14:textId="77777777" w:rsidR="00C12BA9" w:rsidRDefault="00C12BA9" w:rsidP="001A4B75">
                      <w:pPr>
                        <w:rPr>
                          <w:rFonts w:cs="Arial"/>
                          <w:lang w:val="fr-FR"/>
                        </w:rPr>
                      </w:pPr>
                    </w:p>
                    <w:p w14:paraId="305A7BB2" w14:textId="77777777" w:rsidR="00C12BA9" w:rsidRDefault="00C12BA9" w:rsidP="001A4B75">
                      <w:pPr>
                        <w:rPr>
                          <w:rFonts w:cs="Arial"/>
                          <w:lang w:val="fr-FR"/>
                        </w:rPr>
                      </w:pPr>
                    </w:p>
                    <w:p w14:paraId="1A481FED" w14:textId="77777777" w:rsidR="00C12BA9" w:rsidRDefault="00C12BA9" w:rsidP="001A4B75">
                      <w:pPr>
                        <w:rPr>
                          <w:rFonts w:cs="Arial"/>
                          <w:lang w:val="fr-FR"/>
                        </w:rPr>
                      </w:pPr>
                    </w:p>
                    <w:p w14:paraId="5BFD8CC8" w14:textId="77777777" w:rsidR="00C12BA9" w:rsidRDefault="00C12BA9" w:rsidP="001A4B75">
                      <w:pPr>
                        <w:rPr>
                          <w:rFonts w:cs="Arial"/>
                          <w:lang w:val="fr-FR"/>
                        </w:rPr>
                      </w:pPr>
                    </w:p>
                    <w:p w14:paraId="290EABA6" w14:textId="77777777" w:rsidR="00C12BA9" w:rsidRDefault="00C12BA9" w:rsidP="001A4B75">
                      <w:pPr>
                        <w:rPr>
                          <w:rFonts w:cs="Arial"/>
                          <w:lang w:val="fr-FR"/>
                        </w:rPr>
                      </w:pPr>
                    </w:p>
                    <w:p w14:paraId="32DBD4B9" w14:textId="77777777" w:rsidR="00C12BA9" w:rsidRDefault="00C12BA9" w:rsidP="001A4B75">
                      <w:pPr>
                        <w:rPr>
                          <w:rFonts w:cs="Arial"/>
                          <w:lang w:val="fr-FR"/>
                        </w:rPr>
                      </w:pPr>
                    </w:p>
                    <w:p w14:paraId="367C99BF" w14:textId="77777777" w:rsidR="00C12BA9" w:rsidRDefault="00C12BA9" w:rsidP="001A4B75">
                      <w:pPr>
                        <w:rPr>
                          <w:rFonts w:cs="Arial"/>
                          <w:lang w:val="fr-FR"/>
                        </w:rPr>
                      </w:pPr>
                    </w:p>
                    <w:p w14:paraId="6522F460" w14:textId="77777777" w:rsidR="00C12BA9" w:rsidRDefault="00C12BA9" w:rsidP="001A4B75">
                      <w:pPr>
                        <w:rPr>
                          <w:rFonts w:cs="Arial"/>
                          <w:lang w:val="fr-FR"/>
                        </w:rPr>
                      </w:pPr>
                    </w:p>
                    <w:p w14:paraId="0905E55D" w14:textId="77777777" w:rsidR="00C12BA9" w:rsidRDefault="00C12BA9" w:rsidP="001A4B75">
                      <w:pPr>
                        <w:rPr>
                          <w:rFonts w:cs="Arial"/>
                          <w:lang w:val="fr-FR"/>
                        </w:rPr>
                      </w:pPr>
                    </w:p>
                    <w:p w14:paraId="423CD622" w14:textId="77777777" w:rsidR="00C12BA9" w:rsidRDefault="00C12BA9" w:rsidP="001A4B75">
                      <w:pPr>
                        <w:rPr>
                          <w:rFonts w:cs="Arial"/>
                          <w:lang w:val="fr-FR"/>
                        </w:rPr>
                      </w:pPr>
                    </w:p>
                    <w:p w14:paraId="32EFBCC8" w14:textId="77777777" w:rsidR="00C12BA9" w:rsidRDefault="00C12BA9" w:rsidP="001A4B75">
                      <w:pPr>
                        <w:rPr>
                          <w:rFonts w:cs="Arial"/>
                          <w:lang w:val="fr-FR"/>
                        </w:rPr>
                      </w:pPr>
                    </w:p>
                    <w:p w14:paraId="322A03BF" w14:textId="77777777" w:rsidR="00C12BA9" w:rsidRDefault="00C12BA9" w:rsidP="001A4B75">
                      <w:pPr>
                        <w:rPr>
                          <w:rFonts w:cs="Arial"/>
                          <w:lang w:val="fr-FR"/>
                        </w:rPr>
                      </w:pPr>
                    </w:p>
                    <w:p w14:paraId="10DE8DFB" w14:textId="77777777" w:rsidR="00C12BA9" w:rsidRDefault="00C12BA9" w:rsidP="001A4B75">
                      <w:pPr>
                        <w:rPr>
                          <w:rFonts w:cs="Arial"/>
                          <w:lang w:val="fr-FR"/>
                        </w:rPr>
                      </w:pPr>
                    </w:p>
                    <w:p w14:paraId="44F9969F" w14:textId="77777777" w:rsidR="00C12BA9" w:rsidRDefault="00C12BA9" w:rsidP="001A4B75">
                      <w:pPr>
                        <w:rPr>
                          <w:rFonts w:cs="Arial"/>
                          <w:lang w:val="fr-FR"/>
                        </w:rPr>
                      </w:pPr>
                    </w:p>
                    <w:p w14:paraId="361433B2" w14:textId="77777777" w:rsidR="00C12BA9" w:rsidRDefault="00C12BA9" w:rsidP="001A4B75">
                      <w:pPr>
                        <w:rPr>
                          <w:rFonts w:cs="Arial"/>
                          <w:lang w:val="fr-FR"/>
                        </w:rPr>
                      </w:pPr>
                    </w:p>
                    <w:p w14:paraId="400FF6A6" w14:textId="77777777" w:rsidR="00C12BA9" w:rsidRDefault="00C12BA9" w:rsidP="001A4B75">
                      <w:pPr>
                        <w:rPr>
                          <w:rFonts w:cs="Arial"/>
                          <w:lang w:val="fr-FR"/>
                        </w:rPr>
                      </w:pPr>
                    </w:p>
                    <w:p w14:paraId="3F7626FB" w14:textId="77777777" w:rsidR="00C12BA9" w:rsidRDefault="00C12BA9" w:rsidP="001A4B75">
                      <w:pPr>
                        <w:rPr>
                          <w:rFonts w:cs="Arial"/>
                          <w:lang w:val="fr-FR"/>
                        </w:rPr>
                      </w:pPr>
                    </w:p>
                    <w:p w14:paraId="32C23B82" w14:textId="77777777" w:rsidR="00C12BA9" w:rsidRDefault="00C12BA9" w:rsidP="001A4B75">
                      <w:pPr>
                        <w:rPr>
                          <w:rFonts w:cs="Arial"/>
                          <w:lang w:val="fr-FR"/>
                        </w:rPr>
                      </w:pPr>
                    </w:p>
                    <w:p w14:paraId="6071B946" w14:textId="77777777" w:rsidR="00C12BA9" w:rsidRDefault="00C12BA9" w:rsidP="001A4B75">
                      <w:pPr>
                        <w:rPr>
                          <w:rFonts w:cs="Arial"/>
                          <w:lang w:val="fr-FR"/>
                        </w:rPr>
                      </w:pPr>
                    </w:p>
                    <w:p w14:paraId="05DDA479" w14:textId="77777777" w:rsidR="00C12BA9" w:rsidRDefault="00C12BA9" w:rsidP="001A4B75">
                      <w:pPr>
                        <w:rPr>
                          <w:rFonts w:cs="Arial"/>
                          <w:lang w:val="fr-FR"/>
                        </w:rPr>
                      </w:pPr>
                    </w:p>
                    <w:p w14:paraId="22FB7AF8" w14:textId="77777777" w:rsidR="00C12BA9" w:rsidRDefault="00C12BA9" w:rsidP="001A4B75">
                      <w:pPr>
                        <w:rPr>
                          <w:rFonts w:cs="Arial"/>
                          <w:lang w:val="fr-FR"/>
                        </w:rPr>
                      </w:pPr>
                    </w:p>
                    <w:p w14:paraId="24A93ABC" w14:textId="77777777" w:rsidR="00C12BA9" w:rsidRDefault="00C12BA9" w:rsidP="001A4B75">
                      <w:pPr>
                        <w:rPr>
                          <w:rFonts w:cs="Arial"/>
                          <w:lang w:val="fr-FR"/>
                        </w:rPr>
                      </w:pPr>
                    </w:p>
                    <w:p w14:paraId="0B3F1272" w14:textId="77777777" w:rsidR="00C12BA9" w:rsidRDefault="00C12BA9" w:rsidP="001A4B75">
                      <w:pPr>
                        <w:rPr>
                          <w:rFonts w:cs="Arial"/>
                          <w:lang w:val="fr-FR"/>
                        </w:rPr>
                      </w:pPr>
                    </w:p>
                    <w:p w14:paraId="0DB35238" w14:textId="77777777" w:rsidR="00C12BA9" w:rsidRDefault="00C12BA9" w:rsidP="001A4B75">
                      <w:pPr>
                        <w:rPr>
                          <w:rFonts w:cs="Arial"/>
                          <w:lang w:val="fr-FR"/>
                        </w:rPr>
                      </w:pPr>
                    </w:p>
                    <w:p w14:paraId="3365E7AA" w14:textId="77777777" w:rsidR="00C12BA9" w:rsidRDefault="00C12BA9" w:rsidP="001A4B75">
                      <w:pPr>
                        <w:rPr>
                          <w:rFonts w:cs="Arial"/>
                          <w:lang w:val="fr-FR"/>
                        </w:rPr>
                      </w:pPr>
                    </w:p>
                    <w:p w14:paraId="67753CDF" w14:textId="77777777" w:rsidR="00C12BA9" w:rsidRDefault="00C12BA9" w:rsidP="001A4B75">
                      <w:pPr>
                        <w:rPr>
                          <w:rFonts w:cs="Arial"/>
                          <w:lang w:val="fr-FR"/>
                        </w:rPr>
                      </w:pPr>
                    </w:p>
                    <w:p w14:paraId="17AD283B" w14:textId="77777777" w:rsidR="00C12BA9" w:rsidRDefault="00C12BA9" w:rsidP="001A4B75">
                      <w:pPr>
                        <w:rPr>
                          <w:rFonts w:cs="Arial"/>
                          <w:lang w:val="fr-FR"/>
                        </w:rPr>
                      </w:pPr>
                    </w:p>
                    <w:p w14:paraId="68ED2484" w14:textId="77777777" w:rsidR="00C12BA9" w:rsidRDefault="00C12BA9" w:rsidP="001A4B75">
                      <w:pPr>
                        <w:rPr>
                          <w:rFonts w:cs="Arial"/>
                          <w:lang w:val="fr-FR"/>
                        </w:rPr>
                      </w:pPr>
                    </w:p>
                    <w:p w14:paraId="6C9EC7EC" w14:textId="77777777" w:rsidR="00C12BA9" w:rsidRDefault="00C12BA9" w:rsidP="001A4B75">
                      <w:pPr>
                        <w:rPr>
                          <w:rFonts w:cs="Arial"/>
                          <w:lang w:val="fr-FR"/>
                        </w:rPr>
                      </w:pPr>
                    </w:p>
                    <w:p w14:paraId="22689F20" w14:textId="77777777" w:rsidR="00C12BA9" w:rsidRDefault="00C12BA9" w:rsidP="001A4B75">
                      <w:pPr>
                        <w:rPr>
                          <w:rFonts w:cs="Arial"/>
                          <w:lang w:val="fr-FR"/>
                        </w:rPr>
                      </w:pPr>
                    </w:p>
                    <w:p w14:paraId="22AD41CE" w14:textId="77777777" w:rsidR="00C12BA9" w:rsidRDefault="00C12BA9" w:rsidP="001A4B75">
                      <w:pPr>
                        <w:rPr>
                          <w:rFonts w:cs="Arial"/>
                          <w:lang w:val="fr-FR"/>
                        </w:rPr>
                      </w:pPr>
                    </w:p>
                    <w:p w14:paraId="6BC231A2" w14:textId="77777777" w:rsidR="00C12BA9" w:rsidRDefault="00C12BA9" w:rsidP="001A4B75">
                      <w:pPr>
                        <w:rPr>
                          <w:rFonts w:cs="Arial"/>
                          <w:lang w:val="fr-FR"/>
                        </w:rPr>
                      </w:pPr>
                    </w:p>
                    <w:p w14:paraId="13F6FDBA" w14:textId="77777777" w:rsidR="00C12BA9" w:rsidRDefault="00C12BA9" w:rsidP="001A4B75">
                      <w:pPr>
                        <w:rPr>
                          <w:rFonts w:cs="Arial"/>
                          <w:lang w:val="fr-FR"/>
                        </w:rPr>
                      </w:pPr>
                    </w:p>
                    <w:p w14:paraId="05709560" w14:textId="77777777" w:rsidR="00C12BA9" w:rsidRDefault="00C12BA9" w:rsidP="001A4B75">
                      <w:pPr>
                        <w:rPr>
                          <w:rFonts w:cs="Arial"/>
                          <w:lang w:val="fr-FR"/>
                        </w:rPr>
                      </w:pPr>
                    </w:p>
                    <w:p w14:paraId="4B1F3E52" w14:textId="77777777" w:rsidR="00C12BA9" w:rsidRDefault="00C12BA9" w:rsidP="001A4B75">
                      <w:pPr>
                        <w:rPr>
                          <w:rFonts w:cs="Arial"/>
                          <w:lang w:val="fr-FR"/>
                        </w:rPr>
                      </w:pPr>
                    </w:p>
                    <w:p w14:paraId="08A69D58" w14:textId="77777777" w:rsidR="00C12BA9" w:rsidRDefault="00C12BA9" w:rsidP="001A4B75">
                      <w:pPr>
                        <w:rPr>
                          <w:rFonts w:cs="Arial"/>
                          <w:lang w:val="fr-FR"/>
                        </w:rPr>
                      </w:pPr>
                    </w:p>
                    <w:p w14:paraId="7AEEEC5E" w14:textId="77777777" w:rsidR="00C12BA9" w:rsidRDefault="00C12BA9" w:rsidP="001A4B75">
                      <w:pPr>
                        <w:rPr>
                          <w:rFonts w:cs="Arial"/>
                          <w:lang w:val="fr-FR"/>
                        </w:rPr>
                      </w:pPr>
                    </w:p>
                    <w:p w14:paraId="3AEEC337" w14:textId="77777777" w:rsidR="00C12BA9" w:rsidRDefault="00C12BA9" w:rsidP="001A4B75">
                      <w:pPr>
                        <w:rPr>
                          <w:rFonts w:cs="Arial"/>
                          <w:lang w:val="fr-FR"/>
                        </w:rPr>
                      </w:pPr>
                    </w:p>
                    <w:p w14:paraId="74C3F290" w14:textId="77777777" w:rsidR="00C12BA9" w:rsidRDefault="00C12BA9" w:rsidP="001A4B75">
                      <w:pPr>
                        <w:rPr>
                          <w:rFonts w:cs="Arial"/>
                          <w:lang w:val="fr-FR"/>
                        </w:rPr>
                      </w:pPr>
                    </w:p>
                    <w:p w14:paraId="1C3D797F" w14:textId="77777777" w:rsidR="00C12BA9" w:rsidRDefault="00C12BA9" w:rsidP="001A4B75">
                      <w:pPr>
                        <w:rPr>
                          <w:rFonts w:cs="Arial"/>
                          <w:lang w:val="fr-FR"/>
                        </w:rPr>
                      </w:pPr>
                    </w:p>
                    <w:p w14:paraId="7D6AC849" w14:textId="77777777" w:rsidR="00C12BA9" w:rsidRDefault="00C12BA9" w:rsidP="001A4B75">
                      <w:pPr>
                        <w:rPr>
                          <w:rFonts w:cs="Arial"/>
                          <w:lang w:val="fr-FR"/>
                        </w:rPr>
                      </w:pPr>
                    </w:p>
                    <w:p w14:paraId="04929FD8" w14:textId="77777777" w:rsidR="00C12BA9" w:rsidRDefault="00C12BA9" w:rsidP="001A4B75">
                      <w:pPr>
                        <w:rPr>
                          <w:rFonts w:cs="Arial"/>
                          <w:lang w:val="fr-FR"/>
                        </w:rPr>
                      </w:pPr>
                    </w:p>
                    <w:p w14:paraId="080AD6BF" w14:textId="77777777" w:rsidR="00C12BA9" w:rsidRDefault="00C12BA9" w:rsidP="001A4B75">
                      <w:pPr>
                        <w:rPr>
                          <w:rFonts w:cs="Arial"/>
                          <w:lang w:val="fr-FR"/>
                        </w:rPr>
                      </w:pPr>
                    </w:p>
                    <w:p w14:paraId="22DD167C" w14:textId="77777777" w:rsidR="00C12BA9" w:rsidRDefault="00C12BA9" w:rsidP="001A4B75">
                      <w:pPr>
                        <w:rPr>
                          <w:rFonts w:cs="Arial"/>
                          <w:lang w:val="fr-FR"/>
                        </w:rPr>
                      </w:pPr>
                    </w:p>
                    <w:p w14:paraId="16B45643" w14:textId="77777777" w:rsidR="00C12BA9" w:rsidRDefault="00C12BA9" w:rsidP="001A4B75">
                      <w:pPr>
                        <w:rPr>
                          <w:rFonts w:cs="Arial"/>
                          <w:lang w:val="fr-FR"/>
                        </w:rPr>
                      </w:pPr>
                    </w:p>
                    <w:p w14:paraId="1F5DF932" w14:textId="77777777" w:rsidR="00C12BA9" w:rsidRDefault="00C12BA9" w:rsidP="001A4B75">
                      <w:pPr>
                        <w:rPr>
                          <w:rFonts w:cs="Arial"/>
                          <w:lang w:val="fr-FR"/>
                        </w:rPr>
                      </w:pPr>
                    </w:p>
                    <w:p w14:paraId="732DB71F" w14:textId="77777777" w:rsidR="00C12BA9" w:rsidRDefault="00C12BA9" w:rsidP="001A4B75">
                      <w:pPr>
                        <w:rPr>
                          <w:rFonts w:cs="Arial"/>
                          <w:lang w:val="fr-FR"/>
                        </w:rPr>
                      </w:pPr>
                    </w:p>
                    <w:p w14:paraId="3BD716CD" w14:textId="77777777" w:rsidR="00C12BA9" w:rsidRDefault="00C12BA9" w:rsidP="001A4B75">
                      <w:pPr>
                        <w:rPr>
                          <w:rFonts w:cs="Arial"/>
                          <w:lang w:val="fr-FR"/>
                        </w:rPr>
                      </w:pPr>
                    </w:p>
                    <w:p w14:paraId="459277BC" w14:textId="77777777" w:rsidR="00C12BA9" w:rsidRDefault="00C12BA9" w:rsidP="001A4B75">
                      <w:pPr>
                        <w:rPr>
                          <w:rFonts w:cs="Arial"/>
                          <w:lang w:val="fr-FR"/>
                        </w:rPr>
                      </w:pPr>
                    </w:p>
                    <w:p w14:paraId="1F084928" w14:textId="77777777" w:rsidR="00C12BA9" w:rsidRDefault="00C12BA9" w:rsidP="001A4B75">
                      <w:pPr>
                        <w:rPr>
                          <w:rFonts w:cs="Arial"/>
                          <w:lang w:val="fr-FR"/>
                        </w:rPr>
                      </w:pPr>
                    </w:p>
                    <w:p w14:paraId="1BEB3F8D" w14:textId="77777777" w:rsidR="00C12BA9" w:rsidRDefault="00C12BA9" w:rsidP="001A4B75">
                      <w:pPr>
                        <w:rPr>
                          <w:rFonts w:cs="Arial"/>
                          <w:lang w:val="fr-FR"/>
                        </w:rPr>
                      </w:pPr>
                    </w:p>
                    <w:p w14:paraId="2AF1CAA8" w14:textId="77777777" w:rsidR="00C12BA9" w:rsidRDefault="00C12BA9" w:rsidP="001A4B75">
                      <w:pPr>
                        <w:rPr>
                          <w:rFonts w:cs="Arial"/>
                          <w:lang w:val="fr-FR"/>
                        </w:rPr>
                      </w:pPr>
                    </w:p>
                    <w:p w14:paraId="18F85EFC" w14:textId="77777777" w:rsidR="00C12BA9" w:rsidRDefault="00C12BA9" w:rsidP="001A4B75">
                      <w:pPr>
                        <w:rPr>
                          <w:rFonts w:cs="Arial"/>
                          <w:lang w:val="fr-FR"/>
                        </w:rPr>
                      </w:pPr>
                    </w:p>
                    <w:p w14:paraId="0B6095C2" w14:textId="77777777" w:rsidR="00C12BA9" w:rsidRDefault="00C12BA9" w:rsidP="001A4B75">
                      <w:pPr>
                        <w:rPr>
                          <w:rFonts w:cs="Arial"/>
                          <w:lang w:val="fr-FR"/>
                        </w:rPr>
                      </w:pPr>
                    </w:p>
                    <w:p w14:paraId="135DED66" w14:textId="77777777" w:rsidR="00C12BA9" w:rsidRDefault="00C12BA9" w:rsidP="001A4B75">
                      <w:pPr>
                        <w:rPr>
                          <w:rFonts w:cs="Arial"/>
                          <w:lang w:val="fr-FR"/>
                        </w:rPr>
                      </w:pPr>
                    </w:p>
                    <w:p w14:paraId="15692532" w14:textId="77777777" w:rsidR="00C12BA9" w:rsidRDefault="00C12BA9" w:rsidP="001A4B75">
                      <w:pPr>
                        <w:rPr>
                          <w:rFonts w:cs="Arial"/>
                          <w:lang w:val="fr-FR"/>
                        </w:rPr>
                      </w:pPr>
                    </w:p>
                    <w:p w14:paraId="7DC4990C" w14:textId="77777777" w:rsidR="00C12BA9" w:rsidRDefault="00C12BA9" w:rsidP="001A4B75">
                      <w:pPr>
                        <w:rPr>
                          <w:rFonts w:cs="Arial"/>
                          <w:lang w:val="fr-FR"/>
                        </w:rPr>
                      </w:pPr>
                    </w:p>
                    <w:p w14:paraId="7A304FCD" w14:textId="77777777" w:rsidR="00C12BA9" w:rsidRDefault="00C12BA9" w:rsidP="001A4B75">
                      <w:pPr>
                        <w:rPr>
                          <w:rFonts w:cs="Arial"/>
                          <w:lang w:val="fr-FR"/>
                        </w:rPr>
                      </w:pPr>
                    </w:p>
                    <w:p w14:paraId="2A7261C9" w14:textId="77777777" w:rsidR="00C12BA9" w:rsidRDefault="00C12BA9" w:rsidP="001A4B75">
                      <w:pPr>
                        <w:rPr>
                          <w:rFonts w:cs="Arial"/>
                          <w:lang w:val="fr-FR"/>
                        </w:rPr>
                      </w:pPr>
                    </w:p>
                    <w:p w14:paraId="011E2EAB" w14:textId="77777777" w:rsidR="00C12BA9" w:rsidRDefault="00C12BA9" w:rsidP="001A4B75">
                      <w:pPr>
                        <w:rPr>
                          <w:rFonts w:cs="Arial"/>
                          <w:lang w:val="fr-FR"/>
                        </w:rPr>
                      </w:pPr>
                    </w:p>
                    <w:p w14:paraId="7DF11701" w14:textId="77777777" w:rsidR="00C12BA9" w:rsidRDefault="00C12BA9" w:rsidP="001A4B75">
                      <w:pPr>
                        <w:rPr>
                          <w:rFonts w:cs="Arial"/>
                          <w:lang w:val="fr-FR"/>
                        </w:rPr>
                      </w:pPr>
                    </w:p>
                    <w:p w14:paraId="250C8D1C" w14:textId="77777777" w:rsidR="00C12BA9" w:rsidRDefault="00C12BA9" w:rsidP="001A4B75">
                      <w:pPr>
                        <w:rPr>
                          <w:rFonts w:cs="Arial"/>
                          <w:lang w:val="fr-FR"/>
                        </w:rPr>
                      </w:pPr>
                    </w:p>
                    <w:p w14:paraId="6D8E210B" w14:textId="77777777" w:rsidR="00C12BA9" w:rsidRDefault="00C12BA9" w:rsidP="001A4B75">
                      <w:pPr>
                        <w:rPr>
                          <w:rFonts w:cs="Arial"/>
                          <w:lang w:val="fr-FR"/>
                        </w:rPr>
                      </w:pPr>
                    </w:p>
                    <w:p w14:paraId="009693D8" w14:textId="77777777" w:rsidR="00C12BA9" w:rsidRDefault="00C12BA9" w:rsidP="001A4B75">
                      <w:pPr>
                        <w:rPr>
                          <w:rFonts w:cs="Arial"/>
                          <w:lang w:val="fr-FR"/>
                        </w:rPr>
                      </w:pPr>
                    </w:p>
                    <w:p w14:paraId="2BB267DD" w14:textId="77777777" w:rsidR="00C12BA9" w:rsidRDefault="00C12BA9" w:rsidP="001A4B75">
                      <w:pPr>
                        <w:rPr>
                          <w:rFonts w:cs="Arial"/>
                          <w:lang w:val="fr-FR"/>
                        </w:rPr>
                      </w:pPr>
                    </w:p>
                    <w:p w14:paraId="76474B12" w14:textId="77777777" w:rsidR="00C12BA9" w:rsidRDefault="00C12BA9" w:rsidP="001A4B75">
                      <w:pPr>
                        <w:rPr>
                          <w:rFonts w:cs="Arial"/>
                          <w:lang w:val="fr-FR"/>
                        </w:rPr>
                      </w:pPr>
                    </w:p>
                    <w:p w14:paraId="2817E950" w14:textId="77777777" w:rsidR="00C12BA9" w:rsidRDefault="00C12BA9" w:rsidP="001A4B75">
                      <w:pPr>
                        <w:rPr>
                          <w:rFonts w:cs="Arial"/>
                          <w:lang w:val="fr-FR"/>
                        </w:rPr>
                      </w:pPr>
                    </w:p>
                    <w:p w14:paraId="385E765C" w14:textId="77777777" w:rsidR="00C12BA9" w:rsidRDefault="00C12BA9" w:rsidP="001A4B75">
                      <w:pPr>
                        <w:rPr>
                          <w:rFonts w:cs="Arial"/>
                          <w:lang w:val="fr-FR"/>
                        </w:rPr>
                      </w:pPr>
                    </w:p>
                    <w:p w14:paraId="1AEF682A" w14:textId="77777777" w:rsidR="00C12BA9" w:rsidRDefault="00C12BA9" w:rsidP="001A4B75">
                      <w:pPr>
                        <w:rPr>
                          <w:rFonts w:cs="Arial"/>
                          <w:lang w:val="fr-FR"/>
                        </w:rPr>
                      </w:pPr>
                    </w:p>
                    <w:p w14:paraId="6D7BC455" w14:textId="77777777" w:rsidR="00C12BA9" w:rsidRDefault="00C12BA9" w:rsidP="001A4B75">
                      <w:pPr>
                        <w:rPr>
                          <w:rFonts w:cs="Arial"/>
                          <w:lang w:val="fr-FR"/>
                        </w:rPr>
                      </w:pPr>
                    </w:p>
                    <w:p w14:paraId="4027F01C" w14:textId="77777777" w:rsidR="00C12BA9" w:rsidRDefault="00C12BA9" w:rsidP="001A4B75">
                      <w:pPr>
                        <w:rPr>
                          <w:rFonts w:cs="Arial"/>
                          <w:lang w:val="fr-FR"/>
                        </w:rPr>
                      </w:pPr>
                    </w:p>
                    <w:p w14:paraId="57332621" w14:textId="77777777" w:rsidR="00C12BA9" w:rsidRDefault="00C12BA9" w:rsidP="001A4B75">
                      <w:pPr>
                        <w:rPr>
                          <w:rFonts w:cs="Arial"/>
                          <w:lang w:val="fr-FR"/>
                        </w:rPr>
                      </w:pPr>
                    </w:p>
                    <w:p w14:paraId="604AB686" w14:textId="77777777" w:rsidR="00C12BA9" w:rsidRDefault="00C12BA9" w:rsidP="001A4B75">
                      <w:pPr>
                        <w:rPr>
                          <w:rFonts w:cs="Arial"/>
                          <w:lang w:val="fr-FR"/>
                        </w:rPr>
                      </w:pPr>
                    </w:p>
                    <w:p w14:paraId="2D491A28" w14:textId="77777777" w:rsidR="00C12BA9" w:rsidRDefault="00C12BA9" w:rsidP="001A4B75">
                      <w:pPr>
                        <w:rPr>
                          <w:rFonts w:cs="Arial"/>
                          <w:lang w:val="fr-FR"/>
                        </w:rPr>
                      </w:pPr>
                    </w:p>
                    <w:p w14:paraId="687D4473" w14:textId="77777777" w:rsidR="00C12BA9" w:rsidRDefault="00C12BA9" w:rsidP="001A4B75">
                      <w:pPr>
                        <w:rPr>
                          <w:rFonts w:cs="Arial"/>
                          <w:lang w:val="fr-FR"/>
                        </w:rPr>
                      </w:pPr>
                    </w:p>
                    <w:p w14:paraId="28B7DA67" w14:textId="77777777" w:rsidR="00C12BA9" w:rsidRDefault="00C12BA9" w:rsidP="001A4B75">
                      <w:pPr>
                        <w:rPr>
                          <w:rFonts w:cs="Arial"/>
                          <w:lang w:val="fr-FR"/>
                        </w:rPr>
                      </w:pPr>
                    </w:p>
                    <w:p w14:paraId="3042671A" w14:textId="77777777" w:rsidR="00C12BA9" w:rsidRDefault="00C12BA9" w:rsidP="001A4B75">
                      <w:pPr>
                        <w:rPr>
                          <w:rFonts w:cs="Arial"/>
                          <w:lang w:val="fr-FR"/>
                        </w:rPr>
                      </w:pPr>
                    </w:p>
                    <w:p w14:paraId="7E7A276F" w14:textId="77777777" w:rsidR="00C12BA9" w:rsidRDefault="00C12BA9" w:rsidP="001A4B75">
                      <w:pPr>
                        <w:rPr>
                          <w:rFonts w:cs="Arial"/>
                          <w:lang w:val="fr-FR"/>
                        </w:rPr>
                      </w:pPr>
                    </w:p>
                    <w:p w14:paraId="2F47C91B" w14:textId="77777777" w:rsidR="00C12BA9" w:rsidRDefault="00C12BA9" w:rsidP="001A4B75">
                      <w:pPr>
                        <w:rPr>
                          <w:rFonts w:cs="Arial"/>
                          <w:lang w:val="fr-FR"/>
                        </w:rPr>
                      </w:pPr>
                    </w:p>
                    <w:p w14:paraId="6FFAED58" w14:textId="77777777" w:rsidR="00C12BA9" w:rsidRDefault="00C12BA9" w:rsidP="001A4B75">
                      <w:pPr>
                        <w:rPr>
                          <w:rFonts w:cs="Arial"/>
                          <w:lang w:val="fr-FR"/>
                        </w:rPr>
                      </w:pPr>
                    </w:p>
                    <w:p w14:paraId="08702F53" w14:textId="77777777" w:rsidR="00C12BA9" w:rsidRDefault="00C12BA9" w:rsidP="001A4B75">
                      <w:pPr>
                        <w:rPr>
                          <w:rFonts w:cs="Arial"/>
                          <w:lang w:val="fr-FR"/>
                        </w:rPr>
                      </w:pPr>
                    </w:p>
                    <w:p w14:paraId="52D43B6C" w14:textId="77777777" w:rsidR="00C12BA9" w:rsidRDefault="00C12BA9" w:rsidP="001A4B75">
                      <w:pPr>
                        <w:rPr>
                          <w:rFonts w:cs="Arial"/>
                          <w:lang w:val="fr-FR"/>
                        </w:rPr>
                      </w:pPr>
                    </w:p>
                    <w:p w14:paraId="32F887E2" w14:textId="77777777" w:rsidR="00C12BA9" w:rsidRDefault="00C12BA9" w:rsidP="001A4B75">
                      <w:pPr>
                        <w:rPr>
                          <w:rFonts w:cs="Arial"/>
                          <w:lang w:val="fr-FR"/>
                        </w:rPr>
                      </w:pPr>
                    </w:p>
                    <w:p w14:paraId="0381C74A" w14:textId="77777777" w:rsidR="00C12BA9" w:rsidRDefault="00C12BA9" w:rsidP="001A4B75">
                      <w:pPr>
                        <w:rPr>
                          <w:rFonts w:cs="Arial"/>
                          <w:lang w:val="fr-FR"/>
                        </w:rPr>
                      </w:pPr>
                    </w:p>
                    <w:p w14:paraId="24C721B9" w14:textId="77777777" w:rsidR="00C12BA9" w:rsidRDefault="00C12BA9" w:rsidP="001A4B75">
                      <w:pPr>
                        <w:rPr>
                          <w:rFonts w:cs="Arial"/>
                          <w:lang w:val="fr-FR"/>
                        </w:rPr>
                      </w:pPr>
                    </w:p>
                    <w:p w14:paraId="066586C2" w14:textId="77777777" w:rsidR="00C12BA9" w:rsidRDefault="00C12BA9" w:rsidP="001A4B75">
                      <w:pPr>
                        <w:rPr>
                          <w:rFonts w:cs="Arial"/>
                          <w:lang w:val="fr-FR"/>
                        </w:rPr>
                      </w:pPr>
                    </w:p>
                    <w:p w14:paraId="7FEF7E10" w14:textId="77777777" w:rsidR="00C12BA9" w:rsidRDefault="00C12BA9" w:rsidP="001A4B75">
                      <w:pPr>
                        <w:rPr>
                          <w:rFonts w:cs="Arial"/>
                          <w:lang w:val="fr-FR"/>
                        </w:rPr>
                      </w:pPr>
                    </w:p>
                    <w:p w14:paraId="21C437DB" w14:textId="77777777" w:rsidR="00C12BA9" w:rsidRDefault="00C12BA9" w:rsidP="001A4B75">
                      <w:pPr>
                        <w:rPr>
                          <w:rFonts w:cs="Arial"/>
                          <w:lang w:val="fr-FR"/>
                        </w:rPr>
                      </w:pPr>
                    </w:p>
                    <w:p w14:paraId="7F9F92C3" w14:textId="77777777" w:rsidR="00C12BA9" w:rsidRDefault="00C12BA9" w:rsidP="001A4B75">
                      <w:pPr>
                        <w:rPr>
                          <w:rFonts w:cs="Arial"/>
                          <w:lang w:val="fr-FR"/>
                        </w:rPr>
                      </w:pPr>
                    </w:p>
                    <w:p w14:paraId="27CE4A9D" w14:textId="77777777" w:rsidR="00C12BA9" w:rsidRDefault="00C12BA9" w:rsidP="001A4B75">
                      <w:pPr>
                        <w:rPr>
                          <w:rFonts w:cs="Arial"/>
                          <w:lang w:val="fr-FR"/>
                        </w:rPr>
                      </w:pPr>
                    </w:p>
                    <w:p w14:paraId="3011219B" w14:textId="77777777" w:rsidR="00C12BA9" w:rsidRDefault="00C12BA9" w:rsidP="001A4B75">
                      <w:pPr>
                        <w:rPr>
                          <w:rFonts w:cs="Arial"/>
                          <w:lang w:val="fr-FR"/>
                        </w:rPr>
                      </w:pPr>
                    </w:p>
                    <w:p w14:paraId="1C431678" w14:textId="77777777" w:rsidR="00C12BA9" w:rsidRDefault="00C12BA9" w:rsidP="001A4B75">
                      <w:pPr>
                        <w:rPr>
                          <w:rFonts w:cs="Arial"/>
                          <w:lang w:val="fr-FR"/>
                        </w:rPr>
                      </w:pPr>
                    </w:p>
                    <w:p w14:paraId="54C1C74B" w14:textId="77777777" w:rsidR="00C12BA9" w:rsidRDefault="00C12BA9" w:rsidP="001A4B75">
                      <w:pPr>
                        <w:rPr>
                          <w:rFonts w:cs="Arial"/>
                          <w:lang w:val="fr-FR"/>
                        </w:rPr>
                      </w:pPr>
                    </w:p>
                    <w:p w14:paraId="29076FF3" w14:textId="77777777" w:rsidR="00C12BA9" w:rsidRDefault="00C12BA9" w:rsidP="001A4B75">
                      <w:pPr>
                        <w:rPr>
                          <w:rFonts w:cs="Arial"/>
                          <w:lang w:val="fr-FR"/>
                        </w:rPr>
                      </w:pPr>
                    </w:p>
                    <w:p w14:paraId="1D5E7FBE" w14:textId="77777777" w:rsidR="00C12BA9" w:rsidRDefault="00C12BA9" w:rsidP="001A4B75">
                      <w:pPr>
                        <w:rPr>
                          <w:rFonts w:cs="Arial"/>
                          <w:lang w:val="fr-FR"/>
                        </w:rPr>
                      </w:pPr>
                    </w:p>
                    <w:p w14:paraId="4D5753EB" w14:textId="77777777" w:rsidR="00C12BA9" w:rsidRDefault="00C12BA9" w:rsidP="001A4B75">
                      <w:pPr>
                        <w:rPr>
                          <w:rFonts w:cs="Arial"/>
                          <w:lang w:val="fr-FR"/>
                        </w:rPr>
                      </w:pPr>
                    </w:p>
                    <w:p w14:paraId="2A3B4B8B" w14:textId="77777777" w:rsidR="00C12BA9" w:rsidRDefault="00C12BA9" w:rsidP="001A4B75">
                      <w:pPr>
                        <w:rPr>
                          <w:rFonts w:cs="Arial"/>
                          <w:lang w:val="fr-FR"/>
                        </w:rPr>
                      </w:pPr>
                    </w:p>
                    <w:p w14:paraId="3FCDDFEC" w14:textId="77777777" w:rsidR="00C12BA9" w:rsidRDefault="00C12BA9" w:rsidP="001A4B75">
                      <w:pPr>
                        <w:rPr>
                          <w:rFonts w:cs="Arial"/>
                          <w:lang w:val="fr-FR"/>
                        </w:rPr>
                      </w:pPr>
                    </w:p>
                    <w:p w14:paraId="58144510" w14:textId="77777777" w:rsidR="00C12BA9" w:rsidRDefault="00C12BA9" w:rsidP="001A4B75">
                      <w:pPr>
                        <w:rPr>
                          <w:rFonts w:cs="Arial"/>
                          <w:lang w:val="fr-FR"/>
                        </w:rPr>
                      </w:pPr>
                    </w:p>
                    <w:p w14:paraId="1CAA58F9" w14:textId="77777777" w:rsidR="00C12BA9" w:rsidRDefault="00C12BA9" w:rsidP="001A4B75">
                      <w:pPr>
                        <w:rPr>
                          <w:rFonts w:cs="Arial"/>
                          <w:lang w:val="fr-FR"/>
                        </w:rPr>
                      </w:pPr>
                    </w:p>
                    <w:p w14:paraId="4E23F9FC" w14:textId="77777777" w:rsidR="00C12BA9" w:rsidRDefault="00C12BA9" w:rsidP="001A4B75">
                      <w:pPr>
                        <w:rPr>
                          <w:rFonts w:cs="Arial"/>
                          <w:lang w:val="fr-FR"/>
                        </w:rPr>
                      </w:pPr>
                    </w:p>
                    <w:p w14:paraId="553A14DC" w14:textId="77777777" w:rsidR="00C12BA9" w:rsidRDefault="00C12BA9" w:rsidP="001A4B75">
                      <w:pPr>
                        <w:rPr>
                          <w:rFonts w:cs="Arial"/>
                          <w:lang w:val="fr-FR"/>
                        </w:rPr>
                      </w:pPr>
                    </w:p>
                    <w:p w14:paraId="303F0D5F" w14:textId="77777777" w:rsidR="00C12BA9" w:rsidRDefault="00C12BA9" w:rsidP="001A4B75">
                      <w:pPr>
                        <w:rPr>
                          <w:rFonts w:cs="Arial"/>
                          <w:lang w:val="fr-FR"/>
                        </w:rPr>
                      </w:pPr>
                    </w:p>
                    <w:p w14:paraId="7DF0B9FE" w14:textId="77777777" w:rsidR="00C12BA9" w:rsidRDefault="00C12BA9" w:rsidP="001A4B75">
                      <w:pPr>
                        <w:rPr>
                          <w:rFonts w:cs="Arial"/>
                          <w:lang w:val="fr-FR"/>
                        </w:rPr>
                      </w:pPr>
                    </w:p>
                    <w:p w14:paraId="171C463A" w14:textId="77777777" w:rsidR="00C12BA9" w:rsidRDefault="00C12BA9" w:rsidP="001A4B75">
                      <w:pPr>
                        <w:rPr>
                          <w:rFonts w:cs="Arial"/>
                          <w:lang w:val="fr-FR"/>
                        </w:rPr>
                      </w:pPr>
                    </w:p>
                    <w:p w14:paraId="32BEE9C6" w14:textId="77777777" w:rsidR="00C12BA9" w:rsidRDefault="00C12BA9" w:rsidP="001A4B75">
                      <w:pPr>
                        <w:rPr>
                          <w:rFonts w:cs="Arial"/>
                          <w:lang w:val="fr-FR"/>
                        </w:rPr>
                      </w:pPr>
                    </w:p>
                    <w:p w14:paraId="611B2E70" w14:textId="77777777" w:rsidR="00C12BA9" w:rsidRDefault="00C12BA9" w:rsidP="001A4B75">
                      <w:pPr>
                        <w:rPr>
                          <w:rFonts w:cs="Arial"/>
                          <w:lang w:val="fr-FR"/>
                        </w:rPr>
                      </w:pPr>
                    </w:p>
                    <w:p w14:paraId="6AD172E6" w14:textId="77777777" w:rsidR="00C12BA9" w:rsidRDefault="00C12BA9" w:rsidP="001A4B75">
                      <w:pPr>
                        <w:rPr>
                          <w:rFonts w:cs="Arial"/>
                          <w:lang w:val="fr-FR"/>
                        </w:rPr>
                      </w:pPr>
                    </w:p>
                    <w:p w14:paraId="0031D732" w14:textId="77777777" w:rsidR="00C12BA9" w:rsidRDefault="00C12BA9" w:rsidP="001A4B75">
                      <w:pPr>
                        <w:rPr>
                          <w:rFonts w:cs="Arial"/>
                          <w:lang w:val="fr-FR"/>
                        </w:rPr>
                      </w:pPr>
                    </w:p>
                    <w:p w14:paraId="13195389" w14:textId="77777777" w:rsidR="00C12BA9" w:rsidRDefault="00C12BA9" w:rsidP="001A4B75">
                      <w:pPr>
                        <w:rPr>
                          <w:rFonts w:cs="Arial"/>
                          <w:lang w:val="fr-FR"/>
                        </w:rPr>
                      </w:pPr>
                    </w:p>
                    <w:p w14:paraId="4DA6755A" w14:textId="77777777" w:rsidR="00C12BA9" w:rsidRDefault="00C12BA9" w:rsidP="001A4B75">
                      <w:pPr>
                        <w:rPr>
                          <w:rFonts w:cs="Arial"/>
                          <w:lang w:val="fr-FR"/>
                        </w:rPr>
                      </w:pPr>
                    </w:p>
                    <w:p w14:paraId="05F0E9F4" w14:textId="77777777" w:rsidR="00C12BA9" w:rsidRDefault="00C12BA9" w:rsidP="001A4B75">
                      <w:pPr>
                        <w:rPr>
                          <w:rFonts w:cs="Arial"/>
                          <w:lang w:val="fr-FR"/>
                        </w:rPr>
                      </w:pPr>
                    </w:p>
                    <w:p w14:paraId="064BDCAF" w14:textId="77777777" w:rsidR="00C12BA9" w:rsidRDefault="00C12BA9" w:rsidP="001A4B75">
                      <w:pPr>
                        <w:rPr>
                          <w:rFonts w:cs="Arial"/>
                          <w:lang w:val="fr-FR"/>
                        </w:rPr>
                      </w:pPr>
                    </w:p>
                    <w:p w14:paraId="275DCB0A" w14:textId="77777777" w:rsidR="00C12BA9" w:rsidRDefault="00C12BA9" w:rsidP="001A4B75">
                      <w:pPr>
                        <w:rPr>
                          <w:rFonts w:cs="Arial"/>
                          <w:lang w:val="fr-FR"/>
                        </w:rPr>
                      </w:pPr>
                    </w:p>
                    <w:p w14:paraId="54431194" w14:textId="77777777" w:rsidR="00C12BA9" w:rsidRDefault="00C12BA9" w:rsidP="001A4B75">
                      <w:pPr>
                        <w:rPr>
                          <w:rFonts w:cs="Arial"/>
                          <w:lang w:val="fr-FR"/>
                        </w:rPr>
                      </w:pPr>
                    </w:p>
                    <w:p w14:paraId="2C063787" w14:textId="77777777" w:rsidR="00C12BA9" w:rsidRDefault="00C12BA9" w:rsidP="001A4B75">
                      <w:pPr>
                        <w:rPr>
                          <w:rFonts w:cs="Arial"/>
                          <w:lang w:val="fr-FR"/>
                        </w:rPr>
                      </w:pPr>
                    </w:p>
                    <w:p w14:paraId="058D0AF1" w14:textId="77777777" w:rsidR="00C12BA9" w:rsidRDefault="00C12BA9" w:rsidP="001A4B75">
                      <w:pPr>
                        <w:rPr>
                          <w:rFonts w:cs="Arial"/>
                          <w:lang w:val="fr-FR"/>
                        </w:rPr>
                      </w:pPr>
                    </w:p>
                    <w:p w14:paraId="0EE96B50" w14:textId="77777777" w:rsidR="00C12BA9" w:rsidRDefault="00C12BA9" w:rsidP="001A4B75">
                      <w:pPr>
                        <w:rPr>
                          <w:rFonts w:cs="Arial"/>
                          <w:lang w:val="fr-FR"/>
                        </w:rPr>
                      </w:pPr>
                    </w:p>
                    <w:p w14:paraId="2BC69289" w14:textId="77777777" w:rsidR="00C12BA9" w:rsidRDefault="00C12BA9" w:rsidP="001A4B75">
                      <w:pPr>
                        <w:rPr>
                          <w:rFonts w:cs="Arial"/>
                          <w:lang w:val="fr-FR"/>
                        </w:rPr>
                      </w:pPr>
                    </w:p>
                    <w:p w14:paraId="7BF06DA1" w14:textId="77777777" w:rsidR="00C12BA9" w:rsidRDefault="00C12BA9" w:rsidP="001A4B75">
                      <w:pPr>
                        <w:rPr>
                          <w:rFonts w:cs="Arial"/>
                          <w:lang w:val="fr-FR"/>
                        </w:rPr>
                      </w:pPr>
                    </w:p>
                    <w:p w14:paraId="51AAADDA" w14:textId="77777777" w:rsidR="00C12BA9" w:rsidRDefault="00C12BA9" w:rsidP="001A4B75">
                      <w:pPr>
                        <w:rPr>
                          <w:rFonts w:cs="Arial"/>
                          <w:lang w:val="fr-FR"/>
                        </w:rPr>
                      </w:pPr>
                    </w:p>
                    <w:p w14:paraId="1BDC617C" w14:textId="77777777" w:rsidR="00C12BA9" w:rsidRDefault="00C12BA9" w:rsidP="001A4B75">
                      <w:pPr>
                        <w:rPr>
                          <w:rFonts w:cs="Arial"/>
                          <w:lang w:val="fr-FR"/>
                        </w:rPr>
                      </w:pPr>
                    </w:p>
                    <w:p w14:paraId="70948AFD" w14:textId="77777777" w:rsidR="00C12BA9" w:rsidRDefault="00C12BA9" w:rsidP="001A4B75">
                      <w:pPr>
                        <w:rPr>
                          <w:rFonts w:cs="Arial"/>
                          <w:lang w:val="fr-FR"/>
                        </w:rPr>
                      </w:pPr>
                    </w:p>
                    <w:p w14:paraId="0DA50DEA" w14:textId="77777777" w:rsidR="00C12BA9" w:rsidRDefault="00C12BA9" w:rsidP="001A4B75">
                      <w:pPr>
                        <w:rPr>
                          <w:rFonts w:cs="Arial"/>
                          <w:lang w:val="fr-FR"/>
                        </w:rPr>
                      </w:pPr>
                    </w:p>
                    <w:p w14:paraId="1013832E" w14:textId="77777777" w:rsidR="00C12BA9" w:rsidRDefault="00C12BA9" w:rsidP="001A4B75">
                      <w:pPr>
                        <w:rPr>
                          <w:rFonts w:cs="Arial"/>
                          <w:lang w:val="fr-FR"/>
                        </w:rPr>
                      </w:pPr>
                    </w:p>
                    <w:p w14:paraId="579C45E4" w14:textId="77777777" w:rsidR="00C12BA9" w:rsidRDefault="00C12BA9" w:rsidP="001A4B75">
                      <w:pPr>
                        <w:rPr>
                          <w:rFonts w:cs="Arial"/>
                          <w:lang w:val="fr-FR"/>
                        </w:rPr>
                      </w:pPr>
                    </w:p>
                    <w:p w14:paraId="21320EED" w14:textId="77777777" w:rsidR="00C12BA9" w:rsidRDefault="00C12BA9" w:rsidP="001A4B75">
                      <w:pPr>
                        <w:rPr>
                          <w:rFonts w:cs="Arial"/>
                          <w:lang w:val="fr-FR"/>
                        </w:rPr>
                      </w:pPr>
                    </w:p>
                    <w:p w14:paraId="18735E6F" w14:textId="77777777" w:rsidR="00C12BA9" w:rsidRDefault="00C12BA9" w:rsidP="001A4B75">
                      <w:pPr>
                        <w:rPr>
                          <w:rFonts w:cs="Arial"/>
                          <w:lang w:val="fr-FR"/>
                        </w:rPr>
                      </w:pPr>
                    </w:p>
                    <w:p w14:paraId="1CFA94FA" w14:textId="77777777" w:rsidR="00C12BA9" w:rsidRDefault="00C12BA9" w:rsidP="001A4B75">
                      <w:pPr>
                        <w:rPr>
                          <w:rFonts w:cs="Arial"/>
                          <w:lang w:val="fr-FR"/>
                        </w:rPr>
                      </w:pPr>
                    </w:p>
                    <w:p w14:paraId="54320DB1" w14:textId="77777777" w:rsidR="00C12BA9" w:rsidRDefault="00C12BA9" w:rsidP="001A4B75">
                      <w:pPr>
                        <w:rPr>
                          <w:rFonts w:cs="Arial"/>
                          <w:lang w:val="fr-FR"/>
                        </w:rPr>
                      </w:pPr>
                    </w:p>
                    <w:p w14:paraId="1F441519" w14:textId="77777777" w:rsidR="00C12BA9" w:rsidRDefault="00C12BA9" w:rsidP="001A4B75">
                      <w:pPr>
                        <w:rPr>
                          <w:rFonts w:cs="Arial"/>
                          <w:lang w:val="fr-FR"/>
                        </w:rPr>
                      </w:pPr>
                    </w:p>
                    <w:p w14:paraId="11EA12BD" w14:textId="77777777" w:rsidR="00C12BA9" w:rsidRDefault="00C12BA9" w:rsidP="001A4B75">
                      <w:pPr>
                        <w:rPr>
                          <w:rFonts w:cs="Arial"/>
                          <w:lang w:val="fr-FR"/>
                        </w:rPr>
                      </w:pPr>
                    </w:p>
                    <w:p w14:paraId="5BDD880B" w14:textId="77777777" w:rsidR="00C12BA9" w:rsidRDefault="00C12BA9" w:rsidP="001A4B75">
                      <w:pPr>
                        <w:rPr>
                          <w:rFonts w:cs="Arial"/>
                          <w:lang w:val="fr-FR"/>
                        </w:rPr>
                      </w:pPr>
                    </w:p>
                    <w:p w14:paraId="5CB8EE5A" w14:textId="77777777" w:rsidR="00C12BA9" w:rsidRDefault="00C12BA9" w:rsidP="001A4B75">
                      <w:pPr>
                        <w:rPr>
                          <w:rFonts w:cs="Arial"/>
                          <w:lang w:val="fr-FR"/>
                        </w:rPr>
                      </w:pPr>
                    </w:p>
                    <w:p w14:paraId="3D9CE32A" w14:textId="77777777" w:rsidR="00C12BA9" w:rsidRDefault="00C12BA9" w:rsidP="001A4B75">
                      <w:pPr>
                        <w:rPr>
                          <w:rFonts w:cs="Arial"/>
                          <w:lang w:val="fr-FR"/>
                        </w:rPr>
                      </w:pPr>
                    </w:p>
                    <w:p w14:paraId="46C38E63" w14:textId="77777777" w:rsidR="00C12BA9" w:rsidRDefault="00C12BA9" w:rsidP="001A4B75">
                      <w:pPr>
                        <w:rPr>
                          <w:rFonts w:cs="Arial"/>
                          <w:lang w:val="fr-FR"/>
                        </w:rPr>
                      </w:pPr>
                    </w:p>
                    <w:p w14:paraId="573A346B" w14:textId="77777777" w:rsidR="00C12BA9" w:rsidRDefault="00C12BA9" w:rsidP="001A4B75">
                      <w:pPr>
                        <w:rPr>
                          <w:rFonts w:cs="Arial"/>
                          <w:lang w:val="fr-FR"/>
                        </w:rPr>
                      </w:pPr>
                    </w:p>
                    <w:p w14:paraId="6EF9DF82" w14:textId="77777777" w:rsidR="00C12BA9" w:rsidRDefault="00C12BA9" w:rsidP="001A4B75">
                      <w:pPr>
                        <w:rPr>
                          <w:rFonts w:cs="Arial"/>
                          <w:lang w:val="fr-FR"/>
                        </w:rPr>
                      </w:pPr>
                    </w:p>
                    <w:p w14:paraId="03007AFC" w14:textId="77777777" w:rsidR="00C12BA9" w:rsidRDefault="00C12BA9" w:rsidP="001A4B75">
                      <w:pPr>
                        <w:rPr>
                          <w:rFonts w:cs="Arial"/>
                          <w:lang w:val="fr-FR"/>
                        </w:rPr>
                      </w:pPr>
                    </w:p>
                    <w:p w14:paraId="447AD9A8" w14:textId="77777777" w:rsidR="00C12BA9" w:rsidRDefault="00C12BA9" w:rsidP="001A4B75">
                      <w:pPr>
                        <w:rPr>
                          <w:rFonts w:cs="Arial"/>
                          <w:lang w:val="fr-FR"/>
                        </w:rPr>
                      </w:pPr>
                    </w:p>
                    <w:p w14:paraId="37FCE025" w14:textId="77777777" w:rsidR="00C12BA9" w:rsidRDefault="00C12BA9" w:rsidP="001A4B75">
                      <w:pPr>
                        <w:rPr>
                          <w:rFonts w:cs="Arial"/>
                          <w:lang w:val="fr-FR"/>
                        </w:rPr>
                      </w:pPr>
                    </w:p>
                    <w:p w14:paraId="7B2FBB50" w14:textId="77777777" w:rsidR="00C12BA9" w:rsidRDefault="00C12BA9" w:rsidP="001A4B75">
                      <w:pPr>
                        <w:rPr>
                          <w:rFonts w:cs="Arial"/>
                          <w:lang w:val="fr-FR"/>
                        </w:rPr>
                      </w:pPr>
                    </w:p>
                    <w:p w14:paraId="7131DE07" w14:textId="77777777" w:rsidR="00C12BA9" w:rsidRDefault="00C12BA9" w:rsidP="001A4B75">
                      <w:pPr>
                        <w:rPr>
                          <w:rFonts w:cs="Arial"/>
                          <w:lang w:val="fr-FR"/>
                        </w:rPr>
                      </w:pPr>
                    </w:p>
                    <w:p w14:paraId="211F9706" w14:textId="77777777" w:rsidR="00C12BA9" w:rsidRDefault="00C12BA9" w:rsidP="001A4B75">
                      <w:pPr>
                        <w:rPr>
                          <w:rFonts w:cs="Arial"/>
                          <w:lang w:val="fr-FR"/>
                        </w:rPr>
                      </w:pPr>
                    </w:p>
                    <w:p w14:paraId="53F18AFC" w14:textId="77777777" w:rsidR="00C12BA9" w:rsidRDefault="00C12BA9" w:rsidP="001A4B75">
                      <w:pPr>
                        <w:rPr>
                          <w:rFonts w:cs="Arial"/>
                          <w:lang w:val="fr-FR"/>
                        </w:rPr>
                      </w:pPr>
                    </w:p>
                    <w:p w14:paraId="746DBC29" w14:textId="77777777" w:rsidR="00C12BA9" w:rsidRDefault="00C12BA9" w:rsidP="001A4B75">
                      <w:pPr>
                        <w:rPr>
                          <w:rFonts w:cs="Arial"/>
                          <w:lang w:val="fr-FR"/>
                        </w:rPr>
                      </w:pPr>
                    </w:p>
                    <w:p w14:paraId="30D87033" w14:textId="77777777" w:rsidR="00C12BA9" w:rsidRDefault="00C12BA9" w:rsidP="001A4B75">
                      <w:pPr>
                        <w:rPr>
                          <w:rFonts w:cs="Arial"/>
                          <w:lang w:val="fr-FR"/>
                        </w:rPr>
                      </w:pPr>
                    </w:p>
                    <w:p w14:paraId="7A551F61" w14:textId="77777777" w:rsidR="00C12BA9" w:rsidRDefault="00C12BA9" w:rsidP="001A4B75">
                      <w:pPr>
                        <w:rPr>
                          <w:rFonts w:cs="Arial"/>
                          <w:lang w:val="fr-FR"/>
                        </w:rPr>
                      </w:pPr>
                    </w:p>
                    <w:p w14:paraId="2EA1B7B0" w14:textId="77777777" w:rsidR="00C12BA9" w:rsidRDefault="00C12BA9" w:rsidP="001A4B75">
                      <w:pPr>
                        <w:rPr>
                          <w:rFonts w:cs="Arial"/>
                          <w:lang w:val="fr-FR"/>
                        </w:rPr>
                      </w:pPr>
                    </w:p>
                    <w:p w14:paraId="0D10A0B3" w14:textId="77777777" w:rsidR="00C12BA9" w:rsidRDefault="00C12BA9" w:rsidP="001A4B75">
                      <w:pPr>
                        <w:rPr>
                          <w:rFonts w:cs="Arial"/>
                          <w:lang w:val="fr-FR"/>
                        </w:rPr>
                      </w:pPr>
                    </w:p>
                    <w:p w14:paraId="51F1AAA0" w14:textId="77777777" w:rsidR="00C12BA9" w:rsidRDefault="00C12BA9" w:rsidP="001A4B75">
                      <w:pPr>
                        <w:rPr>
                          <w:rFonts w:cs="Arial"/>
                          <w:lang w:val="fr-FR"/>
                        </w:rPr>
                      </w:pPr>
                    </w:p>
                    <w:p w14:paraId="3F2B8D6C" w14:textId="77777777" w:rsidR="00C12BA9" w:rsidRDefault="00C12BA9" w:rsidP="001A4B75">
                      <w:pPr>
                        <w:rPr>
                          <w:rFonts w:cs="Arial"/>
                          <w:lang w:val="fr-FR"/>
                        </w:rPr>
                      </w:pPr>
                    </w:p>
                    <w:p w14:paraId="04DD4526" w14:textId="77777777" w:rsidR="00C12BA9" w:rsidRDefault="00C12BA9" w:rsidP="001A4B75">
                      <w:pPr>
                        <w:rPr>
                          <w:rFonts w:cs="Arial"/>
                          <w:lang w:val="fr-FR"/>
                        </w:rPr>
                      </w:pPr>
                    </w:p>
                    <w:p w14:paraId="37B27F46" w14:textId="77777777" w:rsidR="00C12BA9" w:rsidRDefault="00C12BA9" w:rsidP="001A4B75">
                      <w:pPr>
                        <w:rPr>
                          <w:rFonts w:cs="Arial"/>
                          <w:lang w:val="fr-FR"/>
                        </w:rPr>
                      </w:pPr>
                    </w:p>
                    <w:p w14:paraId="55C96A4F" w14:textId="77777777" w:rsidR="00C12BA9" w:rsidRDefault="00C12BA9" w:rsidP="001A4B75">
                      <w:pPr>
                        <w:rPr>
                          <w:rFonts w:cs="Arial"/>
                          <w:lang w:val="fr-FR"/>
                        </w:rPr>
                      </w:pPr>
                    </w:p>
                    <w:p w14:paraId="2B003649" w14:textId="77777777" w:rsidR="00C12BA9" w:rsidRDefault="00C12BA9" w:rsidP="001A4B75">
                      <w:pPr>
                        <w:rPr>
                          <w:rFonts w:cs="Arial"/>
                          <w:lang w:val="fr-FR"/>
                        </w:rPr>
                      </w:pPr>
                    </w:p>
                    <w:p w14:paraId="422F6357" w14:textId="77777777" w:rsidR="00C12BA9" w:rsidRDefault="00C12BA9" w:rsidP="001A4B75">
                      <w:pPr>
                        <w:rPr>
                          <w:rFonts w:cs="Arial"/>
                          <w:lang w:val="fr-FR"/>
                        </w:rPr>
                      </w:pPr>
                    </w:p>
                    <w:p w14:paraId="2F02CBC3" w14:textId="77777777" w:rsidR="00C12BA9" w:rsidRDefault="00C12BA9" w:rsidP="001A4B75">
                      <w:pPr>
                        <w:rPr>
                          <w:rFonts w:cs="Arial"/>
                          <w:lang w:val="fr-FR"/>
                        </w:rPr>
                      </w:pPr>
                    </w:p>
                    <w:p w14:paraId="194FB270" w14:textId="77777777" w:rsidR="00C12BA9" w:rsidRDefault="00C12BA9" w:rsidP="001A4B75">
                      <w:pPr>
                        <w:rPr>
                          <w:rFonts w:cs="Arial"/>
                          <w:lang w:val="fr-FR"/>
                        </w:rPr>
                      </w:pPr>
                    </w:p>
                    <w:p w14:paraId="217D27D0" w14:textId="77777777" w:rsidR="00C12BA9" w:rsidRDefault="00C12BA9" w:rsidP="001A4B75">
                      <w:pPr>
                        <w:rPr>
                          <w:rFonts w:cs="Arial"/>
                          <w:lang w:val="fr-FR"/>
                        </w:rPr>
                      </w:pPr>
                    </w:p>
                    <w:p w14:paraId="596D2815" w14:textId="77777777" w:rsidR="00C12BA9" w:rsidRDefault="00C12BA9" w:rsidP="001A4B75">
                      <w:pPr>
                        <w:rPr>
                          <w:rFonts w:cs="Arial"/>
                          <w:lang w:val="fr-FR"/>
                        </w:rPr>
                      </w:pPr>
                    </w:p>
                    <w:p w14:paraId="4BA79F72" w14:textId="77777777" w:rsidR="00C12BA9" w:rsidRDefault="00C12BA9" w:rsidP="001A4B75">
                      <w:pPr>
                        <w:rPr>
                          <w:rFonts w:cs="Arial"/>
                          <w:lang w:val="fr-FR"/>
                        </w:rPr>
                      </w:pPr>
                    </w:p>
                    <w:p w14:paraId="789CAEE1" w14:textId="77777777" w:rsidR="00C12BA9" w:rsidRDefault="00C12BA9" w:rsidP="001A4B75">
                      <w:pPr>
                        <w:rPr>
                          <w:rFonts w:cs="Arial"/>
                          <w:lang w:val="fr-FR"/>
                        </w:rPr>
                      </w:pPr>
                    </w:p>
                    <w:p w14:paraId="2DEDDF1B" w14:textId="77777777" w:rsidR="00C12BA9" w:rsidRDefault="00C12BA9" w:rsidP="001A4B75">
                      <w:pPr>
                        <w:rPr>
                          <w:rFonts w:cs="Arial"/>
                          <w:lang w:val="fr-FR"/>
                        </w:rPr>
                      </w:pPr>
                    </w:p>
                    <w:p w14:paraId="1994E1E8" w14:textId="77777777" w:rsidR="00C12BA9" w:rsidRDefault="00C12BA9" w:rsidP="001A4B75">
                      <w:pPr>
                        <w:rPr>
                          <w:rFonts w:cs="Arial"/>
                          <w:lang w:val="fr-FR"/>
                        </w:rPr>
                      </w:pPr>
                    </w:p>
                    <w:p w14:paraId="7FAB459D" w14:textId="77777777" w:rsidR="00C12BA9" w:rsidRDefault="00C12BA9" w:rsidP="001A4B75">
                      <w:pPr>
                        <w:rPr>
                          <w:rFonts w:cs="Arial"/>
                          <w:lang w:val="fr-FR"/>
                        </w:rPr>
                      </w:pPr>
                    </w:p>
                    <w:p w14:paraId="689A8B0C" w14:textId="77777777" w:rsidR="00C12BA9" w:rsidRDefault="00C12BA9" w:rsidP="001A4B75">
                      <w:pPr>
                        <w:rPr>
                          <w:rFonts w:cs="Arial"/>
                          <w:lang w:val="fr-FR"/>
                        </w:rPr>
                      </w:pPr>
                    </w:p>
                    <w:p w14:paraId="0BD544AC" w14:textId="77777777" w:rsidR="00C12BA9" w:rsidRDefault="00C12BA9" w:rsidP="001A4B75">
                      <w:pPr>
                        <w:rPr>
                          <w:rFonts w:cs="Arial"/>
                          <w:lang w:val="fr-FR"/>
                        </w:rPr>
                      </w:pPr>
                    </w:p>
                    <w:p w14:paraId="0FB830E3" w14:textId="77777777" w:rsidR="00C12BA9" w:rsidRDefault="00C12BA9" w:rsidP="001A4B75">
                      <w:pPr>
                        <w:rPr>
                          <w:rFonts w:cs="Arial"/>
                          <w:lang w:val="fr-FR"/>
                        </w:rPr>
                      </w:pPr>
                    </w:p>
                    <w:p w14:paraId="283822FF" w14:textId="77777777" w:rsidR="00C12BA9" w:rsidRDefault="00C12BA9" w:rsidP="001A4B75">
                      <w:pPr>
                        <w:rPr>
                          <w:rFonts w:cs="Arial"/>
                          <w:lang w:val="fr-FR"/>
                        </w:rPr>
                      </w:pPr>
                    </w:p>
                    <w:p w14:paraId="0CA362C3" w14:textId="77777777" w:rsidR="00C12BA9" w:rsidRDefault="00C12BA9" w:rsidP="001A4B75">
                      <w:pPr>
                        <w:rPr>
                          <w:rFonts w:cs="Arial"/>
                          <w:lang w:val="fr-FR"/>
                        </w:rPr>
                      </w:pPr>
                    </w:p>
                    <w:p w14:paraId="7310894F" w14:textId="77777777" w:rsidR="00C12BA9" w:rsidRDefault="00C12BA9" w:rsidP="001A4B75">
                      <w:pPr>
                        <w:rPr>
                          <w:rFonts w:cs="Arial"/>
                          <w:lang w:val="fr-FR"/>
                        </w:rPr>
                      </w:pPr>
                    </w:p>
                    <w:p w14:paraId="5C709DEC" w14:textId="77777777" w:rsidR="00C12BA9" w:rsidRDefault="00C12BA9" w:rsidP="001A4B75">
                      <w:pPr>
                        <w:rPr>
                          <w:rFonts w:cs="Arial"/>
                          <w:lang w:val="fr-FR"/>
                        </w:rPr>
                      </w:pPr>
                    </w:p>
                    <w:p w14:paraId="67675B3F" w14:textId="77777777" w:rsidR="00C12BA9" w:rsidRDefault="00C12BA9" w:rsidP="001A4B75">
                      <w:pPr>
                        <w:rPr>
                          <w:rFonts w:cs="Arial"/>
                          <w:lang w:val="fr-FR"/>
                        </w:rPr>
                      </w:pPr>
                    </w:p>
                    <w:p w14:paraId="03246B0A" w14:textId="77777777" w:rsidR="00C12BA9" w:rsidRDefault="00C12BA9" w:rsidP="001A4B75">
                      <w:pPr>
                        <w:rPr>
                          <w:rFonts w:cs="Arial"/>
                          <w:lang w:val="fr-FR"/>
                        </w:rPr>
                      </w:pPr>
                    </w:p>
                    <w:p w14:paraId="272B085F" w14:textId="77777777" w:rsidR="00C12BA9" w:rsidRDefault="00C12BA9" w:rsidP="001A4B75">
                      <w:pPr>
                        <w:rPr>
                          <w:rFonts w:cs="Arial"/>
                          <w:lang w:val="fr-FR"/>
                        </w:rPr>
                      </w:pPr>
                    </w:p>
                    <w:p w14:paraId="38ECDEA9" w14:textId="77777777" w:rsidR="00C12BA9" w:rsidRDefault="00C12BA9" w:rsidP="001A4B75">
                      <w:pPr>
                        <w:rPr>
                          <w:rFonts w:cs="Arial"/>
                          <w:lang w:val="fr-FR"/>
                        </w:rPr>
                      </w:pPr>
                    </w:p>
                    <w:p w14:paraId="7226C212" w14:textId="77777777" w:rsidR="00C12BA9" w:rsidRDefault="00C12BA9" w:rsidP="001A4B75">
                      <w:pPr>
                        <w:rPr>
                          <w:rFonts w:cs="Arial"/>
                          <w:lang w:val="fr-FR"/>
                        </w:rPr>
                      </w:pPr>
                    </w:p>
                    <w:p w14:paraId="53F03415" w14:textId="77777777" w:rsidR="00C12BA9" w:rsidRDefault="00C12BA9" w:rsidP="001A4B75">
                      <w:pPr>
                        <w:rPr>
                          <w:rFonts w:cs="Arial"/>
                          <w:lang w:val="fr-FR"/>
                        </w:rPr>
                      </w:pPr>
                    </w:p>
                    <w:p w14:paraId="410AFA19" w14:textId="77777777" w:rsidR="00C12BA9" w:rsidRDefault="00C12BA9" w:rsidP="001A4B75">
                      <w:pPr>
                        <w:rPr>
                          <w:rFonts w:cs="Arial"/>
                          <w:lang w:val="fr-FR"/>
                        </w:rPr>
                      </w:pPr>
                    </w:p>
                    <w:p w14:paraId="5D295D35" w14:textId="77777777" w:rsidR="00C12BA9" w:rsidRDefault="00C12BA9" w:rsidP="001A4B75">
                      <w:pPr>
                        <w:rPr>
                          <w:rFonts w:cs="Arial"/>
                          <w:lang w:val="fr-FR"/>
                        </w:rPr>
                      </w:pPr>
                    </w:p>
                    <w:p w14:paraId="16E9A913" w14:textId="77777777" w:rsidR="00C12BA9" w:rsidRDefault="00C12BA9" w:rsidP="001A4B75">
                      <w:pPr>
                        <w:rPr>
                          <w:rFonts w:cs="Arial"/>
                          <w:lang w:val="fr-FR"/>
                        </w:rPr>
                      </w:pPr>
                    </w:p>
                    <w:p w14:paraId="1D080A2F" w14:textId="77777777" w:rsidR="00C12BA9" w:rsidRDefault="00C12BA9" w:rsidP="001A4B75">
                      <w:pPr>
                        <w:rPr>
                          <w:rFonts w:cs="Arial"/>
                          <w:lang w:val="fr-FR"/>
                        </w:rPr>
                      </w:pPr>
                    </w:p>
                    <w:p w14:paraId="587B5D1A" w14:textId="77777777" w:rsidR="00C12BA9" w:rsidRDefault="00C12BA9" w:rsidP="001A4B75">
                      <w:pPr>
                        <w:rPr>
                          <w:rFonts w:cs="Arial"/>
                          <w:lang w:val="fr-FR"/>
                        </w:rPr>
                      </w:pPr>
                    </w:p>
                    <w:p w14:paraId="0FAF98D9" w14:textId="77777777" w:rsidR="00C12BA9" w:rsidRDefault="00C12BA9" w:rsidP="001A4B75">
                      <w:pPr>
                        <w:rPr>
                          <w:rFonts w:cs="Arial"/>
                          <w:lang w:val="fr-FR"/>
                        </w:rPr>
                      </w:pPr>
                    </w:p>
                    <w:p w14:paraId="5E876D9C" w14:textId="77777777" w:rsidR="00C12BA9" w:rsidRDefault="00C12BA9" w:rsidP="001A4B75">
                      <w:pPr>
                        <w:rPr>
                          <w:rFonts w:cs="Arial"/>
                          <w:lang w:val="fr-FR"/>
                        </w:rPr>
                      </w:pPr>
                    </w:p>
                    <w:p w14:paraId="0C84DD08" w14:textId="77777777" w:rsidR="00C12BA9" w:rsidRDefault="00C12BA9" w:rsidP="001A4B75">
                      <w:pPr>
                        <w:rPr>
                          <w:rFonts w:cs="Arial"/>
                          <w:lang w:val="fr-FR"/>
                        </w:rPr>
                      </w:pPr>
                    </w:p>
                    <w:p w14:paraId="602029D6" w14:textId="77777777" w:rsidR="00C12BA9" w:rsidRDefault="00C12BA9" w:rsidP="001A4B75">
                      <w:pPr>
                        <w:rPr>
                          <w:rFonts w:cs="Arial"/>
                          <w:lang w:val="fr-FR"/>
                        </w:rPr>
                      </w:pPr>
                    </w:p>
                    <w:p w14:paraId="4CF1DDD8" w14:textId="77777777" w:rsidR="00C12BA9" w:rsidRDefault="00C12BA9" w:rsidP="001A4B75">
                      <w:pPr>
                        <w:rPr>
                          <w:rFonts w:cs="Arial"/>
                          <w:lang w:val="fr-FR"/>
                        </w:rPr>
                      </w:pPr>
                    </w:p>
                    <w:p w14:paraId="75D87EE8" w14:textId="77777777" w:rsidR="00C12BA9" w:rsidRDefault="00C12BA9" w:rsidP="001A4B75">
                      <w:pPr>
                        <w:rPr>
                          <w:rFonts w:cs="Arial"/>
                          <w:lang w:val="fr-FR"/>
                        </w:rPr>
                      </w:pPr>
                    </w:p>
                    <w:p w14:paraId="0D898983" w14:textId="77777777" w:rsidR="00C12BA9" w:rsidRDefault="00C12BA9" w:rsidP="001A4B75">
                      <w:pPr>
                        <w:rPr>
                          <w:rFonts w:cs="Arial"/>
                          <w:lang w:val="fr-FR"/>
                        </w:rPr>
                      </w:pPr>
                    </w:p>
                    <w:p w14:paraId="706D2A8C" w14:textId="77777777" w:rsidR="00C12BA9" w:rsidRDefault="00C12BA9" w:rsidP="001A4B75">
                      <w:pPr>
                        <w:rPr>
                          <w:rFonts w:cs="Arial"/>
                          <w:lang w:val="fr-FR"/>
                        </w:rPr>
                      </w:pPr>
                    </w:p>
                    <w:p w14:paraId="27063366" w14:textId="77777777" w:rsidR="00C12BA9" w:rsidRDefault="00C12BA9" w:rsidP="001A4B75">
                      <w:pPr>
                        <w:rPr>
                          <w:rFonts w:cs="Arial"/>
                          <w:lang w:val="fr-FR"/>
                        </w:rPr>
                      </w:pPr>
                    </w:p>
                    <w:p w14:paraId="33EE9151" w14:textId="77777777" w:rsidR="00C12BA9" w:rsidRDefault="00C12BA9" w:rsidP="001A4B75">
                      <w:pPr>
                        <w:rPr>
                          <w:rFonts w:cs="Arial"/>
                          <w:lang w:val="fr-FR"/>
                        </w:rPr>
                      </w:pPr>
                    </w:p>
                    <w:p w14:paraId="6249B248" w14:textId="77777777" w:rsidR="00C12BA9" w:rsidRDefault="00C12BA9" w:rsidP="001A4B75">
                      <w:pPr>
                        <w:rPr>
                          <w:rFonts w:cs="Arial"/>
                          <w:lang w:val="fr-FR"/>
                        </w:rPr>
                      </w:pPr>
                    </w:p>
                    <w:p w14:paraId="4049568A" w14:textId="77777777" w:rsidR="00C12BA9" w:rsidRDefault="00C12BA9" w:rsidP="001A4B75">
                      <w:pPr>
                        <w:rPr>
                          <w:rFonts w:cs="Arial"/>
                          <w:lang w:val="fr-FR"/>
                        </w:rPr>
                      </w:pPr>
                    </w:p>
                    <w:p w14:paraId="5889B290" w14:textId="77777777" w:rsidR="00C12BA9" w:rsidRDefault="00C12BA9" w:rsidP="001A4B75">
                      <w:pPr>
                        <w:rPr>
                          <w:rFonts w:cs="Arial"/>
                          <w:lang w:val="fr-FR"/>
                        </w:rPr>
                      </w:pPr>
                    </w:p>
                    <w:p w14:paraId="359434A0" w14:textId="77777777" w:rsidR="00C12BA9" w:rsidRDefault="00C12BA9" w:rsidP="001A4B75">
                      <w:pPr>
                        <w:rPr>
                          <w:rFonts w:cs="Arial"/>
                          <w:lang w:val="fr-FR"/>
                        </w:rPr>
                      </w:pPr>
                    </w:p>
                    <w:p w14:paraId="11B3B0B3" w14:textId="77777777" w:rsidR="00C12BA9" w:rsidRDefault="00C12BA9" w:rsidP="001A4B75">
                      <w:pPr>
                        <w:rPr>
                          <w:rFonts w:cs="Arial"/>
                          <w:lang w:val="fr-FR"/>
                        </w:rPr>
                      </w:pPr>
                    </w:p>
                    <w:p w14:paraId="358E7CF3" w14:textId="77777777" w:rsidR="00C12BA9" w:rsidRDefault="00C12BA9" w:rsidP="001A4B75">
                      <w:pPr>
                        <w:rPr>
                          <w:rFonts w:cs="Arial"/>
                          <w:lang w:val="fr-FR"/>
                        </w:rPr>
                      </w:pPr>
                    </w:p>
                    <w:p w14:paraId="365C396A" w14:textId="77777777" w:rsidR="00C12BA9" w:rsidRDefault="00C12BA9" w:rsidP="001A4B75">
                      <w:pPr>
                        <w:rPr>
                          <w:rFonts w:cs="Arial"/>
                          <w:lang w:val="fr-FR"/>
                        </w:rPr>
                      </w:pPr>
                    </w:p>
                    <w:p w14:paraId="0B1367C2" w14:textId="77777777" w:rsidR="00C12BA9" w:rsidRDefault="00C12BA9" w:rsidP="001A4B75">
                      <w:pPr>
                        <w:rPr>
                          <w:rFonts w:cs="Arial"/>
                          <w:lang w:val="fr-FR"/>
                        </w:rPr>
                      </w:pPr>
                    </w:p>
                    <w:p w14:paraId="02804590" w14:textId="77777777" w:rsidR="00C12BA9" w:rsidRDefault="00C12BA9" w:rsidP="001A4B75">
                      <w:pPr>
                        <w:rPr>
                          <w:rFonts w:cs="Arial"/>
                          <w:lang w:val="fr-FR"/>
                        </w:rPr>
                      </w:pPr>
                    </w:p>
                    <w:p w14:paraId="0DF94EC0" w14:textId="77777777" w:rsidR="00C12BA9" w:rsidRDefault="00C12BA9" w:rsidP="001A4B75">
                      <w:pPr>
                        <w:rPr>
                          <w:rFonts w:cs="Arial"/>
                          <w:lang w:val="fr-FR"/>
                        </w:rPr>
                      </w:pPr>
                    </w:p>
                    <w:p w14:paraId="304EE063" w14:textId="77777777" w:rsidR="00C12BA9" w:rsidRDefault="00C12BA9" w:rsidP="001A4B75">
                      <w:pPr>
                        <w:rPr>
                          <w:rFonts w:cs="Arial"/>
                          <w:lang w:val="fr-FR"/>
                        </w:rPr>
                      </w:pPr>
                    </w:p>
                    <w:p w14:paraId="5D030F21" w14:textId="77777777" w:rsidR="00C12BA9" w:rsidRDefault="00C12BA9" w:rsidP="001A4B75">
                      <w:pPr>
                        <w:rPr>
                          <w:rFonts w:cs="Arial"/>
                          <w:lang w:val="fr-FR"/>
                        </w:rPr>
                      </w:pPr>
                    </w:p>
                    <w:p w14:paraId="596844AC" w14:textId="77777777" w:rsidR="00C12BA9" w:rsidRDefault="00C12BA9" w:rsidP="001A4B75">
                      <w:pPr>
                        <w:rPr>
                          <w:rFonts w:cs="Arial"/>
                          <w:lang w:val="fr-FR"/>
                        </w:rPr>
                      </w:pPr>
                    </w:p>
                    <w:p w14:paraId="101F529A" w14:textId="77777777" w:rsidR="00C12BA9" w:rsidRDefault="00C12BA9" w:rsidP="001A4B75">
                      <w:pPr>
                        <w:rPr>
                          <w:rFonts w:cs="Arial"/>
                          <w:lang w:val="fr-FR"/>
                        </w:rPr>
                      </w:pPr>
                    </w:p>
                    <w:p w14:paraId="1CB0A8CD" w14:textId="77777777" w:rsidR="00C12BA9" w:rsidRDefault="00C12BA9" w:rsidP="001A4B75">
                      <w:pPr>
                        <w:rPr>
                          <w:rFonts w:cs="Arial"/>
                          <w:lang w:val="fr-FR"/>
                        </w:rPr>
                      </w:pPr>
                    </w:p>
                    <w:p w14:paraId="4048858F" w14:textId="77777777" w:rsidR="00C12BA9" w:rsidRDefault="00C12BA9" w:rsidP="001A4B75">
                      <w:pPr>
                        <w:rPr>
                          <w:rFonts w:cs="Arial"/>
                          <w:lang w:val="fr-FR"/>
                        </w:rPr>
                      </w:pPr>
                    </w:p>
                    <w:p w14:paraId="3938848F" w14:textId="77777777" w:rsidR="00C12BA9" w:rsidRDefault="00C12BA9" w:rsidP="001A4B75">
                      <w:pPr>
                        <w:rPr>
                          <w:rFonts w:cs="Arial"/>
                          <w:lang w:val="fr-FR"/>
                        </w:rPr>
                      </w:pPr>
                    </w:p>
                    <w:p w14:paraId="484231F9" w14:textId="77777777" w:rsidR="00C12BA9" w:rsidRDefault="00C12BA9" w:rsidP="001A4B75">
                      <w:pPr>
                        <w:rPr>
                          <w:rFonts w:cs="Arial"/>
                          <w:lang w:val="fr-FR"/>
                        </w:rPr>
                      </w:pPr>
                    </w:p>
                    <w:p w14:paraId="2E83F6FF" w14:textId="77777777" w:rsidR="00C12BA9" w:rsidRDefault="00C12BA9" w:rsidP="001A4B75">
                      <w:pPr>
                        <w:rPr>
                          <w:rFonts w:cs="Arial"/>
                          <w:lang w:val="fr-FR"/>
                        </w:rPr>
                      </w:pPr>
                    </w:p>
                    <w:p w14:paraId="17A770CD" w14:textId="77777777" w:rsidR="00C12BA9" w:rsidRDefault="00C12BA9" w:rsidP="001A4B75">
                      <w:pPr>
                        <w:rPr>
                          <w:rFonts w:cs="Arial"/>
                          <w:lang w:val="fr-FR"/>
                        </w:rPr>
                      </w:pPr>
                    </w:p>
                    <w:p w14:paraId="0D9F2BFD" w14:textId="77777777" w:rsidR="00C12BA9" w:rsidRDefault="00C12BA9" w:rsidP="001A4B75">
                      <w:pPr>
                        <w:rPr>
                          <w:rFonts w:cs="Arial"/>
                          <w:lang w:val="fr-FR"/>
                        </w:rPr>
                      </w:pPr>
                    </w:p>
                    <w:p w14:paraId="2E672F46" w14:textId="77777777" w:rsidR="00C12BA9" w:rsidRDefault="00C12BA9" w:rsidP="001A4B75">
                      <w:pPr>
                        <w:rPr>
                          <w:rFonts w:cs="Arial"/>
                          <w:lang w:val="fr-FR"/>
                        </w:rPr>
                      </w:pPr>
                    </w:p>
                    <w:p w14:paraId="478D6A45" w14:textId="77777777" w:rsidR="00C12BA9" w:rsidRDefault="00C12BA9" w:rsidP="001A4B75">
                      <w:pPr>
                        <w:rPr>
                          <w:rFonts w:cs="Arial"/>
                          <w:lang w:val="fr-FR"/>
                        </w:rPr>
                      </w:pPr>
                    </w:p>
                    <w:p w14:paraId="1732AABE" w14:textId="77777777" w:rsidR="00C12BA9" w:rsidRDefault="00C12BA9" w:rsidP="001A4B75">
                      <w:pPr>
                        <w:rPr>
                          <w:rFonts w:cs="Arial"/>
                          <w:lang w:val="fr-FR"/>
                        </w:rPr>
                      </w:pPr>
                    </w:p>
                    <w:p w14:paraId="0DCCEE0E" w14:textId="77777777" w:rsidR="00C12BA9" w:rsidRDefault="00C12BA9" w:rsidP="001A4B75">
                      <w:pPr>
                        <w:rPr>
                          <w:rFonts w:cs="Arial"/>
                          <w:lang w:val="fr-FR"/>
                        </w:rPr>
                      </w:pPr>
                    </w:p>
                    <w:p w14:paraId="09D536F4" w14:textId="77777777" w:rsidR="00C12BA9" w:rsidRDefault="00C12BA9" w:rsidP="001A4B75">
                      <w:pPr>
                        <w:rPr>
                          <w:rFonts w:cs="Arial"/>
                          <w:lang w:val="fr-FR"/>
                        </w:rPr>
                      </w:pPr>
                    </w:p>
                    <w:p w14:paraId="53A9D407" w14:textId="77777777" w:rsidR="00C12BA9" w:rsidRDefault="00C12BA9" w:rsidP="001A4B75">
                      <w:pPr>
                        <w:rPr>
                          <w:rFonts w:cs="Arial"/>
                          <w:lang w:val="fr-FR"/>
                        </w:rPr>
                      </w:pPr>
                    </w:p>
                    <w:p w14:paraId="353802E2" w14:textId="77777777" w:rsidR="00C12BA9" w:rsidRDefault="00C12BA9" w:rsidP="001A4B75">
                      <w:pPr>
                        <w:rPr>
                          <w:rFonts w:cs="Arial"/>
                          <w:lang w:val="fr-FR"/>
                        </w:rPr>
                      </w:pPr>
                    </w:p>
                    <w:p w14:paraId="40D378FC" w14:textId="77777777" w:rsidR="00C12BA9" w:rsidRDefault="00C12BA9" w:rsidP="001A4B75">
                      <w:pPr>
                        <w:rPr>
                          <w:rFonts w:cs="Arial"/>
                          <w:lang w:val="fr-FR"/>
                        </w:rPr>
                      </w:pPr>
                    </w:p>
                    <w:p w14:paraId="0BD53012" w14:textId="77777777" w:rsidR="00C12BA9" w:rsidRDefault="00C12BA9" w:rsidP="001A4B75">
                      <w:pPr>
                        <w:rPr>
                          <w:rFonts w:cs="Arial"/>
                          <w:lang w:val="fr-FR"/>
                        </w:rPr>
                      </w:pPr>
                    </w:p>
                    <w:p w14:paraId="0CA1D1D3" w14:textId="77777777" w:rsidR="00C12BA9" w:rsidRDefault="00C12BA9" w:rsidP="001A4B75">
                      <w:pPr>
                        <w:rPr>
                          <w:rFonts w:cs="Arial"/>
                          <w:lang w:val="fr-FR"/>
                        </w:rPr>
                      </w:pPr>
                    </w:p>
                    <w:p w14:paraId="36FB305E" w14:textId="77777777" w:rsidR="00C12BA9" w:rsidRDefault="00C12BA9" w:rsidP="001A4B75">
                      <w:pPr>
                        <w:rPr>
                          <w:rFonts w:cs="Arial"/>
                          <w:lang w:val="fr-FR"/>
                        </w:rPr>
                      </w:pPr>
                    </w:p>
                    <w:p w14:paraId="5D7B6023" w14:textId="77777777" w:rsidR="00C12BA9" w:rsidRDefault="00C12BA9" w:rsidP="001A4B75">
                      <w:pPr>
                        <w:rPr>
                          <w:rFonts w:cs="Arial"/>
                          <w:lang w:val="fr-FR"/>
                        </w:rPr>
                      </w:pPr>
                    </w:p>
                    <w:p w14:paraId="6123FE52" w14:textId="77777777" w:rsidR="00C12BA9" w:rsidRDefault="00C12BA9" w:rsidP="001A4B75">
                      <w:pPr>
                        <w:rPr>
                          <w:rFonts w:cs="Arial"/>
                          <w:lang w:val="fr-FR"/>
                        </w:rPr>
                      </w:pPr>
                    </w:p>
                    <w:p w14:paraId="3CE0874D" w14:textId="77777777" w:rsidR="00C12BA9" w:rsidRDefault="00C12BA9" w:rsidP="001A4B75">
                      <w:pPr>
                        <w:rPr>
                          <w:rFonts w:cs="Arial"/>
                          <w:lang w:val="fr-FR"/>
                        </w:rPr>
                      </w:pPr>
                    </w:p>
                    <w:p w14:paraId="0CB363F3" w14:textId="77777777" w:rsidR="00C12BA9" w:rsidRDefault="00C12BA9" w:rsidP="001A4B75">
                      <w:pPr>
                        <w:rPr>
                          <w:rFonts w:cs="Arial"/>
                          <w:lang w:val="fr-FR"/>
                        </w:rPr>
                      </w:pPr>
                    </w:p>
                    <w:p w14:paraId="590E25FC" w14:textId="77777777" w:rsidR="00C12BA9" w:rsidRDefault="00C12BA9" w:rsidP="001A4B75">
                      <w:pPr>
                        <w:rPr>
                          <w:rFonts w:cs="Arial"/>
                          <w:lang w:val="fr-FR"/>
                        </w:rPr>
                      </w:pPr>
                    </w:p>
                    <w:p w14:paraId="0ED4240B" w14:textId="77777777" w:rsidR="00C12BA9" w:rsidRDefault="00C12BA9" w:rsidP="001A4B75">
                      <w:pPr>
                        <w:rPr>
                          <w:rFonts w:cs="Arial"/>
                          <w:lang w:val="fr-FR"/>
                        </w:rPr>
                      </w:pPr>
                    </w:p>
                    <w:p w14:paraId="7B777842" w14:textId="77777777" w:rsidR="00C12BA9" w:rsidRDefault="00C12BA9" w:rsidP="001A4B75">
                      <w:pPr>
                        <w:rPr>
                          <w:rFonts w:cs="Arial"/>
                          <w:lang w:val="fr-FR"/>
                        </w:rPr>
                      </w:pPr>
                    </w:p>
                  </w:txbxContent>
                </v:textbox>
                <w10:anchorlock/>
              </v:shape>
            </w:pict>
          </mc:Fallback>
        </mc:AlternateContent>
      </w:r>
      <w:r w:rsidR="00A66A15">
        <w:rPr>
          <w:noProof/>
          <w:lang w:val="en-IE" w:eastAsia="en-IE"/>
        </w:rPr>
        <mc:AlternateContent>
          <mc:Choice Requires="wps">
            <w:drawing>
              <wp:anchor distT="0" distB="0" distL="114300" distR="114300" simplePos="0" relativeHeight="251653120" behindDoc="0" locked="1" layoutInCell="1" allowOverlap="1" wp14:anchorId="66F5BB4C" wp14:editId="7C1F32E4">
                <wp:simplePos x="0" y="0"/>
                <wp:positionH relativeFrom="column">
                  <wp:posOffset>-914400</wp:posOffset>
                </wp:positionH>
                <wp:positionV relativeFrom="paragraph">
                  <wp:posOffset>-9433560</wp:posOffset>
                </wp:positionV>
                <wp:extent cx="914400" cy="914400"/>
                <wp:effectExtent l="5715" t="6985" r="13335" b="12065"/>
                <wp:wrapNone/>
                <wp:docPr id="32"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44E6649"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IALABATT WG-1</w:t>
                            </w:r>
                          </w:p>
                          <w:p w14:paraId="4EB6C3E7" w14:textId="77777777" w:rsidR="00C12BA9" w:rsidRDefault="00C12BA9" w:rsidP="001A4B75">
                            <w:pPr>
                              <w:autoSpaceDE w:val="0"/>
                              <w:autoSpaceDN w:val="0"/>
                              <w:adjustRightInd w:val="0"/>
                              <w:jc w:val="center"/>
                              <w:rPr>
                                <w:rFonts w:cs="Arial"/>
                                <w:b/>
                                <w:bCs/>
                                <w:sz w:val="28"/>
                                <w:szCs w:val="28"/>
                                <w:lang w:val="es-ES"/>
                              </w:rPr>
                            </w:pPr>
                          </w:p>
                          <w:p w14:paraId="54865666"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2008-10-02</w:t>
                            </w:r>
                          </w:p>
                          <w:p w14:paraId="40AD6CF5" w14:textId="77777777" w:rsidR="00C12BA9" w:rsidRDefault="00C12BA9" w:rsidP="001A4B75">
                            <w:pPr>
                              <w:autoSpaceDE w:val="0"/>
                              <w:autoSpaceDN w:val="0"/>
                              <w:adjustRightInd w:val="0"/>
                              <w:jc w:val="center"/>
                              <w:rPr>
                                <w:rFonts w:cs="Arial"/>
                                <w:b/>
                                <w:bCs/>
                                <w:sz w:val="28"/>
                                <w:szCs w:val="28"/>
                                <w:lang w:val="es-ES"/>
                              </w:rPr>
                            </w:pPr>
                          </w:p>
                          <w:p w14:paraId="5839CE0A"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3CA24A12" w14:textId="77777777" w:rsidR="00C12BA9" w:rsidRDefault="00C12BA9" w:rsidP="001A4B75">
                            <w:pPr>
                              <w:autoSpaceDE w:val="0"/>
                              <w:autoSpaceDN w:val="0"/>
                              <w:adjustRightInd w:val="0"/>
                              <w:jc w:val="center"/>
                              <w:rPr>
                                <w:rFonts w:cs="Arial"/>
                                <w:b/>
                                <w:bCs/>
                                <w:sz w:val="28"/>
                                <w:szCs w:val="28"/>
                                <w:lang w:val="es-ES"/>
                              </w:rPr>
                            </w:pPr>
                          </w:p>
                          <w:p w14:paraId="390078B8" w14:textId="77777777" w:rsidR="00C12BA9" w:rsidRDefault="00C12BA9" w:rsidP="001A4B75">
                            <w:pPr>
                              <w:autoSpaceDE w:val="0"/>
                              <w:autoSpaceDN w:val="0"/>
                              <w:adjustRightInd w:val="0"/>
                              <w:jc w:val="center"/>
                              <w:rPr>
                                <w:rFonts w:cs="Arial"/>
                                <w:b/>
                                <w:bCs/>
                                <w:sz w:val="28"/>
                                <w:szCs w:val="28"/>
                              </w:rPr>
                            </w:pPr>
                            <w:r>
                              <w:rPr>
                                <w:rFonts w:cs="Arial"/>
                                <w:b/>
                                <w:bCs/>
                                <w:sz w:val="28"/>
                                <w:szCs w:val="28"/>
                              </w:rPr>
                              <w:t>On</w:t>
                            </w:r>
                          </w:p>
                          <w:p w14:paraId="6223FF10" w14:textId="77777777" w:rsidR="00C12BA9" w:rsidRDefault="00C12BA9" w:rsidP="001A4B75">
                            <w:pPr>
                              <w:autoSpaceDE w:val="0"/>
                              <w:autoSpaceDN w:val="0"/>
                              <w:adjustRightInd w:val="0"/>
                              <w:jc w:val="center"/>
                              <w:rPr>
                                <w:rFonts w:cs="Arial"/>
                                <w:b/>
                                <w:bCs/>
                                <w:sz w:val="28"/>
                                <w:szCs w:val="28"/>
                              </w:rPr>
                            </w:pPr>
                          </w:p>
                          <w:p w14:paraId="19FCE8F3" w14:textId="77777777" w:rsidR="00C12BA9" w:rsidRDefault="00C12BA9" w:rsidP="001A4B75">
                            <w:pPr>
                              <w:autoSpaceDE w:val="0"/>
                              <w:autoSpaceDN w:val="0"/>
                              <w:adjustRightInd w:val="0"/>
                              <w:jc w:val="center"/>
                              <w:rPr>
                                <w:rFonts w:cs="Arial"/>
                                <w:b/>
                                <w:bCs/>
                                <w:sz w:val="28"/>
                                <w:szCs w:val="28"/>
                              </w:rPr>
                            </w:pPr>
                            <w:r>
                              <w:rPr>
                                <w:rFonts w:cs="Arial"/>
                                <w:b/>
                                <w:bCs/>
                                <w:sz w:val="28"/>
                                <w:szCs w:val="28"/>
                              </w:rPr>
                              <w:t xml:space="preserve">Total Electrical Loads of </w:t>
                            </w:r>
                          </w:p>
                          <w:p w14:paraId="1681677B" w14:textId="77777777" w:rsidR="00C12BA9" w:rsidRDefault="00C12BA9" w:rsidP="001A4B75">
                            <w:pPr>
                              <w:autoSpaceDE w:val="0"/>
                              <w:autoSpaceDN w:val="0"/>
                              <w:adjustRightInd w:val="0"/>
                              <w:jc w:val="center"/>
                              <w:rPr>
                                <w:rFonts w:cs="Arial"/>
                                <w:b/>
                                <w:bCs/>
                                <w:sz w:val="28"/>
                                <w:szCs w:val="28"/>
                              </w:rPr>
                            </w:pPr>
                            <w:r>
                              <w:rPr>
                                <w:rFonts w:cs="Arial"/>
                                <w:b/>
                                <w:bCs/>
                                <w:sz w:val="28"/>
                                <w:szCs w:val="28"/>
                              </w:rPr>
                              <w:t>Aids to Navigation</w:t>
                            </w:r>
                          </w:p>
                          <w:p w14:paraId="7D6B8BCF" w14:textId="77777777" w:rsidR="00C12BA9" w:rsidRDefault="00C12BA9" w:rsidP="001A4B75">
                            <w:pPr>
                              <w:autoSpaceDE w:val="0"/>
                              <w:autoSpaceDN w:val="0"/>
                              <w:adjustRightInd w:val="0"/>
                              <w:jc w:val="center"/>
                              <w:rPr>
                                <w:rFonts w:cs="Arial"/>
                                <w:b/>
                                <w:bCs/>
                                <w:sz w:val="28"/>
                                <w:szCs w:val="28"/>
                              </w:rPr>
                            </w:pPr>
                          </w:p>
                          <w:p w14:paraId="21DF71E5" w14:textId="77777777" w:rsidR="00C12BA9" w:rsidRDefault="00C12BA9" w:rsidP="001A4B75">
                            <w:pPr>
                              <w:autoSpaceDE w:val="0"/>
                              <w:autoSpaceDN w:val="0"/>
                              <w:adjustRightInd w:val="0"/>
                              <w:jc w:val="center"/>
                              <w:rPr>
                                <w:rFonts w:cs="Arial"/>
                                <w:b/>
                                <w:bCs/>
                                <w:sz w:val="28"/>
                                <w:szCs w:val="28"/>
                              </w:rPr>
                            </w:pPr>
                          </w:p>
                          <w:p w14:paraId="14213509" w14:textId="77777777" w:rsidR="00C12BA9" w:rsidRDefault="00C12BA9" w:rsidP="001A4B75">
                            <w:pPr>
                              <w:autoSpaceDE w:val="0"/>
                              <w:autoSpaceDN w:val="0"/>
                              <w:adjustRightInd w:val="0"/>
                              <w:jc w:val="center"/>
                              <w:rPr>
                                <w:rFonts w:cs="Arial"/>
                                <w:b/>
                                <w:bCs/>
                                <w:sz w:val="28"/>
                                <w:szCs w:val="28"/>
                              </w:rPr>
                            </w:pPr>
                            <w:r>
                              <w:rPr>
                                <w:rFonts w:cs="Arial"/>
                                <w:b/>
                                <w:bCs/>
                                <w:sz w:val="28"/>
                                <w:szCs w:val="28"/>
                              </w:rPr>
                              <w:t>Edition 1</w:t>
                            </w:r>
                          </w:p>
                          <w:p w14:paraId="58FC61C0" w14:textId="77777777" w:rsidR="00C12BA9" w:rsidRDefault="00C12BA9" w:rsidP="001A4B75">
                            <w:pPr>
                              <w:autoSpaceDE w:val="0"/>
                              <w:autoSpaceDN w:val="0"/>
                              <w:adjustRightInd w:val="0"/>
                              <w:jc w:val="center"/>
                              <w:rPr>
                                <w:rFonts w:cs="Arial"/>
                                <w:b/>
                                <w:bCs/>
                                <w:sz w:val="36"/>
                                <w:szCs w:val="36"/>
                              </w:rPr>
                            </w:pPr>
                          </w:p>
                          <w:p w14:paraId="653EE787" w14:textId="77777777" w:rsidR="00C12BA9" w:rsidRDefault="00C12BA9" w:rsidP="001A4B75">
                            <w:pPr>
                              <w:autoSpaceDE w:val="0"/>
                              <w:autoSpaceDN w:val="0"/>
                              <w:adjustRightInd w:val="0"/>
                              <w:jc w:val="center"/>
                              <w:rPr>
                                <w:rFonts w:cs="Arial"/>
                                <w:b/>
                                <w:bCs/>
                                <w:sz w:val="36"/>
                                <w:szCs w:val="36"/>
                              </w:rPr>
                            </w:pPr>
                            <w:r>
                              <w:rPr>
                                <w:rFonts w:cs="Arial"/>
                                <w:b/>
                                <w:bCs/>
                                <w:sz w:val="36"/>
                                <w:szCs w:val="36"/>
                              </w:rPr>
                              <w:t>October 2008</w:t>
                            </w:r>
                          </w:p>
                          <w:p w14:paraId="39450BA5" w14:textId="77777777" w:rsidR="00C12BA9" w:rsidRDefault="00C12BA9" w:rsidP="001A4B75">
                            <w:pPr>
                              <w:autoSpaceDE w:val="0"/>
                              <w:autoSpaceDN w:val="0"/>
                              <w:adjustRightInd w:val="0"/>
                              <w:jc w:val="center"/>
                              <w:rPr>
                                <w:rFonts w:cs="Arial"/>
                                <w:b/>
                                <w:bCs/>
                                <w:sz w:val="28"/>
                                <w:szCs w:val="28"/>
                              </w:rPr>
                            </w:pPr>
                          </w:p>
                          <w:p w14:paraId="28DC9E79" w14:textId="77777777" w:rsidR="00C12BA9" w:rsidRDefault="00C12BA9" w:rsidP="001A4B75">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6F5BB4C" id="Text Box 450" o:spid="_x0000_s1036" type="#_x0000_t202" style="position:absolute;left:0;text-align:left;margin-left:-1in;margin-top:-742.8pt;width:1in;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TI/gpCkCAABaBAAADgAAAAAAAAAAAAAAAAAuAgAAZHJz&#10;L2Uyb0RvYy54bWxQSwECLQAUAAYACAAAACEAcr6hjuEAAAANAQAADwAAAAAAAAAAAAAAAACDBAAA&#10;ZHJzL2Rvd25yZXYueG1sUEsFBgAAAAAEAAQA8wAAAJEFAAAAAA==&#10;">
                <v:textbox>
                  <w:txbxContent>
                    <w:p w14:paraId="044E6649"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IALABATT WG-1</w:t>
                      </w:r>
                    </w:p>
                    <w:p w14:paraId="4EB6C3E7" w14:textId="77777777" w:rsidR="00C12BA9" w:rsidRDefault="00C12BA9" w:rsidP="001A4B75">
                      <w:pPr>
                        <w:autoSpaceDE w:val="0"/>
                        <w:autoSpaceDN w:val="0"/>
                        <w:adjustRightInd w:val="0"/>
                        <w:jc w:val="center"/>
                        <w:rPr>
                          <w:rFonts w:cs="Arial"/>
                          <w:b/>
                          <w:bCs/>
                          <w:sz w:val="28"/>
                          <w:szCs w:val="28"/>
                          <w:lang w:val="es-ES"/>
                        </w:rPr>
                      </w:pPr>
                    </w:p>
                    <w:p w14:paraId="54865666"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2008-10-02</w:t>
                      </w:r>
                    </w:p>
                    <w:p w14:paraId="40AD6CF5" w14:textId="77777777" w:rsidR="00C12BA9" w:rsidRDefault="00C12BA9" w:rsidP="001A4B75">
                      <w:pPr>
                        <w:autoSpaceDE w:val="0"/>
                        <w:autoSpaceDN w:val="0"/>
                        <w:adjustRightInd w:val="0"/>
                        <w:jc w:val="center"/>
                        <w:rPr>
                          <w:rFonts w:cs="Arial"/>
                          <w:b/>
                          <w:bCs/>
                          <w:sz w:val="28"/>
                          <w:szCs w:val="28"/>
                          <w:lang w:val="es-ES"/>
                        </w:rPr>
                      </w:pPr>
                    </w:p>
                    <w:p w14:paraId="5839CE0A" w14:textId="77777777" w:rsidR="00C12BA9" w:rsidRDefault="00C12BA9" w:rsidP="001A4B75">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3CA24A12" w14:textId="77777777" w:rsidR="00C12BA9" w:rsidRDefault="00C12BA9" w:rsidP="001A4B75">
                      <w:pPr>
                        <w:autoSpaceDE w:val="0"/>
                        <w:autoSpaceDN w:val="0"/>
                        <w:adjustRightInd w:val="0"/>
                        <w:jc w:val="center"/>
                        <w:rPr>
                          <w:rFonts w:cs="Arial"/>
                          <w:b/>
                          <w:bCs/>
                          <w:sz w:val="28"/>
                          <w:szCs w:val="28"/>
                          <w:lang w:val="es-ES"/>
                        </w:rPr>
                      </w:pPr>
                    </w:p>
                    <w:p w14:paraId="390078B8" w14:textId="77777777" w:rsidR="00C12BA9" w:rsidRDefault="00C12BA9" w:rsidP="001A4B75">
                      <w:pPr>
                        <w:autoSpaceDE w:val="0"/>
                        <w:autoSpaceDN w:val="0"/>
                        <w:adjustRightInd w:val="0"/>
                        <w:jc w:val="center"/>
                        <w:rPr>
                          <w:rFonts w:cs="Arial"/>
                          <w:b/>
                          <w:bCs/>
                          <w:sz w:val="28"/>
                          <w:szCs w:val="28"/>
                        </w:rPr>
                      </w:pPr>
                      <w:r>
                        <w:rPr>
                          <w:rFonts w:cs="Arial"/>
                          <w:b/>
                          <w:bCs/>
                          <w:sz w:val="28"/>
                          <w:szCs w:val="28"/>
                        </w:rPr>
                        <w:t>On</w:t>
                      </w:r>
                    </w:p>
                    <w:p w14:paraId="6223FF10" w14:textId="77777777" w:rsidR="00C12BA9" w:rsidRDefault="00C12BA9" w:rsidP="001A4B75">
                      <w:pPr>
                        <w:autoSpaceDE w:val="0"/>
                        <w:autoSpaceDN w:val="0"/>
                        <w:adjustRightInd w:val="0"/>
                        <w:jc w:val="center"/>
                        <w:rPr>
                          <w:rFonts w:cs="Arial"/>
                          <w:b/>
                          <w:bCs/>
                          <w:sz w:val="28"/>
                          <w:szCs w:val="28"/>
                        </w:rPr>
                      </w:pPr>
                    </w:p>
                    <w:p w14:paraId="19FCE8F3" w14:textId="77777777" w:rsidR="00C12BA9" w:rsidRDefault="00C12BA9" w:rsidP="001A4B75">
                      <w:pPr>
                        <w:autoSpaceDE w:val="0"/>
                        <w:autoSpaceDN w:val="0"/>
                        <w:adjustRightInd w:val="0"/>
                        <w:jc w:val="center"/>
                        <w:rPr>
                          <w:rFonts w:cs="Arial"/>
                          <w:b/>
                          <w:bCs/>
                          <w:sz w:val="28"/>
                          <w:szCs w:val="28"/>
                        </w:rPr>
                      </w:pPr>
                      <w:r>
                        <w:rPr>
                          <w:rFonts w:cs="Arial"/>
                          <w:b/>
                          <w:bCs/>
                          <w:sz w:val="28"/>
                          <w:szCs w:val="28"/>
                        </w:rPr>
                        <w:t xml:space="preserve">Total Electrical Loads of </w:t>
                      </w:r>
                    </w:p>
                    <w:p w14:paraId="1681677B" w14:textId="77777777" w:rsidR="00C12BA9" w:rsidRDefault="00C12BA9" w:rsidP="001A4B75">
                      <w:pPr>
                        <w:autoSpaceDE w:val="0"/>
                        <w:autoSpaceDN w:val="0"/>
                        <w:adjustRightInd w:val="0"/>
                        <w:jc w:val="center"/>
                        <w:rPr>
                          <w:rFonts w:cs="Arial"/>
                          <w:b/>
                          <w:bCs/>
                          <w:sz w:val="28"/>
                          <w:szCs w:val="28"/>
                        </w:rPr>
                      </w:pPr>
                      <w:r>
                        <w:rPr>
                          <w:rFonts w:cs="Arial"/>
                          <w:b/>
                          <w:bCs/>
                          <w:sz w:val="28"/>
                          <w:szCs w:val="28"/>
                        </w:rPr>
                        <w:t>Aids to Navigation</w:t>
                      </w:r>
                    </w:p>
                    <w:p w14:paraId="7D6B8BCF" w14:textId="77777777" w:rsidR="00C12BA9" w:rsidRDefault="00C12BA9" w:rsidP="001A4B75">
                      <w:pPr>
                        <w:autoSpaceDE w:val="0"/>
                        <w:autoSpaceDN w:val="0"/>
                        <w:adjustRightInd w:val="0"/>
                        <w:jc w:val="center"/>
                        <w:rPr>
                          <w:rFonts w:cs="Arial"/>
                          <w:b/>
                          <w:bCs/>
                          <w:sz w:val="28"/>
                          <w:szCs w:val="28"/>
                        </w:rPr>
                      </w:pPr>
                    </w:p>
                    <w:p w14:paraId="21DF71E5" w14:textId="77777777" w:rsidR="00C12BA9" w:rsidRDefault="00C12BA9" w:rsidP="001A4B75">
                      <w:pPr>
                        <w:autoSpaceDE w:val="0"/>
                        <w:autoSpaceDN w:val="0"/>
                        <w:adjustRightInd w:val="0"/>
                        <w:jc w:val="center"/>
                        <w:rPr>
                          <w:rFonts w:cs="Arial"/>
                          <w:b/>
                          <w:bCs/>
                          <w:sz w:val="28"/>
                          <w:szCs w:val="28"/>
                        </w:rPr>
                      </w:pPr>
                    </w:p>
                    <w:p w14:paraId="14213509" w14:textId="77777777" w:rsidR="00C12BA9" w:rsidRDefault="00C12BA9" w:rsidP="001A4B75">
                      <w:pPr>
                        <w:autoSpaceDE w:val="0"/>
                        <w:autoSpaceDN w:val="0"/>
                        <w:adjustRightInd w:val="0"/>
                        <w:jc w:val="center"/>
                        <w:rPr>
                          <w:rFonts w:cs="Arial"/>
                          <w:b/>
                          <w:bCs/>
                          <w:sz w:val="28"/>
                          <w:szCs w:val="28"/>
                        </w:rPr>
                      </w:pPr>
                      <w:r>
                        <w:rPr>
                          <w:rFonts w:cs="Arial"/>
                          <w:b/>
                          <w:bCs/>
                          <w:sz w:val="28"/>
                          <w:szCs w:val="28"/>
                        </w:rPr>
                        <w:t>Edition 1</w:t>
                      </w:r>
                    </w:p>
                    <w:p w14:paraId="58FC61C0" w14:textId="77777777" w:rsidR="00C12BA9" w:rsidRDefault="00C12BA9" w:rsidP="001A4B75">
                      <w:pPr>
                        <w:autoSpaceDE w:val="0"/>
                        <w:autoSpaceDN w:val="0"/>
                        <w:adjustRightInd w:val="0"/>
                        <w:jc w:val="center"/>
                        <w:rPr>
                          <w:rFonts w:cs="Arial"/>
                          <w:b/>
                          <w:bCs/>
                          <w:sz w:val="36"/>
                          <w:szCs w:val="36"/>
                        </w:rPr>
                      </w:pPr>
                    </w:p>
                    <w:p w14:paraId="653EE787" w14:textId="77777777" w:rsidR="00C12BA9" w:rsidRDefault="00C12BA9" w:rsidP="001A4B75">
                      <w:pPr>
                        <w:autoSpaceDE w:val="0"/>
                        <w:autoSpaceDN w:val="0"/>
                        <w:adjustRightInd w:val="0"/>
                        <w:jc w:val="center"/>
                        <w:rPr>
                          <w:rFonts w:cs="Arial"/>
                          <w:b/>
                          <w:bCs/>
                          <w:sz w:val="36"/>
                          <w:szCs w:val="36"/>
                        </w:rPr>
                      </w:pPr>
                      <w:r>
                        <w:rPr>
                          <w:rFonts w:cs="Arial"/>
                          <w:b/>
                          <w:bCs/>
                          <w:sz w:val="36"/>
                          <w:szCs w:val="36"/>
                        </w:rPr>
                        <w:t>October 2008</w:t>
                      </w:r>
                    </w:p>
                    <w:p w14:paraId="39450BA5" w14:textId="77777777" w:rsidR="00C12BA9" w:rsidRDefault="00C12BA9" w:rsidP="001A4B75">
                      <w:pPr>
                        <w:autoSpaceDE w:val="0"/>
                        <w:autoSpaceDN w:val="0"/>
                        <w:adjustRightInd w:val="0"/>
                        <w:jc w:val="center"/>
                        <w:rPr>
                          <w:rFonts w:cs="Arial"/>
                          <w:b/>
                          <w:bCs/>
                          <w:sz w:val="28"/>
                          <w:szCs w:val="28"/>
                        </w:rPr>
                      </w:pPr>
                    </w:p>
                    <w:p w14:paraId="28DC9E79" w14:textId="77777777" w:rsidR="00C12BA9" w:rsidRDefault="00C12BA9" w:rsidP="001A4B75">
                      <w:pPr>
                        <w:autoSpaceDE w:val="0"/>
                        <w:autoSpaceDN w:val="0"/>
                        <w:adjustRightInd w:val="0"/>
                        <w:jc w:val="center"/>
                        <w:rPr>
                          <w:rFonts w:cs="Arial"/>
                          <w:b/>
                          <w:bCs/>
                        </w:rPr>
                      </w:pPr>
                    </w:p>
                  </w:txbxContent>
                </v:textbox>
                <w10:anchorlock/>
              </v:shape>
            </w:pict>
          </mc:Fallback>
        </mc:AlternateContent>
      </w:r>
      <w:r w:rsidR="00A66A15">
        <w:rPr>
          <w:noProof/>
          <w:lang w:val="en-IE" w:eastAsia="en-IE"/>
        </w:rPr>
        <mc:AlternateContent>
          <mc:Choice Requires="wps">
            <w:drawing>
              <wp:anchor distT="0" distB="0" distL="114300" distR="114300" simplePos="0" relativeHeight="251654144" behindDoc="0" locked="1" layoutInCell="1" allowOverlap="1" wp14:anchorId="53F03E54" wp14:editId="4293ECC4">
                <wp:simplePos x="0" y="0"/>
                <wp:positionH relativeFrom="column">
                  <wp:posOffset>-914400</wp:posOffset>
                </wp:positionH>
                <wp:positionV relativeFrom="paragraph">
                  <wp:posOffset>-9433560</wp:posOffset>
                </wp:positionV>
                <wp:extent cx="914400" cy="914400"/>
                <wp:effectExtent l="5715" t="6985" r="13335" b="12065"/>
                <wp:wrapNone/>
                <wp:docPr id="31"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81FAD9" w14:textId="77777777" w:rsidR="00C12BA9" w:rsidRDefault="00C12BA9" w:rsidP="001A4B75">
                            <w:pPr>
                              <w:rPr>
                                <w:rFonts w:cs="Arial"/>
                              </w:rPr>
                            </w:pPr>
                            <w:r>
                              <w:rPr>
                                <w:rFonts w:cs="Arial"/>
                                <w:position w:val="-30"/>
                                <w:szCs w:val="22"/>
                              </w:rPr>
                              <w:object w:dxaOrig="3572" w:dyaOrig="673" w14:anchorId="1A3EFE6C">
                                <v:shape id="_x0000_i1094" type="#_x0000_t75" style="width:178.5pt;height:33.75pt" o:ole="">
                                  <v:imagedata r:id="rId89" o:title=""/>
                                </v:shape>
                                <o:OLEObject Type="Embed" ProgID="Equation.3" ShapeID="_x0000_i1094" DrawAspect="Content" ObjectID="_1522147608" r:id="rId9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3F03E54" id="Text Box 451" o:spid="_x0000_s1037" type="#_x0000_t202" style="position:absolute;left:0;text-align:left;margin-left:-1in;margin-top:-742.8pt;width:1in;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">
                <v:textbox>
                  <w:txbxContent>
                    <w:p w14:paraId="6181FAD9" w14:textId="77777777" w:rsidR="00C12BA9" w:rsidRDefault="00C12BA9" w:rsidP="001A4B75">
                      <w:pPr>
                        <w:rPr>
                          <w:rFonts w:cs="Arial"/>
                        </w:rPr>
                      </w:pPr>
                      <w:r>
                        <w:rPr>
                          <w:rFonts w:cs="Arial"/>
                          <w:position w:val="-30"/>
                          <w:szCs w:val="22"/>
                        </w:rPr>
                        <w:object w:dxaOrig="3571" w:dyaOrig="674" w14:anchorId="1A3EFE6C">
                          <v:shape id="_x0000_i1065" type="#_x0000_t75" style="width:178.6pt;height:33.65pt">
                            <v:imagedata r:id="rId91" o:title=""/>
                          </v:shape>
                          <o:OLEObject Type="Embed" ProgID="Equation.3" ShapeID="_x0000_i1065" DrawAspect="Content" ObjectID="_1522073017" r:id="rId9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5168" behindDoc="0" locked="1" layoutInCell="1" allowOverlap="1" wp14:anchorId="3FEEE349" wp14:editId="4A923751">
                <wp:simplePos x="0" y="0"/>
                <wp:positionH relativeFrom="column">
                  <wp:posOffset>-914400</wp:posOffset>
                </wp:positionH>
                <wp:positionV relativeFrom="paragraph">
                  <wp:posOffset>-9433560</wp:posOffset>
                </wp:positionV>
                <wp:extent cx="914400" cy="914400"/>
                <wp:effectExtent l="5715" t="6985" r="13335" b="12065"/>
                <wp:wrapNone/>
                <wp:docPr id="30"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279D98B" w14:textId="77777777" w:rsidR="00C12BA9" w:rsidRDefault="00C12BA9" w:rsidP="001A4B75">
                            <w:pPr>
                              <w:rPr>
                                <w:rFonts w:cs="Arial"/>
                              </w:rPr>
                            </w:pPr>
                            <w:r>
                              <w:rPr>
                                <w:rFonts w:cs="Arial"/>
                                <w:position w:val="-28"/>
                                <w:szCs w:val="22"/>
                              </w:rPr>
                              <w:object w:dxaOrig="5760" w:dyaOrig="673" w14:anchorId="7DB33AB1">
                                <v:shape id="_x0000_i1095" type="#_x0000_t75" style="width:4in;height:33.75pt" o:ole="">
                                  <v:imagedata r:id="rId93" o:title=""/>
                                </v:shape>
                                <o:OLEObject Type="Embed" ProgID="Equation.3" ShapeID="_x0000_i1095" DrawAspect="Content" ObjectID="_1522147609" r:id="rId9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FEEE349" id="Text Box 452" o:spid="_x0000_s1038" type="#_x0000_t202" style="position:absolute;left:0;text-align:left;margin-left:-1in;margin-top:-742.8pt;width:1in;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kUXc/ykCAABaBAAADgAAAAAAAAAAAAAAAAAuAgAAZHJz&#10;L2Uyb0RvYy54bWxQSwECLQAUAAYACAAAACEAcr6hjuEAAAANAQAADwAAAAAAAAAAAAAAAACDBAAA&#10;ZHJzL2Rvd25yZXYueG1sUEsFBgAAAAAEAAQA8wAAAJEFAAAAAA==&#10;">
                <v:textbox>
                  <w:txbxContent>
                    <w:p w14:paraId="4279D98B" w14:textId="77777777" w:rsidR="00C12BA9" w:rsidRDefault="00C12BA9" w:rsidP="001A4B75">
                      <w:pPr>
                        <w:rPr>
                          <w:rFonts w:cs="Arial"/>
                        </w:rPr>
                      </w:pPr>
                      <w:r>
                        <w:rPr>
                          <w:rFonts w:cs="Arial"/>
                          <w:position w:val="-28"/>
                          <w:szCs w:val="22"/>
                        </w:rPr>
                        <w:object w:dxaOrig="5760" w:dyaOrig="674" w14:anchorId="7DB33AB1">
                          <v:shape id="_x0000_i1067" type="#_x0000_t75" style="width:4in;height:33.65pt">
                            <v:imagedata r:id="rId95" o:title=""/>
                          </v:shape>
                          <o:OLEObject Type="Embed" ProgID="Equation.3" ShapeID="_x0000_i1067" DrawAspect="Content" ObjectID="_1522073018" r:id="rId9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6192" behindDoc="0" locked="1" layoutInCell="1" allowOverlap="1" wp14:anchorId="6661096C" wp14:editId="33B35CC3">
                <wp:simplePos x="0" y="0"/>
                <wp:positionH relativeFrom="column">
                  <wp:posOffset>-914400</wp:posOffset>
                </wp:positionH>
                <wp:positionV relativeFrom="paragraph">
                  <wp:posOffset>-9433560</wp:posOffset>
                </wp:positionV>
                <wp:extent cx="914400" cy="914400"/>
                <wp:effectExtent l="5715" t="6985" r="13335" b="12065"/>
                <wp:wrapNone/>
                <wp:docPr id="2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32CF5E0" w14:textId="77777777" w:rsidR="00C12BA9" w:rsidRDefault="00C12BA9" w:rsidP="001A4B75">
                            <w:pPr>
                              <w:rPr>
                                <w:rFonts w:cs="Arial"/>
                              </w:rPr>
                            </w:pPr>
                            <w:r>
                              <w:rPr>
                                <w:rFonts w:cs="Arial"/>
                                <w:position w:val="-32"/>
                                <w:szCs w:val="22"/>
                              </w:rPr>
                              <w:object w:dxaOrig="4834" w:dyaOrig="757" w14:anchorId="5FDF80C0">
                                <v:shape id="_x0000_i1096" type="#_x0000_t75" style="width:241.5pt;height:37.5pt" o:ole="">
                                  <v:imagedata r:id="rId97" o:title=""/>
                                </v:shape>
                                <o:OLEObject Type="Embed" ProgID="Equation.3" ShapeID="_x0000_i1096" DrawAspect="Content" ObjectID="_1522147610" r:id="rId9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661096C" id="Text Box 453" o:spid="_x0000_s1039" type="#_x0000_t202" style="position:absolute;left:0;text-align:left;margin-left:-1in;margin-top:-742.8pt;width:1in;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vEVjECkCAABaBAAADgAAAAAAAAAAAAAAAAAuAgAAZHJz&#10;L2Uyb0RvYy54bWxQSwECLQAUAAYACAAAACEAcr6hjuEAAAANAQAADwAAAAAAAAAAAAAAAACDBAAA&#10;ZHJzL2Rvd25yZXYueG1sUEsFBgAAAAAEAAQA8wAAAJEFAAAAAA==&#10;">
                <v:textbox>
                  <w:txbxContent>
                    <w:p w14:paraId="032CF5E0" w14:textId="77777777" w:rsidR="00C12BA9" w:rsidRDefault="00C12BA9" w:rsidP="001A4B75">
                      <w:pPr>
                        <w:rPr>
                          <w:rFonts w:cs="Arial"/>
                        </w:rPr>
                      </w:pPr>
                      <w:r>
                        <w:rPr>
                          <w:rFonts w:cs="Arial"/>
                          <w:position w:val="-32"/>
                          <w:szCs w:val="22"/>
                        </w:rPr>
                        <w:object w:dxaOrig="4836" w:dyaOrig="757" w14:anchorId="5FDF80C0">
                          <v:shape id="_x0000_i1069" type="#_x0000_t75" style="width:241.7pt;height:37.85pt">
                            <v:imagedata r:id="rId99" o:title=""/>
                          </v:shape>
                          <o:OLEObject Type="Embed" ProgID="Equation.3" ShapeID="_x0000_i1069" DrawAspect="Content" ObjectID="_1522073019" r:id="rId10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7216" behindDoc="0" locked="1" layoutInCell="1" allowOverlap="1" wp14:anchorId="02FA673B" wp14:editId="5B56F35C">
                <wp:simplePos x="0" y="0"/>
                <wp:positionH relativeFrom="column">
                  <wp:posOffset>-914400</wp:posOffset>
                </wp:positionH>
                <wp:positionV relativeFrom="paragraph">
                  <wp:posOffset>-9433560</wp:posOffset>
                </wp:positionV>
                <wp:extent cx="914400" cy="914400"/>
                <wp:effectExtent l="5715" t="6985" r="13335" b="12065"/>
                <wp:wrapNone/>
                <wp:docPr id="28"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BFDCAB" w14:textId="77777777" w:rsidR="00C12BA9" w:rsidRDefault="00C12BA9" w:rsidP="001A4B75">
                            <w:pPr>
                              <w:rPr>
                                <w:rFonts w:cs="Arial"/>
                              </w:rPr>
                            </w:pPr>
                            <w:r>
                              <w:rPr>
                                <w:rFonts w:cs="Arial"/>
                                <w:position w:val="-32"/>
                                <w:szCs w:val="22"/>
                              </w:rPr>
                              <w:object w:dxaOrig="4825" w:dyaOrig="757" w14:anchorId="1C5B27AF">
                                <v:shape id="_x0000_i1097" type="#_x0000_t75" style="width:241.5pt;height:37.5pt" o:ole="">
                                  <v:imagedata r:id="rId101" o:title=""/>
                                </v:shape>
                                <o:OLEObject Type="Embed" ProgID="Equation.3" ShapeID="_x0000_i1097" DrawAspect="Content" ObjectID="_1522147611" r:id="rId10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2FA673B" id="Text Box 454" o:spid="_x0000_s1040" type="#_x0000_t202" style="position:absolute;left:0;text-align:left;margin-left:-1in;margin-top:-742.8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Axv+vUnAgAAWgQAAA4AAAAAAAAAAAAAAAAALgIAAGRycy9l&#10;Mm9Eb2MueG1sUEsBAi0AFAAGAAgAAAAhAHK+oY7hAAAADQEAAA8AAAAAAAAAAAAAAAAAgQQAAGRy&#10;cy9kb3ducmV2LnhtbFBLBQYAAAAABAAEAPMAAACPBQAAAAA=&#10;">
                <v:textbox>
                  <w:txbxContent>
                    <w:p w14:paraId="54BFDCAB" w14:textId="77777777" w:rsidR="00C12BA9" w:rsidRDefault="00C12BA9" w:rsidP="001A4B75">
                      <w:pPr>
                        <w:rPr>
                          <w:rFonts w:cs="Arial"/>
                        </w:rPr>
                      </w:pPr>
                      <w:r>
                        <w:rPr>
                          <w:rFonts w:cs="Arial"/>
                          <w:position w:val="-32"/>
                          <w:szCs w:val="22"/>
                        </w:rPr>
                        <w:object w:dxaOrig="4828" w:dyaOrig="757" w14:anchorId="1C5B27AF">
                          <v:shape id="_x0000_i1071" type="#_x0000_t75" style="width:241.25pt;height:37.85pt">
                            <v:imagedata r:id="rId103" o:title=""/>
                          </v:shape>
                          <o:OLEObject Type="Embed" ProgID="Equation.3" ShapeID="_x0000_i1071" DrawAspect="Content" ObjectID="_1522073020" r:id="rId10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8240" behindDoc="0" locked="1" layoutInCell="1" allowOverlap="1" wp14:anchorId="31C301B8" wp14:editId="2125AC8A">
                <wp:simplePos x="0" y="0"/>
                <wp:positionH relativeFrom="column">
                  <wp:posOffset>-914400</wp:posOffset>
                </wp:positionH>
                <wp:positionV relativeFrom="paragraph">
                  <wp:posOffset>-9433560</wp:posOffset>
                </wp:positionV>
                <wp:extent cx="914400" cy="914400"/>
                <wp:effectExtent l="5715" t="6985" r="13335" b="12065"/>
                <wp:wrapNone/>
                <wp:docPr id="27"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3EC0C20" w14:textId="77777777" w:rsidR="00C12BA9" w:rsidRDefault="00C12BA9" w:rsidP="001A4B75">
                            <w:pPr>
                              <w:rPr>
                                <w:rFonts w:cs="Arial"/>
                              </w:rPr>
                            </w:pPr>
                            <w:r>
                              <w:rPr>
                                <w:rFonts w:cs="Arial"/>
                                <w:position w:val="-30"/>
                                <w:szCs w:val="22"/>
                              </w:rPr>
                              <w:object w:dxaOrig="2824" w:dyaOrig="720" w14:anchorId="700E278F">
                                <v:shape id="_x0000_i1098" type="#_x0000_t75" style="width:141pt;height:36pt" o:ole="">
                                  <v:imagedata r:id="rId105" o:title=""/>
                                </v:shape>
                                <o:OLEObject Type="Embed" ProgID="Equation.3" ShapeID="_x0000_i1098" DrawAspect="Content" ObjectID="_1522147612" r:id="rId10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1C301B8" id="Text Box 455" o:spid="_x0000_s1041" type="#_x0000_t202" style="position:absolute;left:0;text-align:left;margin-left:-1in;margin-top:-742.8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KjwbR8nAgAAWgQAAA4AAAAAAAAAAAAAAAAALgIAAGRycy9l&#10;Mm9Eb2MueG1sUEsBAi0AFAAGAAgAAAAhAHK+oY7hAAAADQEAAA8AAAAAAAAAAAAAAAAAgQQAAGRy&#10;cy9kb3ducmV2LnhtbFBLBQYAAAAABAAEAPMAAACPBQAAAAA=&#10;">
                <v:textbox>
                  <w:txbxContent>
                    <w:p w14:paraId="03EC0C20" w14:textId="77777777" w:rsidR="00C12BA9" w:rsidRDefault="00C12BA9" w:rsidP="001A4B75">
                      <w:pPr>
                        <w:rPr>
                          <w:rFonts w:cs="Arial"/>
                        </w:rPr>
                      </w:pPr>
                      <w:r>
                        <w:rPr>
                          <w:rFonts w:cs="Arial"/>
                          <w:position w:val="-30"/>
                          <w:szCs w:val="22"/>
                        </w:rPr>
                        <w:object w:dxaOrig="2822" w:dyaOrig="724" w14:anchorId="700E278F">
                          <v:shape id="_x0000_i1073" type="#_x0000_t75" style="width:141.2pt;height:36pt">
                            <v:imagedata r:id="rId107" o:title=""/>
                          </v:shape>
                          <o:OLEObject Type="Embed" ProgID="Equation.3" ShapeID="_x0000_i1073" DrawAspect="Content" ObjectID="_1522073021" r:id="rId108"/>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59264" behindDoc="0" locked="1" layoutInCell="1" allowOverlap="1" wp14:anchorId="3D58E28E" wp14:editId="15F832D0">
                <wp:simplePos x="0" y="0"/>
                <wp:positionH relativeFrom="column">
                  <wp:posOffset>-914400</wp:posOffset>
                </wp:positionH>
                <wp:positionV relativeFrom="paragraph">
                  <wp:posOffset>-9433560</wp:posOffset>
                </wp:positionV>
                <wp:extent cx="914400" cy="914400"/>
                <wp:effectExtent l="5715" t="6985" r="13335" b="12065"/>
                <wp:wrapNone/>
                <wp:docPr id="26"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906A8A1" w14:textId="77777777" w:rsidR="00C12BA9" w:rsidRDefault="00C12BA9" w:rsidP="001A4B75">
                            <w:pPr>
                              <w:rPr>
                                <w:rFonts w:cs="Arial"/>
                              </w:rPr>
                            </w:pPr>
                            <w:r>
                              <w:rPr>
                                <w:rFonts w:cs="Arial"/>
                                <w:position w:val="-28"/>
                                <w:szCs w:val="22"/>
                              </w:rPr>
                              <w:object w:dxaOrig="6639" w:dyaOrig="673" w14:anchorId="6A10819F">
                                <v:shape id="_x0000_i1099" type="#_x0000_t75" style="width:332.25pt;height:33.75pt" o:ole="">
                                  <v:imagedata r:id="rId109" o:title=""/>
                                </v:shape>
                                <o:OLEObject Type="Embed" ProgID="Equation.3" ShapeID="_x0000_i1099" DrawAspect="Content" ObjectID="_1522147613" r:id="rId1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D58E28E" id="Text Box 456" o:spid="_x0000_s1042" type="#_x0000_t202" style="position:absolute;left:0;text-align:left;margin-left:-1in;margin-top:-742.8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w2bZMKAIAAFoEAAAOAAAAAAAAAAAAAAAAAC4CAABkcnMv&#10;ZTJvRG9jLnhtbFBLAQItABQABgAIAAAAIQByvqGO4QAAAA0BAAAPAAAAAAAAAAAAAAAAAIIEAABk&#10;cnMvZG93bnJldi54bWxQSwUGAAAAAAQABADzAAAAkAUAAAAA&#10;">
                <v:textbox>
                  <w:txbxContent>
                    <w:p w14:paraId="5906A8A1" w14:textId="77777777" w:rsidR="00C12BA9" w:rsidRDefault="00C12BA9" w:rsidP="001A4B75">
                      <w:pPr>
                        <w:rPr>
                          <w:rFonts w:cs="Arial"/>
                        </w:rPr>
                      </w:pPr>
                      <w:r>
                        <w:rPr>
                          <w:rFonts w:cs="Arial"/>
                          <w:position w:val="-28"/>
                          <w:szCs w:val="22"/>
                        </w:rPr>
                        <w:object w:dxaOrig="6642" w:dyaOrig="674" w14:anchorId="6A10819F">
                          <v:shape id="_x0000_i1075" type="#_x0000_t75" style="width:331.95pt;height:33.65pt">
                            <v:imagedata r:id="rId111" o:title=""/>
                          </v:shape>
                          <o:OLEObject Type="Embed" ProgID="Equation.3" ShapeID="_x0000_i1075" DrawAspect="Content" ObjectID="_1522073022" r:id="rId11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0288" behindDoc="0" locked="1" layoutInCell="1" allowOverlap="1" wp14:anchorId="6DC20524" wp14:editId="474C1D08">
                <wp:simplePos x="0" y="0"/>
                <wp:positionH relativeFrom="column">
                  <wp:posOffset>-914400</wp:posOffset>
                </wp:positionH>
                <wp:positionV relativeFrom="paragraph">
                  <wp:posOffset>-9433560</wp:posOffset>
                </wp:positionV>
                <wp:extent cx="914400" cy="914400"/>
                <wp:effectExtent l="5715" t="6985" r="13335" b="12065"/>
                <wp:wrapNone/>
                <wp:docPr id="25"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FC04157" w14:textId="77777777" w:rsidR="00C12BA9" w:rsidRDefault="00C12BA9" w:rsidP="001A4B75">
                            <w:pPr>
                              <w:rPr>
                                <w:rFonts w:cs="Arial"/>
                              </w:rPr>
                            </w:pPr>
                            <w:r>
                              <w:rPr>
                                <w:rFonts w:cs="Arial"/>
                                <w:position w:val="-28"/>
                                <w:szCs w:val="22"/>
                              </w:rPr>
                              <w:object w:dxaOrig="6555" w:dyaOrig="673" w14:anchorId="1649A787">
                                <v:shape id="_x0000_i1100" type="#_x0000_t75" style="width:327.75pt;height:33.75pt" o:ole="">
                                  <v:imagedata r:id="rId113" o:title=""/>
                                </v:shape>
                                <o:OLEObject Type="Embed" ProgID="Equation.3" ShapeID="_x0000_i1100" DrawAspect="Content" ObjectID="_1522147614" r:id="rId11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DC20524" id="Text Box 457" o:spid="_x0000_s1043" type="#_x0000_t202" style="position:absolute;left:0;text-align:left;margin-left:-1in;margin-top:-742.8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c2AISyYCAABaBAAADgAAAAAAAAAAAAAAAAAuAgAAZHJzL2Uy&#10;b0RvYy54bWxQSwECLQAUAAYACAAAACEAcr6hjuEAAAANAQAADwAAAAAAAAAAAAAAAACABAAAZHJz&#10;L2Rvd25yZXYueG1sUEsFBgAAAAAEAAQA8wAAAI4FAAAAAA==&#10;">
                <v:textbox>
                  <w:txbxContent>
                    <w:p w14:paraId="1FC04157" w14:textId="77777777" w:rsidR="00C12BA9" w:rsidRDefault="00C12BA9" w:rsidP="001A4B75">
                      <w:pPr>
                        <w:rPr>
                          <w:rFonts w:cs="Arial"/>
                        </w:rPr>
                      </w:pPr>
                      <w:r>
                        <w:rPr>
                          <w:rFonts w:cs="Arial"/>
                          <w:position w:val="-28"/>
                          <w:szCs w:val="22"/>
                        </w:rPr>
                        <w:object w:dxaOrig="6551" w:dyaOrig="674" w14:anchorId="1649A787">
                          <v:shape id="_x0000_i1077" type="#_x0000_t75" style="width:327.75pt;height:33.65pt">
                            <v:imagedata r:id="rId115" o:title=""/>
                          </v:shape>
                          <o:OLEObject Type="Embed" ProgID="Equation.3" ShapeID="_x0000_i1077" DrawAspect="Content" ObjectID="_1522073023" r:id="rId11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1312" behindDoc="0" locked="1" layoutInCell="1" allowOverlap="1" wp14:anchorId="4E02858F" wp14:editId="51CAADFE">
                <wp:simplePos x="0" y="0"/>
                <wp:positionH relativeFrom="column">
                  <wp:posOffset>-914400</wp:posOffset>
                </wp:positionH>
                <wp:positionV relativeFrom="paragraph">
                  <wp:posOffset>-9433560</wp:posOffset>
                </wp:positionV>
                <wp:extent cx="914400" cy="914400"/>
                <wp:effectExtent l="5715" t="6985" r="13335" b="12065"/>
                <wp:wrapNone/>
                <wp:docPr id="24"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727ABF" w14:textId="77777777" w:rsidR="00C12BA9" w:rsidRDefault="00C12BA9" w:rsidP="001A4B75">
                            <w:pPr>
                              <w:rPr>
                                <w:rFonts w:cs="Arial"/>
                              </w:rPr>
                            </w:pPr>
                            <w:r>
                              <w:rPr>
                                <w:rFonts w:cs="Arial"/>
                                <w:position w:val="-8"/>
                                <w:szCs w:val="22"/>
                              </w:rPr>
                              <w:object w:dxaOrig="2038" w:dyaOrig="299" w14:anchorId="22AC95B3">
                                <v:shape id="_x0000_i1101" type="#_x0000_t75" style="width:102pt;height:15pt" o:ole="">
                                  <v:imagedata r:id="rId117" o:title=""/>
                                </v:shape>
                                <o:OLEObject Type="Embed" ProgID="Equation.3" ShapeID="_x0000_i1101" DrawAspect="Content" ObjectID="_1522147615" r:id="rId11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E02858F" id="Text Box 458" o:spid="_x0000_s1044" type="#_x0000_t202" style="position:absolute;left:0;text-align:left;margin-left:-1in;margin-top:-742.8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TZ7jdKAIAAFoEAAAOAAAAAAAAAAAAAAAAAC4CAABkcnMv&#10;ZTJvRG9jLnhtbFBLAQItABQABgAIAAAAIQByvqGO4QAAAA0BAAAPAAAAAAAAAAAAAAAAAIIEAABk&#10;cnMvZG93bnJldi54bWxQSwUGAAAAAAQABADzAAAAkAUAAAAA&#10;">
                <v:textbox>
                  <w:txbxContent>
                    <w:p w14:paraId="26727ABF" w14:textId="77777777" w:rsidR="00C12BA9" w:rsidRDefault="00C12BA9" w:rsidP="001A4B75">
                      <w:pPr>
                        <w:rPr>
                          <w:rFonts w:cs="Arial"/>
                        </w:rPr>
                      </w:pPr>
                      <w:r>
                        <w:rPr>
                          <w:rFonts w:cs="Arial"/>
                          <w:position w:val="-8"/>
                          <w:szCs w:val="22"/>
                        </w:rPr>
                        <w:object w:dxaOrig="2039" w:dyaOrig="300" w14:anchorId="22AC95B3">
                          <v:shape id="_x0000_i1079" type="#_x0000_t75" style="width:101.9pt;height:14.95pt">
                            <v:imagedata r:id="rId119" o:title=""/>
                          </v:shape>
                          <o:OLEObject Type="Embed" ProgID="Equation.3" ShapeID="_x0000_i1079" DrawAspect="Content" ObjectID="_1522073024" r:id="rId12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2336" behindDoc="0" locked="1" layoutInCell="1" allowOverlap="1" wp14:anchorId="6781CA74" wp14:editId="7940B488">
                <wp:simplePos x="0" y="0"/>
                <wp:positionH relativeFrom="column">
                  <wp:posOffset>-914400</wp:posOffset>
                </wp:positionH>
                <wp:positionV relativeFrom="paragraph">
                  <wp:posOffset>-9433560</wp:posOffset>
                </wp:positionV>
                <wp:extent cx="914400" cy="914400"/>
                <wp:effectExtent l="5715" t="6985" r="13335" b="12065"/>
                <wp:wrapNone/>
                <wp:docPr id="23"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7222F01" w14:textId="77777777" w:rsidR="00C12BA9" w:rsidRDefault="00C12BA9" w:rsidP="001A4B75">
                            <w:pPr>
                              <w:rPr>
                                <w:rFonts w:cs="Arial"/>
                              </w:rPr>
                            </w:pPr>
                            <w:r>
                              <w:rPr>
                                <w:rFonts w:cs="Arial"/>
                                <w:position w:val="-32"/>
                                <w:szCs w:val="22"/>
                              </w:rPr>
                              <w:object w:dxaOrig="6882" w:dyaOrig="729" w14:anchorId="51F7BB95">
                                <v:shape id="_x0000_i1102" type="#_x0000_t75" style="width:344.25pt;height:36.75pt" o:ole="">
                                  <v:imagedata r:id="rId121" o:title=""/>
                                </v:shape>
                                <o:OLEObject Type="Embed" ProgID="Equation.3" ShapeID="_x0000_i1102" DrawAspect="Content" ObjectID="_1522147616" r:id="rId12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781CA74" id="Text Box 459" o:spid="_x0000_s1045" type="#_x0000_t202" style="position:absolute;left:0;text-align:left;margin-left:-1in;margin-top:-742.8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jTwegSkCAABaBAAADgAAAAAAAAAAAAAAAAAuAgAAZHJz&#10;L2Uyb0RvYy54bWxQSwECLQAUAAYACAAAACEAcr6hjuEAAAANAQAADwAAAAAAAAAAAAAAAACDBAAA&#10;ZHJzL2Rvd25yZXYueG1sUEsFBgAAAAAEAAQA8wAAAJEFAAAAAA==&#10;">
                <v:textbox>
                  <w:txbxContent>
                    <w:p w14:paraId="57222F01" w14:textId="77777777" w:rsidR="00C12BA9" w:rsidRDefault="00C12BA9" w:rsidP="001A4B75">
                      <w:pPr>
                        <w:rPr>
                          <w:rFonts w:cs="Arial"/>
                        </w:rPr>
                      </w:pPr>
                      <w:r>
                        <w:rPr>
                          <w:rFonts w:cs="Arial"/>
                          <w:position w:val="-32"/>
                          <w:szCs w:val="22"/>
                        </w:rPr>
                        <w:object w:dxaOrig="6884" w:dyaOrig="732" w14:anchorId="51F7BB95">
                          <v:shape id="_x0000_i1081" type="#_x0000_t75" style="width:344.1pt;height:36.45pt">
                            <v:imagedata r:id="rId123" o:title=""/>
                          </v:shape>
                          <o:OLEObject Type="Embed" ProgID="Equation.3" ShapeID="_x0000_i1081" DrawAspect="Content" ObjectID="_1522073025" r:id="rId12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3360" behindDoc="0" locked="1" layoutInCell="1" allowOverlap="1" wp14:anchorId="425AB0EE" wp14:editId="2C42671D">
                <wp:simplePos x="0" y="0"/>
                <wp:positionH relativeFrom="column">
                  <wp:posOffset>-914400</wp:posOffset>
                </wp:positionH>
                <wp:positionV relativeFrom="paragraph">
                  <wp:posOffset>-9433560</wp:posOffset>
                </wp:positionV>
                <wp:extent cx="914400" cy="914400"/>
                <wp:effectExtent l="5715" t="6985" r="13335" b="12065"/>
                <wp:wrapNone/>
                <wp:docPr id="22"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B5DCC4" w14:textId="77777777" w:rsidR="00C12BA9" w:rsidRDefault="00C12BA9" w:rsidP="001A4B75">
                            <w:pPr>
                              <w:rPr>
                                <w:rFonts w:cs="Arial"/>
                              </w:rPr>
                            </w:pPr>
                            <w:r>
                              <w:rPr>
                                <w:rFonts w:cs="Arial"/>
                                <w:position w:val="-10"/>
                                <w:szCs w:val="22"/>
                              </w:rPr>
                              <w:object w:dxaOrig="4507" w:dyaOrig="318" w14:anchorId="27E42EE1">
                                <v:shape id="_x0000_i1103" type="#_x0000_t75" style="width:225pt;height:15.75pt" o:ole="">
                                  <v:imagedata r:id="rId125" o:title=""/>
                                </v:shape>
                                <o:OLEObject Type="Embed" ProgID="Equation.3" ShapeID="_x0000_i1103" DrawAspect="Content" ObjectID="_1522147617" r:id="rId12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25AB0EE" id="Text Box 460" o:spid="_x0000_s1046" type="#_x0000_t202" style="position:absolute;left:0;text-align:left;margin-left:-1in;margin-top:-742.8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8swuzKAIAAFoEAAAOAAAAAAAAAAAAAAAAAC4CAABkcnMv&#10;ZTJvRG9jLnhtbFBLAQItABQABgAIAAAAIQByvqGO4QAAAA0BAAAPAAAAAAAAAAAAAAAAAIIEAABk&#10;cnMvZG93bnJldi54bWxQSwUGAAAAAAQABADzAAAAkAUAAAAA&#10;">
                <v:textbox>
                  <w:txbxContent>
                    <w:p w14:paraId="17B5DCC4" w14:textId="77777777" w:rsidR="00C12BA9" w:rsidRDefault="00C12BA9" w:rsidP="001A4B75">
                      <w:pPr>
                        <w:rPr>
                          <w:rFonts w:cs="Arial"/>
                        </w:rPr>
                      </w:pPr>
                      <w:r>
                        <w:rPr>
                          <w:rFonts w:cs="Arial"/>
                          <w:position w:val="-10"/>
                          <w:szCs w:val="22"/>
                        </w:rPr>
                        <w:object w:dxaOrig="4503" w:dyaOrig="316" w14:anchorId="27E42EE1">
                          <v:shape id="_x0000_i1083" type="#_x0000_t75" style="width:225.35pt;height:15.9pt">
                            <v:imagedata r:id="rId127" o:title=""/>
                          </v:shape>
                          <o:OLEObject Type="Embed" ProgID="Equation.3" ShapeID="_x0000_i1083" DrawAspect="Content" ObjectID="_1522073026" r:id="rId128"/>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4384" behindDoc="0" locked="1" layoutInCell="1" allowOverlap="1" wp14:anchorId="0A7A9669" wp14:editId="1BE8E994">
                <wp:simplePos x="0" y="0"/>
                <wp:positionH relativeFrom="column">
                  <wp:posOffset>-914400</wp:posOffset>
                </wp:positionH>
                <wp:positionV relativeFrom="paragraph">
                  <wp:posOffset>-9433560</wp:posOffset>
                </wp:positionV>
                <wp:extent cx="914400" cy="914400"/>
                <wp:effectExtent l="5715" t="6985" r="13335" b="12065"/>
                <wp:wrapNone/>
                <wp:docPr id="21"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B23872" w14:textId="77777777" w:rsidR="00C12BA9" w:rsidRDefault="00C12BA9" w:rsidP="001A4B75">
                            <w:pPr>
                              <w:rPr>
                                <w:rFonts w:cs="Arial"/>
                              </w:rPr>
                            </w:pPr>
                            <w:r>
                              <w:rPr>
                                <w:rFonts w:cs="Arial"/>
                                <w:position w:val="-24"/>
                                <w:szCs w:val="22"/>
                              </w:rPr>
                              <w:object w:dxaOrig="6256" w:dyaOrig="617" w14:anchorId="77E728DB">
                                <v:shape id="_x0000_i1104" type="#_x0000_t75" style="width:312.75pt;height:30.75pt" o:ole="">
                                  <v:imagedata r:id="rId129" o:title=""/>
                                </v:shape>
                                <o:OLEObject Type="Embed" ProgID="Equation.3" ShapeID="_x0000_i1104" DrawAspect="Content" ObjectID="_1522147618" r:id="rId13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A7A9669" id="Text Box 461" o:spid="_x0000_s1047" type="#_x0000_t202" style="position:absolute;left:0;text-align:left;margin-left:-1in;margin-top:-742.8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">
                <v:textbox>
                  <w:txbxContent>
                    <w:p w14:paraId="41B23872" w14:textId="77777777" w:rsidR="00C12BA9" w:rsidRDefault="00C12BA9" w:rsidP="001A4B75">
                      <w:pPr>
                        <w:rPr>
                          <w:rFonts w:cs="Arial"/>
                        </w:rPr>
                      </w:pPr>
                      <w:r>
                        <w:rPr>
                          <w:rFonts w:cs="Arial"/>
                          <w:position w:val="-24"/>
                          <w:szCs w:val="22"/>
                        </w:rPr>
                        <w:object w:dxaOrig="6259" w:dyaOrig="616" w14:anchorId="77E728DB">
                          <v:shape id="_x0000_i1085" type="#_x0000_t75" style="width:312.8pt;height:30.85pt">
                            <v:imagedata r:id="rId131" o:title=""/>
                          </v:shape>
                          <o:OLEObject Type="Embed" ProgID="Equation.3" ShapeID="_x0000_i1085" DrawAspect="Content" ObjectID="_1522073027" r:id="rId13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5408" behindDoc="0" locked="1" layoutInCell="1" allowOverlap="1" wp14:anchorId="5155856B" wp14:editId="58EC2B9E">
                <wp:simplePos x="0" y="0"/>
                <wp:positionH relativeFrom="column">
                  <wp:posOffset>-914400</wp:posOffset>
                </wp:positionH>
                <wp:positionV relativeFrom="paragraph">
                  <wp:posOffset>-9433560</wp:posOffset>
                </wp:positionV>
                <wp:extent cx="914400" cy="914400"/>
                <wp:effectExtent l="5715" t="6985" r="13335" b="12065"/>
                <wp:wrapNone/>
                <wp:docPr id="20"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7405414" w14:textId="77777777" w:rsidR="00C12BA9" w:rsidRDefault="00C12BA9" w:rsidP="001A4B75">
                            <w:pPr>
                              <w:rPr>
                                <w:rFonts w:cs="Arial"/>
                              </w:rPr>
                            </w:pPr>
                            <w:r>
                              <w:rPr>
                                <w:rFonts w:cs="Arial"/>
                                <w:position w:val="-10"/>
                                <w:szCs w:val="22"/>
                              </w:rPr>
                              <w:object w:dxaOrig="7088" w:dyaOrig="318" w14:anchorId="7A173F75">
                                <v:shape id="_x0000_i1105" type="#_x0000_t75" style="width:354.75pt;height:15.75pt" o:ole="">
                                  <v:imagedata r:id="rId133" o:title=""/>
                                </v:shape>
                                <o:OLEObject Type="Embed" ProgID="Equation.3" ShapeID="_x0000_i1105" DrawAspect="Content" ObjectID="_1522147619" r:id="rId13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155856B" id="Text Box 462" o:spid="_x0000_s1048" type="#_x0000_t202" style="position:absolute;left:0;text-align:left;margin-left:-1in;margin-top:-742.8pt;width:1in;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KF5N+gnAgAAWgQAAA4AAAAAAAAAAAAAAAAALgIAAGRycy9l&#10;Mm9Eb2MueG1sUEsBAi0AFAAGAAgAAAAhAHK+oY7hAAAADQEAAA8AAAAAAAAAAAAAAAAAgQQAAGRy&#10;cy9kb3ducmV2LnhtbFBLBQYAAAAABAAEAPMAAACPBQAAAAA=&#10;">
                <v:textbox>
                  <w:txbxContent>
                    <w:p w14:paraId="57405414" w14:textId="77777777" w:rsidR="00C12BA9" w:rsidRDefault="00C12BA9" w:rsidP="001A4B75">
                      <w:pPr>
                        <w:rPr>
                          <w:rFonts w:cs="Arial"/>
                        </w:rPr>
                      </w:pPr>
                      <w:r>
                        <w:rPr>
                          <w:rFonts w:cs="Arial"/>
                          <w:position w:val="-10"/>
                          <w:szCs w:val="22"/>
                        </w:rPr>
                        <w:object w:dxaOrig="7092" w:dyaOrig="316" w14:anchorId="7A173F75">
                          <v:shape id="_x0000_i1087" type="#_x0000_t75" style="width:354.4pt;height:15.9pt">
                            <v:imagedata r:id="rId135" o:title=""/>
                          </v:shape>
                          <o:OLEObject Type="Embed" ProgID="Equation.3" ShapeID="_x0000_i1087" DrawAspect="Content" ObjectID="_1522073028" r:id="rId13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6432" behindDoc="0" locked="1" layoutInCell="1" allowOverlap="1" wp14:anchorId="77522CC1" wp14:editId="268BD895">
                <wp:simplePos x="0" y="0"/>
                <wp:positionH relativeFrom="column">
                  <wp:posOffset>-914400</wp:posOffset>
                </wp:positionH>
                <wp:positionV relativeFrom="paragraph">
                  <wp:posOffset>-9433560</wp:posOffset>
                </wp:positionV>
                <wp:extent cx="914400" cy="914400"/>
                <wp:effectExtent l="5715" t="6985" r="13335" b="12065"/>
                <wp:wrapNone/>
                <wp:docPr id="19"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9D3157" w14:textId="77777777" w:rsidR="00C12BA9" w:rsidRDefault="00C12BA9" w:rsidP="001A4B75">
                            <w:pPr>
                              <w:rPr>
                                <w:rFonts w:cs="Arial"/>
                              </w:rPr>
                            </w:pPr>
                            <w:r>
                              <w:rPr>
                                <w:rFonts w:cs="Arial"/>
                                <w:position w:val="-10"/>
                                <w:szCs w:val="22"/>
                              </w:rPr>
                              <w:object w:dxaOrig="4601" w:dyaOrig="318" w14:anchorId="68EA6CE7">
                                <v:shape id="_x0000_i1106" type="#_x0000_t75" style="width:230.25pt;height:15.75pt" o:ole="">
                                  <v:imagedata r:id="rId137" o:title=""/>
                                </v:shape>
                                <o:OLEObject Type="Embed" ProgID="Equation.3" ShapeID="_x0000_i1106" DrawAspect="Content" ObjectID="_1522147620" r:id="rId13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7522CC1" id="Text Box 463" o:spid="_x0000_s1049" type="#_x0000_t202" style="position:absolute;left:0;text-align:left;margin-left:-1in;margin-top:-742.8pt;width:1in;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5YPDgKAIAAFoEAAAOAAAAAAAAAAAAAAAAAC4CAABkcnMv&#10;ZTJvRG9jLnhtbFBLAQItABQABgAIAAAAIQByvqGO4QAAAA0BAAAPAAAAAAAAAAAAAAAAAIIEAABk&#10;cnMvZG93bnJldi54bWxQSwUGAAAAAAQABADzAAAAkAUAAAAA&#10;">
                <v:textbox>
                  <w:txbxContent>
                    <w:p w14:paraId="749D3157" w14:textId="77777777" w:rsidR="00C12BA9" w:rsidRDefault="00C12BA9" w:rsidP="001A4B75">
                      <w:pPr>
                        <w:rPr>
                          <w:rFonts w:cs="Arial"/>
                        </w:rPr>
                      </w:pPr>
                      <w:r>
                        <w:rPr>
                          <w:rFonts w:cs="Arial"/>
                          <w:position w:val="-10"/>
                          <w:szCs w:val="22"/>
                        </w:rPr>
                        <w:object w:dxaOrig="4603" w:dyaOrig="316" w14:anchorId="68EA6CE7">
                          <v:shape id="_x0000_i1089" type="#_x0000_t75" style="width:230.05pt;height:15.9pt">
                            <v:imagedata r:id="rId139" o:title=""/>
                          </v:shape>
                          <o:OLEObject Type="Embed" ProgID="Equation.3" ShapeID="_x0000_i1089" DrawAspect="Content" ObjectID="_1522073029" r:id="rId14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7456" behindDoc="0" locked="1" layoutInCell="1" allowOverlap="1" wp14:anchorId="5E009854" wp14:editId="57E0C44D">
                <wp:simplePos x="0" y="0"/>
                <wp:positionH relativeFrom="column">
                  <wp:posOffset>-914400</wp:posOffset>
                </wp:positionH>
                <wp:positionV relativeFrom="paragraph">
                  <wp:posOffset>-9433560</wp:posOffset>
                </wp:positionV>
                <wp:extent cx="914400" cy="914400"/>
                <wp:effectExtent l="5715" t="6985" r="13335" b="12065"/>
                <wp:wrapNone/>
                <wp:docPr id="18"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CA0D42B" w14:textId="77777777" w:rsidR="00C12BA9" w:rsidRDefault="00C12BA9" w:rsidP="001A4B75">
                            <w:pPr>
                              <w:rPr>
                                <w:rFonts w:cs="Arial"/>
                              </w:rPr>
                            </w:pPr>
                            <w:r>
                              <w:rPr>
                                <w:rFonts w:cs="Arial"/>
                                <w:position w:val="-32"/>
                                <w:szCs w:val="22"/>
                              </w:rPr>
                              <w:object w:dxaOrig="7004" w:dyaOrig="757" w14:anchorId="0460CE6F">
                                <v:shape id="_x0000_i1107" type="#_x0000_t75" style="width:350.25pt;height:37.5pt" o:ole="">
                                  <v:imagedata r:id="rId141" o:title=""/>
                                </v:shape>
                                <o:OLEObject Type="Embed" ProgID="Equation.3" ShapeID="_x0000_i1107" DrawAspect="Content" ObjectID="_1522147621" r:id="rId14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E009854" id="Text Box 464" o:spid="_x0000_s1050" type="#_x0000_t202" style="position:absolute;left:0;text-align:left;margin-left:-1in;margin-top:-742.8pt;width:1in;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KsdAJsnAgAAWgQAAA4AAAAAAAAAAAAAAAAALgIAAGRycy9l&#10;Mm9Eb2MueG1sUEsBAi0AFAAGAAgAAAAhAHK+oY7hAAAADQEAAA8AAAAAAAAAAAAAAAAAgQQAAGRy&#10;cy9kb3ducmV2LnhtbFBLBQYAAAAABAAEAPMAAACPBQAAAAA=&#10;">
                <v:textbox>
                  <w:txbxContent>
                    <w:p w14:paraId="7CA0D42B" w14:textId="77777777" w:rsidR="00C12BA9" w:rsidRDefault="00C12BA9" w:rsidP="001A4B75">
                      <w:pPr>
                        <w:rPr>
                          <w:rFonts w:cs="Arial"/>
                        </w:rPr>
                      </w:pPr>
                      <w:r>
                        <w:rPr>
                          <w:rFonts w:cs="Arial"/>
                          <w:position w:val="-32"/>
                          <w:szCs w:val="22"/>
                        </w:rPr>
                        <w:object w:dxaOrig="7000" w:dyaOrig="757" w14:anchorId="0460CE6F">
                          <v:shape id="_x0000_i1091" type="#_x0000_t75" style="width:350.2pt;height:37.85pt">
                            <v:imagedata r:id="rId143" o:title=""/>
                          </v:shape>
                          <o:OLEObject Type="Embed" ProgID="Equation.3" ShapeID="_x0000_i1091" DrawAspect="Content" ObjectID="_1522073030" r:id="rId14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8480" behindDoc="0" locked="1" layoutInCell="1" allowOverlap="1" wp14:anchorId="64D7AC7D" wp14:editId="4101348A">
                <wp:simplePos x="0" y="0"/>
                <wp:positionH relativeFrom="column">
                  <wp:posOffset>-914400</wp:posOffset>
                </wp:positionH>
                <wp:positionV relativeFrom="paragraph">
                  <wp:posOffset>-9433560</wp:posOffset>
                </wp:positionV>
                <wp:extent cx="914400" cy="914400"/>
                <wp:effectExtent l="5715" t="6985" r="13335" b="12065"/>
                <wp:wrapNone/>
                <wp:docPr id="17" name="Text Box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41270C1" w14:textId="77777777" w:rsidR="00C12BA9" w:rsidRDefault="00C12BA9" w:rsidP="001A4B75">
                            <w:pPr>
                              <w:rPr>
                                <w:rFonts w:cs="Arial"/>
                              </w:rPr>
                            </w:pPr>
                            <w:r>
                              <w:rPr>
                                <w:rFonts w:cs="Arial"/>
                                <w:position w:val="-24"/>
                                <w:szCs w:val="22"/>
                              </w:rPr>
                              <w:object w:dxaOrig="6256" w:dyaOrig="617" w14:anchorId="10DC3D1D">
                                <v:shape id="_x0000_i1108" type="#_x0000_t75" style="width:312.75pt;height:30.75pt" o:ole="">
                                  <v:imagedata r:id="rId145" o:title=""/>
                                </v:shape>
                                <o:OLEObject Type="Embed" ProgID="Equation.3" ShapeID="_x0000_i1108" DrawAspect="Content" ObjectID="_1522147622" r:id="rId14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4D7AC7D" id="Text Box 465" o:spid="_x0000_s1051" type="#_x0000_t202" style="position:absolute;left:0;text-align:left;margin-left:-1in;margin-top:-742.8pt;width:1in;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A+Cl3EnAgAAWgQAAA4AAAAAAAAAAAAAAAAALgIAAGRycy9l&#10;Mm9Eb2MueG1sUEsBAi0AFAAGAAgAAAAhAHK+oY7hAAAADQEAAA8AAAAAAAAAAAAAAAAAgQQAAGRy&#10;cy9kb3ducmV2LnhtbFBLBQYAAAAABAAEAPMAAACPBQAAAAA=&#10;">
                <v:textbox>
                  <w:txbxContent>
                    <w:p w14:paraId="141270C1" w14:textId="77777777" w:rsidR="00C12BA9" w:rsidRDefault="00C12BA9" w:rsidP="001A4B75">
                      <w:pPr>
                        <w:rPr>
                          <w:rFonts w:cs="Arial"/>
                        </w:rPr>
                      </w:pPr>
                      <w:r>
                        <w:rPr>
                          <w:rFonts w:cs="Arial"/>
                          <w:position w:val="-24"/>
                          <w:szCs w:val="22"/>
                        </w:rPr>
                        <w:object w:dxaOrig="6259" w:dyaOrig="616" w14:anchorId="10DC3D1D">
                          <v:shape id="_x0000_i1093" type="#_x0000_t75" style="width:312.8pt;height:30.85pt">
                            <v:imagedata r:id="rId147" o:title=""/>
                          </v:shape>
                          <o:OLEObject Type="Embed" ProgID="Equation.3" ShapeID="_x0000_i1093" DrawAspect="Content" ObjectID="_1522073031" r:id="rId148"/>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69504" behindDoc="0" locked="1" layoutInCell="1" allowOverlap="1" wp14:anchorId="66497902" wp14:editId="2BB42AA1">
                <wp:simplePos x="0" y="0"/>
                <wp:positionH relativeFrom="column">
                  <wp:posOffset>-914400</wp:posOffset>
                </wp:positionH>
                <wp:positionV relativeFrom="paragraph">
                  <wp:posOffset>-9433560</wp:posOffset>
                </wp:positionV>
                <wp:extent cx="914400" cy="914400"/>
                <wp:effectExtent l="5715" t="6985" r="13335" b="12065"/>
                <wp:wrapNone/>
                <wp:docPr id="16"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68D3F74" w14:textId="77777777" w:rsidR="00C12BA9" w:rsidRDefault="00C12BA9" w:rsidP="001A4B75">
                            <w:pPr>
                              <w:rPr>
                                <w:rFonts w:cs="Arial"/>
                              </w:rPr>
                            </w:pPr>
                            <w:r>
                              <w:rPr>
                                <w:rFonts w:cs="Arial"/>
                                <w:position w:val="-8"/>
                                <w:szCs w:val="22"/>
                              </w:rPr>
                              <w:object w:dxaOrig="1440" w:dyaOrig="299" w14:anchorId="6C212B45">
                                <v:shape id="_x0000_i1109" type="#_x0000_t75" style="width:1in;height:15pt" o:ole="">
                                  <v:imagedata r:id="rId149" o:title=""/>
                                </v:shape>
                                <o:OLEObject Type="Embed" ProgID="Equation.3" ShapeID="_x0000_i1109" DrawAspect="Content" ObjectID="_1522147623" r:id="rId15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6497902" id="Text Box 466" o:spid="_x0000_s1052" type="#_x0000_t202" style="position:absolute;left:0;text-align:left;margin-left:-1in;margin-top:-742.8pt;width:1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Xq0wiKAIAAFoEAAAOAAAAAAAAAAAAAAAAAC4CAABkcnMv&#10;ZTJvRG9jLnhtbFBLAQItABQABgAIAAAAIQByvqGO4QAAAA0BAAAPAAAAAAAAAAAAAAAAAIIEAABk&#10;cnMvZG93bnJldi54bWxQSwUGAAAAAAQABADzAAAAkAUAAAAA&#10;">
                <v:textbox>
                  <w:txbxContent>
                    <w:p w14:paraId="168D3F74" w14:textId="77777777" w:rsidR="00C12BA9" w:rsidRDefault="00C12BA9" w:rsidP="001A4B75">
                      <w:pPr>
                        <w:rPr>
                          <w:rFonts w:cs="Arial"/>
                        </w:rPr>
                      </w:pPr>
                      <w:r>
                        <w:rPr>
                          <w:rFonts w:cs="Arial"/>
                          <w:position w:val="-8"/>
                          <w:szCs w:val="22"/>
                        </w:rPr>
                        <w:object w:dxaOrig="1440" w:dyaOrig="300" w14:anchorId="6C212B45">
                          <v:shape id="_x0000_i1095" type="#_x0000_t75" style="width:1in;height:14.95pt">
                            <v:imagedata r:id="rId151" o:title=""/>
                          </v:shape>
                          <o:OLEObject Type="Embed" ProgID="Equation.3" ShapeID="_x0000_i1095" DrawAspect="Content" ObjectID="_1522073032" r:id="rId15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0528" behindDoc="0" locked="1" layoutInCell="1" allowOverlap="1" wp14:anchorId="39D4215B" wp14:editId="1A1062BF">
                <wp:simplePos x="0" y="0"/>
                <wp:positionH relativeFrom="column">
                  <wp:posOffset>-914400</wp:posOffset>
                </wp:positionH>
                <wp:positionV relativeFrom="paragraph">
                  <wp:posOffset>-9433560</wp:posOffset>
                </wp:positionV>
                <wp:extent cx="914400" cy="914400"/>
                <wp:effectExtent l="5715" t="6985" r="13335" b="12065"/>
                <wp:wrapNone/>
                <wp:docPr id="15"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9407B14" w14:textId="77777777" w:rsidR="00C12BA9" w:rsidRDefault="00C12BA9" w:rsidP="001A4B75">
                            <w:pPr>
                              <w:rPr>
                                <w:rFonts w:cs="Arial"/>
                              </w:rPr>
                            </w:pPr>
                            <w:r>
                              <w:rPr>
                                <w:rFonts w:cs="Arial"/>
                                <w:position w:val="-6"/>
                                <w:szCs w:val="22"/>
                              </w:rPr>
                              <w:object w:dxaOrig="1496" w:dyaOrig="281" w14:anchorId="4F85D693">
                                <v:shape id="_x0000_i1110" type="#_x0000_t75" style="width:75pt;height:14.25pt" o:ole="">
                                  <v:imagedata r:id="rId153" o:title=""/>
                                </v:shape>
                                <o:OLEObject Type="Embed" ProgID="Equation.3" ShapeID="_x0000_i1110" DrawAspect="Content" ObjectID="_1522147624" r:id="rId15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9D4215B" id="Text Box 467" o:spid="_x0000_s1053" type="#_x0000_t202" style="position:absolute;left:0;text-align:left;margin-left:-1in;margin-top:-742.8pt;width:1in;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1BLyJSkCAABaBAAADgAAAAAAAAAAAAAAAAAuAgAAZHJz&#10;L2Uyb0RvYy54bWxQSwECLQAUAAYACAAAACEAcr6hjuEAAAANAQAADwAAAAAAAAAAAAAAAACDBAAA&#10;ZHJzL2Rvd25yZXYueG1sUEsFBgAAAAAEAAQA8wAAAJEFAAAAAA==&#10;">
                <v:textbox>
                  <w:txbxContent>
                    <w:p w14:paraId="69407B14" w14:textId="77777777" w:rsidR="00C12BA9" w:rsidRDefault="00C12BA9" w:rsidP="001A4B75">
                      <w:pPr>
                        <w:rPr>
                          <w:rFonts w:cs="Arial"/>
                        </w:rPr>
                      </w:pPr>
                      <w:r>
                        <w:rPr>
                          <w:rFonts w:cs="Arial"/>
                          <w:position w:val="-6"/>
                          <w:szCs w:val="22"/>
                        </w:rPr>
                        <w:object w:dxaOrig="1498" w:dyaOrig="283" w14:anchorId="4F85D693">
                          <v:shape id="_x0000_i1097" type="#_x0000_t75" style="width:74.8pt;height:14.05pt">
                            <v:imagedata r:id="rId155" o:title=""/>
                          </v:shape>
                          <o:OLEObject Type="Embed" ProgID="Equation.3" ShapeID="_x0000_i1097" DrawAspect="Content" ObjectID="_1522073033" r:id="rId15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1552" behindDoc="0" locked="1" layoutInCell="1" allowOverlap="1" wp14:anchorId="01A90631" wp14:editId="4C5F403F">
                <wp:simplePos x="0" y="0"/>
                <wp:positionH relativeFrom="column">
                  <wp:posOffset>-914400</wp:posOffset>
                </wp:positionH>
                <wp:positionV relativeFrom="paragraph">
                  <wp:posOffset>-9433560</wp:posOffset>
                </wp:positionV>
                <wp:extent cx="914400" cy="914400"/>
                <wp:effectExtent l="5715" t="6985" r="13335" b="12065"/>
                <wp:wrapNone/>
                <wp:docPr id="14" name="Text Box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F4CD066" w14:textId="77777777" w:rsidR="00C12BA9" w:rsidRDefault="00C12BA9" w:rsidP="001A4B75">
                            <w:pPr>
                              <w:rPr>
                                <w:rFonts w:cs="Arial"/>
                              </w:rPr>
                            </w:pPr>
                            <w:r>
                              <w:rPr>
                                <w:rFonts w:cs="Arial"/>
                                <w:position w:val="-28"/>
                                <w:szCs w:val="22"/>
                              </w:rPr>
                              <w:object w:dxaOrig="1683" w:dyaOrig="655" w14:anchorId="5C859D71">
                                <v:shape id="_x0000_i1111" type="#_x0000_t75" style="width:84pt;height:33pt" o:ole="">
                                  <v:imagedata r:id="rId157" o:title=""/>
                                </v:shape>
                                <o:OLEObject Type="Embed" ProgID="Equation.3" ShapeID="_x0000_i1111" DrawAspect="Content" ObjectID="_1522147625" r:id="rId15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1A90631" id="Text Box 468" o:spid="_x0000_s1054" type="#_x0000_t202" style="position:absolute;left:0;text-align:left;margin-left:-1in;margin-top:-742.8pt;width:1in;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0FUKzKAIAAFoEAAAOAAAAAAAAAAAAAAAAAC4CAABkcnMv&#10;ZTJvRG9jLnhtbFBLAQItABQABgAIAAAAIQByvqGO4QAAAA0BAAAPAAAAAAAAAAAAAAAAAIIEAABk&#10;cnMvZG93bnJldi54bWxQSwUGAAAAAAQABADzAAAAkAUAAAAA&#10;">
                <v:textbox>
                  <w:txbxContent>
                    <w:p w14:paraId="4F4CD066" w14:textId="77777777" w:rsidR="00C12BA9" w:rsidRDefault="00C12BA9" w:rsidP="001A4B75">
                      <w:pPr>
                        <w:rPr>
                          <w:rFonts w:cs="Arial"/>
                        </w:rPr>
                      </w:pPr>
                      <w:r>
                        <w:rPr>
                          <w:rFonts w:cs="Arial"/>
                          <w:position w:val="-28"/>
                          <w:szCs w:val="22"/>
                        </w:rPr>
                        <w:object w:dxaOrig="1681" w:dyaOrig="658" w14:anchorId="5C859D71">
                          <v:shape id="_x0000_i1099" type="#_x0000_t75" style="width:84.15pt;height:32.75pt">
                            <v:imagedata r:id="rId159" o:title=""/>
                          </v:shape>
                          <o:OLEObject Type="Embed" ProgID="Equation.3" ShapeID="_x0000_i1099" DrawAspect="Content" ObjectID="_1522073034" r:id="rId16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2576" behindDoc="0" locked="1" layoutInCell="1" allowOverlap="1" wp14:anchorId="7D307E6F" wp14:editId="486F73EA">
                <wp:simplePos x="0" y="0"/>
                <wp:positionH relativeFrom="column">
                  <wp:posOffset>-914400</wp:posOffset>
                </wp:positionH>
                <wp:positionV relativeFrom="paragraph">
                  <wp:posOffset>-9433560</wp:posOffset>
                </wp:positionV>
                <wp:extent cx="914400" cy="914400"/>
                <wp:effectExtent l="5715" t="6985" r="13335" b="12065"/>
                <wp:wrapNone/>
                <wp:docPr id="13" name="Text 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D130D2E" w14:textId="77777777" w:rsidR="00C12BA9" w:rsidRDefault="00C12BA9" w:rsidP="001A4B75">
                            <w:pPr>
                              <w:rPr>
                                <w:rFonts w:cs="Arial"/>
                              </w:rPr>
                            </w:pPr>
                            <w:r>
                              <w:rPr>
                                <w:rFonts w:cs="Arial"/>
                                <w:position w:val="-6"/>
                                <w:szCs w:val="22"/>
                              </w:rPr>
                              <w:object w:dxaOrig="2796" w:dyaOrig="281" w14:anchorId="0CF5E24D">
                                <v:shape id="_x0000_i1112" type="#_x0000_t75" style="width:139.5pt;height:14.25pt" o:ole="">
                                  <v:imagedata r:id="rId161" o:title=""/>
                                </v:shape>
                                <o:OLEObject Type="Embed" ProgID="Equation.3" ShapeID="_x0000_i1112" DrawAspect="Content" ObjectID="_1522147626" r:id="rId16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D307E6F" id="Text Box 469" o:spid="_x0000_s1055" type="#_x0000_t202" style="position:absolute;left:0;text-align:left;margin-left:-1in;margin-top:-742.8pt;width:1in;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Kk7k7ykCAABaBAAADgAAAAAAAAAAAAAAAAAuAgAAZHJz&#10;L2Uyb0RvYy54bWxQSwECLQAUAAYACAAAACEAcr6hjuEAAAANAQAADwAAAAAAAAAAAAAAAACDBAAA&#10;ZHJzL2Rvd25yZXYueG1sUEsFBgAAAAAEAAQA8wAAAJEFAAAAAA==&#10;">
                <v:textbox>
                  <w:txbxContent>
                    <w:p w14:paraId="4D130D2E" w14:textId="77777777" w:rsidR="00C12BA9" w:rsidRDefault="00C12BA9" w:rsidP="001A4B75">
                      <w:pPr>
                        <w:rPr>
                          <w:rFonts w:cs="Arial"/>
                        </w:rPr>
                      </w:pPr>
                      <w:r>
                        <w:rPr>
                          <w:rFonts w:cs="Arial"/>
                          <w:position w:val="-6"/>
                          <w:szCs w:val="22"/>
                        </w:rPr>
                        <w:object w:dxaOrig="2797" w:dyaOrig="283" w14:anchorId="0CF5E24D">
                          <v:shape id="_x0000_i1101" type="#_x0000_t75" style="width:139.8pt;height:14.05pt">
                            <v:imagedata r:id="rId163" o:title=""/>
                          </v:shape>
                          <o:OLEObject Type="Embed" ProgID="Equation.3" ShapeID="_x0000_i1101" DrawAspect="Content" ObjectID="_1522073035" r:id="rId16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3600" behindDoc="0" locked="1" layoutInCell="1" allowOverlap="1" wp14:anchorId="76BEC121" wp14:editId="0F040920">
                <wp:simplePos x="0" y="0"/>
                <wp:positionH relativeFrom="column">
                  <wp:posOffset>-914400</wp:posOffset>
                </wp:positionH>
                <wp:positionV relativeFrom="paragraph">
                  <wp:posOffset>-9433560</wp:posOffset>
                </wp:positionV>
                <wp:extent cx="914400" cy="914400"/>
                <wp:effectExtent l="5715" t="6985" r="13335" b="12065"/>
                <wp:wrapNone/>
                <wp:docPr id="12" name="Text Box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52A63C1" w14:textId="77777777" w:rsidR="00C12BA9" w:rsidRDefault="00C12BA9" w:rsidP="001A4B75">
                            <w:pPr>
                              <w:rPr>
                                <w:rFonts w:cs="Arial"/>
                              </w:rPr>
                            </w:pPr>
                            <w:r>
                              <w:rPr>
                                <w:rFonts w:cs="Arial"/>
                                <w:position w:val="-6"/>
                                <w:szCs w:val="22"/>
                              </w:rPr>
                              <w:object w:dxaOrig="2796" w:dyaOrig="281" w14:anchorId="4FF76D2D">
                                <v:shape id="_x0000_i1113" type="#_x0000_t75" style="width:139.5pt;height:14.25pt" o:ole="">
                                  <v:imagedata r:id="rId161" o:title=""/>
                                </v:shape>
                                <o:OLEObject Type="Embed" ProgID="Equation.3" ShapeID="_x0000_i1113" DrawAspect="Content" ObjectID="_1522147627" r:id="rId16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6BEC121" id="Text Box 470" o:spid="_x0000_s1056" type="#_x0000_t202" style="position:absolute;left:0;text-align:left;margin-left:-1in;margin-top:-742.8pt;width:1in;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vHdlcKAIAAFoEAAAOAAAAAAAAAAAAAAAAAC4CAABkcnMv&#10;ZTJvRG9jLnhtbFBLAQItABQABgAIAAAAIQByvqGO4QAAAA0BAAAPAAAAAAAAAAAAAAAAAIIEAABk&#10;cnMvZG93bnJldi54bWxQSwUGAAAAAAQABADzAAAAkAUAAAAA&#10;">
                <v:textbox>
                  <w:txbxContent>
                    <w:p w14:paraId="252A63C1" w14:textId="77777777" w:rsidR="00C12BA9" w:rsidRDefault="00C12BA9" w:rsidP="001A4B75">
                      <w:pPr>
                        <w:rPr>
                          <w:rFonts w:cs="Arial"/>
                        </w:rPr>
                      </w:pPr>
                      <w:r>
                        <w:rPr>
                          <w:rFonts w:cs="Arial"/>
                          <w:position w:val="-6"/>
                          <w:szCs w:val="22"/>
                        </w:rPr>
                        <w:object w:dxaOrig="2797" w:dyaOrig="283" w14:anchorId="4FF76D2D">
                          <v:shape id="_x0000_i1103" type="#_x0000_t75" style="width:139.8pt;height:14.05pt">
                            <v:imagedata r:id="rId163" o:title=""/>
                          </v:shape>
                          <o:OLEObject Type="Embed" ProgID="Equation.3" ShapeID="_x0000_i1103" DrawAspect="Content" ObjectID="_1522073036" r:id="rId16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4624" behindDoc="0" locked="1" layoutInCell="1" allowOverlap="1" wp14:anchorId="28DEC71A" wp14:editId="0588E5F3">
                <wp:simplePos x="0" y="0"/>
                <wp:positionH relativeFrom="column">
                  <wp:posOffset>-914400</wp:posOffset>
                </wp:positionH>
                <wp:positionV relativeFrom="paragraph">
                  <wp:posOffset>-9433560</wp:posOffset>
                </wp:positionV>
                <wp:extent cx="914400" cy="914400"/>
                <wp:effectExtent l="5715" t="6985" r="13335" b="12065"/>
                <wp:wrapNone/>
                <wp:docPr id="11" name="Text 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0FA6F4" w14:textId="77777777" w:rsidR="00C12BA9" w:rsidRDefault="00C12BA9" w:rsidP="001A4B75">
                            <w:pPr>
                              <w:rPr>
                                <w:rFonts w:cs="Arial"/>
                              </w:rPr>
                            </w:pPr>
                            <w:r>
                              <w:rPr>
                                <w:rFonts w:cs="Arial"/>
                                <w:position w:val="-28"/>
                                <w:szCs w:val="22"/>
                              </w:rPr>
                              <w:object w:dxaOrig="3123" w:dyaOrig="655" w14:anchorId="622442F1">
                                <v:shape id="_x0000_i1114" type="#_x0000_t75" style="width:156pt;height:33pt" o:ole="">
                                  <v:imagedata r:id="rId167" o:title=""/>
                                </v:shape>
                                <o:OLEObject Type="Embed" ProgID="Equation.3" ShapeID="_x0000_i1114" DrawAspect="Content" ObjectID="_1522147628" r:id="rId16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8DEC71A" id="Text Box 471" o:spid="_x0000_s1057" type="#_x0000_t202" style="position:absolute;left:0;text-align:left;margin-left:-1in;margin-top:-742.8pt;width:1in;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">
                <v:textbox>
                  <w:txbxContent>
                    <w:p w14:paraId="7E0FA6F4" w14:textId="77777777" w:rsidR="00C12BA9" w:rsidRDefault="00C12BA9" w:rsidP="001A4B75">
                      <w:pPr>
                        <w:rPr>
                          <w:rFonts w:cs="Arial"/>
                        </w:rPr>
                      </w:pPr>
                      <w:r>
                        <w:rPr>
                          <w:rFonts w:cs="Arial"/>
                          <w:position w:val="-28"/>
                          <w:szCs w:val="22"/>
                        </w:rPr>
                        <w:object w:dxaOrig="3121" w:dyaOrig="658" w14:anchorId="622442F1">
                          <v:shape id="_x0000_i1105" type="#_x0000_t75" style="width:156.15pt;height:32.75pt">
                            <v:imagedata r:id="rId169" o:title=""/>
                          </v:shape>
                          <o:OLEObject Type="Embed" ProgID="Equation.3" ShapeID="_x0000_i1105" DrawAspect="Content" ObjectID="_1522073037" r:id="rId17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5648" behindDoc="0" locked="1" layoutInCell="1" allowOverlap="1" wp14:anchorId="6FEA42E9" wp14:editId="0915E839">
                <wp:simplePos x="0" y="0"/>
                <wp:positionH relativeFrom="column">
                  <wp:posOffset>-914400</wp:posOffset>
                </wp:positionH>
                <wp:positionV relativeFrom="paragraph">
                  <wp:posOffset>-9433560</wp:posOffset>
                </wp:positionV>
                <wp:extent cx="914400" cy="914400"/>
                <wp:effectExtent l="5715" t="6985" r="13335" b="12065"/>
                <wp:wrapNone/>
                <wp:docPr id="10"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99F53A1" w14:textId="77777777" w:rsidR="00C12BA9" w:rsidRDefault="00C12BA9" w:rsidP="001A4B75">
                            <w:pPr>
                              <w:rPr>
                                <w:rFonts w:cs="Arial"/>
                              </w:rPr>
                            </w:pPr>
                            <w:r>
                              <w:rPr>
                                <w:rFonts w:cs="Arial"/>
                                <w:position w:val="-28"/>
                                <w:szCs w:val="22"/>
                              </w:rPr>
                              <w:object w:dxaOrig="2525" w:dyaOrig="701" w14:anchorId="24291176">
                                <v:shape id="_x0000_i1115" type="#_x0000_t75" style="width:126pt;height:35.25pt" o:ole="">
                                  <v:imagedata r:id="rId171" o:title=""/>
                                </v:shape>
                                <o:OLEObject Type="Embed" ProgID="Equation.3" ShapeID="_x0000_i1115" DrawAspect="Content" ObjectID="_1522147629" r:id="rId17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FEA42E9" id="Text Box 472" o:spid="_x0000_s1058" type="#_x0000_t202" style="position:absolute;left:0;text-align:left;margin-left:-1in;margin-top:-742.8pt;width:1in;height:1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LX5QcnAgAAWgQAAA4AAAAAAAAAAAAAAAAALgIAAGRycy9l&#10;Mm9Eb2MueG1sUEsBAi0AFAAGAAgAAAAhAHK+oY7hAAAADQEAAA8AAAAAAAAAAAAAAAAAgQQAAGRy&#10;cy9kb3ducmV2LnhtbFBLBQYAAAAABAAEAPMAAACPBQAAAAA=&#10;">
                <v:textbox>
                  <w:txbxContent>
                    <w:p w14:paraId="399F53A1" w14:textId="77777777" w:rsidR="00C12BA9" w:rsidRDefault="00C12BA9" w:rsidP="001A4B75">
                      <w:pPr>
                        <w:rPr>
                          <w:rFonts w:cs="Arial"/>
                        </w:rPr>
                      </w:pPr>
                      <w:r>
                        <w:rPr>
                          <w:rFonts w:cs="Arial"/>
                          <w:position w:val="-28"/>
                          <w:szCs w:val="22"/>
                        </w:rPr>
                        <w:object w:dxaOrig="2522" w:dyaOrig="699" w14:anchorId="24291176">
                          <v:shape id="_x0000_i1107" type="#_x0000_t75" style="width:126.25pt;height:35.05pt">
                            <v:imagedata r:id="rId173" o:title=""/>
                          </v:shape>
                          <o:OLEObject Type="Embed" ProgID="Equation.3" ShapeID="_x0000_i1107" DrawAspect="Content" ObjectID="_1522073038" r:id="rId17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6672" behindDoc="0" locked="1" layoutInCell="1" allowOverlap="1" wp14:anchorId="287A84B0" wp14:editId="7F410D54">
                <wp:simplePos x="0" y="0"/>
                <wp:positionH relativeFrom="column">
                  <wp:posOffset>-914400</wp:posOffset>
                </wp:positionH>
                <wp:positionV relativeFrom="paragraph">
                  <wp:posOffset>-9433560</wp:posOffset>
                </wp:positionV>
                <wp:extent cx="914400" cy="914400"/>
                <wp:effectExtent l="5715" t="6985" r="13335" b="12065"/>
                <wp:wrapNone/>
                <wp:docPr id="9"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02303C4" w14:textId="77777777" w:rsidR="00C12BA9" w:rsidRDefault="00C12BA9" w:rsidP="001A4B75">
                            <w:pPr>
                              <w:rPr>
                                <w:rFonts w:cs="Arial"/>
                              </w:rPr>
                            </w:pPr>
                            <w:r>
                              <w:rPr>
                                <w:rFonts w:cs="Arial"/>
                                <w:position w:val="-24"/>
                                <w:szCs w:val="22"/>
                              </w:rPr>
                              <w:object w:dxaOrig="4264" w:dyaOrig="617" w14:anchorId="568FA3A6">
                                <v:shape id="_x0000_i1116" type="#_x0000_t75" style="width:213pt;height:30.75pt" o:ole="">
                                  <v:imagedata r:id="rId175" o:title=""/>
                                </v:shape>
                                <o:OLEObject Type="Embed" ProgID="Equation.3" ShapeID="_x0000_i1116" DrawAspect="Content" ObjectID="_1522147630" r:id="rId17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87A84B0" id="Text Box 473" o:spid="_x0000_s1059" type="#_x0000_t202" style="position:absolute;left:0;text-align:left;margin-left:-1in;margin-top:-742.8pt;width:1in;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Ti3rDKAIAAFkEAAAOAAAAAAAAAAAAAAAAAC4CAABkcnMv&#10;ZTJvRG9jLnhtbFBLAQItABQABgAIAAAAIQByvqGO4QAAAA0BAAAPAAAAAAAAAAAAAAAAAIIEAABk&#10;cnMvZG93bnJldi54bWxQSwUGAAAAAAQABADzAAAAkAUAAAAA&#10;">
                <v:textbox>
                  <w:txbxContent>
                    <w:p w14:paraId="402303C4" w14:textId="77777777" w:rsidR="00C12BA9" w:rsidRDefault="00C12BA9" w:rsidP="001A4B75">
                      <w:pPr>
                        <w:rPr>
                          <w:rFonts w:cs="Arial"/>
                        </w:rPr>
                      </w:pPr>
                      <w:r>
                        <w:rPr>
                          <w:rFonts w:cs="Arial"/>
                          <w:position w:val="-24"/>
                          <w:szCs w:val="22"/>
                        </w:rPr>
                        <w:object w:dxaOrig="4262" w:dyaOrig="616" w14:anchorId="568FA3A6">
                          <v:shape id="_x0000_i1109" type="#_x0000_t75" style="width:213.2pt;height:30.85pt">
                            <v:imagedata r:id="rId177" o:title=""/>
                          </v:shape>
                          <o:OLEObject Type="Embed" ProgID="Equation.3" ShapeID="_x0000_i1109" DrawAspect="Content" ObjectID="_1522073039" r:id="rId178"/>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7696" behindDoc="0" locked="1" layoutInCell="1" allowOverlap="1" wp14:anchorId="7DA954F6" wp14:editId="642D4E89">
                <wp:simplePos x="0" y="0"/>
                <wp:positionH relativeFrom="column">
                  <wp:posOffset>-914400</wp:posOffset>
                </wp:positionH>
                <wp:positionV relativeFrom="paragraph">
                  <wp:posOffset>-9433560</wp:posOffset>
                </wp:positionV>
                <wp:extent cx="914400" cy="914400"/>
                <wp:effectExtent l="5715" t="6985" r="13335" b="12065"/>
                <wp:wrapNone/>
                <wp:docPr id="8"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E72F479" w14:textId="77777777" w:rsidR="00C12BA9" w:rsidRDefault="00C12BA9" w:rsidP="001A4B75">
                            <w:pPr>
                              <w:rPr>
                                <w:rFonts w:cs="Arial"/>
                              </w:rPr>
                            </w:pPr>
                            <w:r>
                              <w:rPr>
                                <w:rFonts w:cs="Arial"/>
                                <w:position w:val="-102"/>
                                <w:szCs w:val="22"/>
                              </w:rPr>
                              <w:object w:dxaOrig="4301" w:dyaOrig="2160" w14:anchorId="5F85F197">
                                <v:shape id="_x0000_i1117" type="#_x0000_t75" style="width:215.25pt;height:108pt" o:ole="">
                                  <v:imagedata r:id="rId179" o:title=""/>
                                </v:shape>
                                <o:OLEObject Type="Embed" ProgID="Equation.3" ShapeID="_x0000_i1117" DrawAspect="Content" ObjectID="_1522147631" r:id="rId18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DA954F6" id="Text Box 474" o:spid="_x0000_s1060" type="#_x0000_t202" style="position:absolute;left:0;text-align:left;margin-left:-1in;margin-top:-742.8pt;width:1in;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KBQrnsnAgAAWgQAAA4AAAAAAAAAAAAAAAAALgIAAGRycy9l&#10;Mm9Eb2MueG1sUEsBAi0AFAAGAAgAAAAhAHK+oY7hAAAADQEAAA8AAAAAAAAAAAAAAAAAgQQAAGRy&#10;cy9kb3ducmV2LnhtbFBLBQYAAAAABAAEAPMAAACPBQAAAAA=&#10;">
                <v:textbox>
                  <w:txbxContent>
                    <w:p w14:paraId="2E72F479" w14:textId="77777777" w:rsidR="00C12BA9" w:rsidRDefault="00C12BA9" w:rsidP="001A4B75">
                      <w:pPr>
                        <w:rPr>
                          <w:rFonts w:cs="Arial"/>
                        </w:rPr>
                      </w:pPr>
                      <w:r>
                        <w:rPr>
                          <w:rFonts w:cs="Arial"/>
                          <w:position w:val="-102"/>
                          <w:szCs w:val="22"/>
                        </w:rPr>
                        <w:object w:dxaOrig="4303" w:dyaOrig="2164" w14:anchorId="5F85F197">
                          <v:shape id="_x0000_i1111" type="#_x0000_t75" style="width:215.05pt;height:108pt">
                            <v:imagedata r:id="rId181" o:title=""/>
                          </v:shape>
                          <o:OLEObject Type="Embed" ProgID="Equation.3" ShapeID="_x0000_i1111" DrawAspect="Content" ObjectID="_1522073040" r:id="rId18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8720" behindDoc="0" locked="1" layoutInCell="1" allowOverlap="1" wp14:anchorId="392AD0A3" wp14:editId="3A92C226">
                <wp:simplePos x="0" y="0"/>
                <wp:positionH relativeFrom="column">
                  <wp:posOffset>-914400</wp:posOffset>
                </wp:positionH>
                <wp:positionV relativeFrom="paragraph">
                  <wp:posOffset>-9433560</wp:posOffset>
                </wp:positionV>
                <wp:extent cx="914400" cy="914400"/>
                <wp:effectExtent l="5715" t="6985" r="13335" b="12065"/>
                <wp:wrapNone/>
                <wp:docPr id="7"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EE95FBD" w14:textId="77777777" w:rsidR="00C12BA9" w:rsidRDefault="00C12BA9" w:rsidP="001A4B75">
                            <w:pPr>
                              <w:rPr>
                                <w:rFonts w:cs="Arial"/>
                              </w:rPr>
                            </w:pPr>
                            <w:r>
                              <w:rPr>
                                <w:rFonts w:cs="Arial"/>
                                <w:position w:val="-24"/>
                                <w:szCs w:val="22"/>
                              </w:rPr>
                              <w:object w:dxaOrig="2721" w:dyaOrig="617" w14:anchorId="30922957">
                                <v:shape id="_x0000_i1118" type="#_x0000_t75" style="width:135.75pt;height:30.75pt" o:ole="">
                                  <v:imagedata r:id="rId183" o:title=""/>
                                </v:shape>
                                <o:OLEObject Type="Embed" ProgID="Equation.3" ShapeID="_x0000_i1118" DrawAspect="Content" ObjectID="_1522147632" r:id="rId18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92AD0A3" id="Text Box 475" o:spid="_x0000_s1061" type="#_x0000_t202" style="position:absolute;left:0;text-align:left;margin-left:-1in;margin-top:-742.8pt;width:1in;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i4MJAnAgAAWgQAAA4AAAAAAAAAAAAAAAAALgIAAGRycy9l&#10;Mm9Eb2MueG1sUEsBAi0AFAAGAAgAAAAhAHK+oY7hAAAADQEAAA8AAAAAAAAAAAAAAAAAgQQAAGRy&#10;cy9kb3ducmV2LnhtbFBLBQYAAAAABAAEAPMAAACPBQAAAAA=&#10;">
                <v:textbox>
                  <w:txbxContent>
                    <w:p w14:paraId="6EE95FBD" w14:textId="77777777" w:rsidR="00C12BA9" w:rsidRDefault="00C12BA9" w:rsidP="001A4B75">
                      <w:pPr>
                        <w:rPr>
                          <w:rFonts w:cs="Arial"/>
                        </w:rPr>
                      </w:pPr>
                      <w:r>
                        <w:rPr>
                          <w:rFonts w:cs="Arial"/>
                          <w:position w:val="-24"/>
                          <w:szCs w:val="22"/>
                        </w:rPr>
                        <w:object w:dxaOrig="2722" w:dyaOrig="616" w14:anchorId="30922957">
                          <v:shape id="_x0000_i1113" type="#_x0000_t75" style="width:136.05pt;height:30.85pt">
                            <v:imagedata r:id="rId185" o:title=""/>
                          </v:shape>
                          <o:OLEObject Type="Embed" ProgID="Equation.3" ShapeID="_x0000_i1113" DrawAspect="Content" ObjectID="_1522073041" r:id="rId18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79744" behindDoc="0" locked="1" layoutInCell="1" allowOverlap="1" wp14:anchorId="2B2F09D7" wp14:editId="4699555F">
                <wp:simplePos x="0" y="0"/>
                <wp:positionH relativeFrom="column">
                  <wp:posOffset>-914400</wp:posOffset>
                </wp:positionH>
                <wp:positionV relativeFrom="paragraph">
                  <wp:posOffset>-9433560</wp:posOffset>
                </wp:positionV>
                <wp:extent cx="914400" cy="914400"/>
                <wp:effectExtent l="5715" t="6985" r="13335" b="12065"/>
                <wp:wrapNone/>
                <wp:docPr id="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B204373" w14:textId="77777777" w:rsidR="00C12BA9" w:rsidRDefault="00C12BA9" w:rsidP="001A4B75">
                            <w:pPr>
                              <w:rPr>
                                <w:rFonts w:cs="Arial"/>
                              </w:rPr>
                            </w:pPr>
                            <w:r>
                              <w:rPr>
                                <w:rFonts w:cs="Arial"/>
                                <w:position w:val="-10"/>
                                <w:szCs w:val="22"/>
                              </w:rPr>
                              <w:object w:dxaOrig="1777" w:dyaOrig="318" w14:anchorId="7248AF44">
                                <v:shape id="_x0000_i1119" type="#_x0000_t75" style="width:88.5pt;height:15.75pt" o:ole="">
                                  <v:imagedata r:id="rId187" o:title=""/>
                                </v:shape>
                                <o:OLEObject Type="Embed" ProgID="Equation.3" ShapeID="_x0000_i1119" DrawAspect="Content" ObjectID="_1522147633" r:id="rId18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B2F09D7" id="Text Box 476" o:spid="_x0000_s1062" type="#_x0000_t202" style="position:absolute;left:0;text-align:left;margin-left:-1in;margin-top:-742.8pt;width:1in;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dUOYhKAIAAFoEAAAOAAAAAAAAAAAAAAAAAC4CAABkcnMv&#10;ZTJvRG9jLnhtbFBLAQItABQABgAIAAAAIQByvqGO4QAAAA0BAAAPAAAAAAAAAAAAAAAAAIIEAABk&#10;cnMvZG93bnJldi54bWxQSwUGAAAAAAQABADzAAAAkAUAAAAA&#10;">
                <v:textbox>
                  <w:txbxContent>
                    <w:p w14:paraId="5B204373" w14:textId="77777777" w:rsidR="00C12BA9" w:rsidRDefault="00C12BA9" w:rsidP="001A4B75">
                      <w:pPr>
                        <w:rPr>
                          <w:rFonts w:cs="Arial"/>
                        </w:rPr>
                      </w:pPr>
                      <w:r>
                        <w:rPr>
                          <w:rFonts w:cs="Arial"/>
                          <w:position w:val="-10"/>
                          <w:szCs w:val="22"/>
                        </w:rPr>
                        <w:object w:dxaOrig="1781" w:dyaOrig="316" w14:anchorId="7248AF44">
                          <v:shape id="_x0000_i1115" type="#_x0000_t75" style="width:88.85pt;height:15.9pt">
                            <v:imagedata r:id="rId189" o:title=""/>
                          </v:shape>
                          <o:OLEObject Type="Embed" ProgID="Equation.3" ShapeID="_x0000_i1115" DrawAspect="Content" ObjectID="_1522073042" r:id="rId190"/>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80768" behindDoc="0" locked="1" layoutInCell="1" allowOverlap="1" wp14:anchorId="036CF64E" wp14:editId="0631CB2E">
                <wp:simplePos x="0" y="0"/>
                <wp:positionH relativeFrom="column">
                  <wp:posOffset>-914400</wp:posOffset>
                </wp:positionH>
                <wp:positionV relativeFrom="paragraph">
                  <wp:posOffset>-9433560</wp:posOffset>
                </wp:positionV>
                <wp:extent cx="914400" cy="914400"/>
                <wp:effectExtent l="5715" t="6985" r="13335" b="12065"/>
                <wp:wrapNone/>
                <wp:docPr id="5"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8FE43EC" w14:textId="77777777" w:rsidR="00C12BA9" w:rsidRDefault="00C12BA9" w:rsidP="001A4B75">
                            <w:pPr>
                              <w:rPr>
                                <w:rFonts w:cs="Arial"/>
                              </w:rPr>
                            </w:pPr>
                            <w:r>
                              <w:rPr>
                                <w:rFonts w:cs="Arial"/>
                                <w:position w:val="-28"/>
                                <w:szCs w:val="22"/>
                              </w:rPr>
                              <w:object w:dxaOrig="2758" w:dyaOrig="655" w14:anchorId="6978BA8A">
                                <v:shape id="_x0000_i1120" type="#_x0000_t75" style="width:138pt;height:33pt" o:ole="">
                                  <v:imagedata r:id="rId191" o:title=""/>
                                </v:shape>
                                <o:OLEObject Type="Embed" ProgID="Equation.3" ShapeID="_x0000_i1120" DrawAspect="Content" ObjectID="_1522147634" r:id="rId19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36CF64E" id="Text Box 477" o:spid="_x0000_s1063" type="#_x0000_t202" style="position:absolute;left:0;text-align:left;margin-left:-1in;margin-top:-742.8pt;width:1in;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COb79CkCAABaBAAADgAAAAAAAAAAAAAAAAAuAgAAZHJz&#10;L2Uyb0RvYy54bWxQSwECLQAUAAYACAAAACEAcr6hjuEAAAANAQAADwAAAAAAAAAAAAAAAACDBAAA&#10;ZHJzL2Rvd25yZXYueG1sUEsFBgAAAAAEAAQA8wAAAJEFAAAAAA==&#10;">
                <v:textbox>
                  <w:txbxContent>
                    <w:p w14:paraId="48FE43EC" w14:textId="77777777" w:rsidR="00C12BA9" w:rsidRDefault="00C12BA9" w:rsidP="001A4B75">
                      <w:pPr>
                        <w:rPr>
                          <w:rFonts w:cs="Arial"/>
                        </w:rPr>
                      </w:pPr>
                      <w:r>
                        <w:rPr>
                          <w:rFonts w:cs="Arial"/>
                          <w:position w:val="-28"/>
                          <w:szCs w:val="22"/>
                        </w:rPr>
                        <w:object w:dxaOrig="2763" w:dyaOrig="658" w14:anchorId="6978BA8A">
                          <v:shape id="_x0000_i1117" type="#_x0000_t75" style="width:137.9pt;height:32.75pt">
                            <v:imagedata r:id="rId193" o:title=""/>
                          </v:shape>
                          <o:OLEObject Type="Embed" ProgID="Equation.3" ShapeID="_x0000_i1117" DrawAspect="Content" ObjectID="_1522073043" r:id="rId194"/>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81792" behindDoc="0" locked="1" layoutInCell="1" allowOverlap="1" wp14:anchorId="3F4C6A12" wp14:editId="718DFD84">
                <wp:simplePos x="0" y="0"/>
                <wp:positionH relativeFrom="column">
                  <wp:posOffset>-914400</wp:posOffset>
                </wp:positionH>
                <wp:positionV relativeFrom="paragraph">
                  <wp:posOffset>-9433560</wp:posOffset>
                </wp:positionV>
                <wp:extent cx="914400" cy="914400"/>
                <wp:effectExtent l="5715" t="6985" r="13335" b="12065"/>
                <wp:wrapNone/>
                <wp:docPr id="4"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BBEDB" w14:textId="77777777" w:rsidR="00C12BA9" w:rsidRDefault="00C12BA9" w:rsidP="001A4B75">
                            <w:pPr>
                              <w:rPr>
                                <w:rFonts w:cs="Arial"/>
                              </w:rPr>
                            </w:pPr>
                            <w:r>
                              <w:rPr>
                                <w:rFonts w:cs="Arial"/>
                                <w:position w:val="-60"/>
                                <w:szCs w:val="22"/>
                              </w:rPr>
                              <w:object w:dxaOrig="3703" w:dyaOrig="1318" w14:anchorId="57991D44">
                                <v:shape id="_x0000_i1121" type="#_x0000_t75" style="width:185.25pt;height:66pt" o:ole="">
                                  <v:imagedata r:id="rId195" o:title=""/>
                                </v:shape>
                                <o:OLEObject Type="Embed" ProgID="Equation.3" ShapeID="_x0000_i1121" DrawAspect="Content" ObjectID="_1522147635" r:id="rId19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F4C6A12" id="Text Box 478" o:spid="_x0000_s1064" type="#_x0000_t202" style="position:absolute;left:0;text-align:left;margin-left:-1in;margin-top:-742.8pt;width:1in;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l/ArwKAIAAFoEAAAOAAAAAAAAAAAAAAAAAC4CAABkcnMv&#10;ZTJvRG9jLnhtbFBLAQItABQABgAIAAAAIQByvqGO4QAAAA0BAAAPAAAAAAAAAAAAAAAAAIIEAABk&#10;cnMvZG93bnJldi54bWxQSwUGAAAAAAQABADzAAAAkAUAAAAA&#10;">
                <v:textbox>
                  <w:txbxContent>
                    <w:p w14:paraId="268BBEDB" w14:textId="77777777" w:rsidR="00C12BA9" w:rsidRDefault="00C12BA9" w:rsidP="001A4B75">
                      <w:pPr>
                        <w:rPr>
                          <w:rFonts w:cs="Arial"/>
                        </w:rPr>
                      </w:pPr>
                      <w:r>
                        <w:rPr>
                          <w:rFonts w:cs="Arial"/>
                          <w:position w:val="-60"/>
                          <w:szCs w:val="22"/>
                        </w:rPr>
                        <w:object w:dxaOrig="3704" w:dyaOrig="1315" w14:anchorId="57991D44">
                          <v:shape id="_x0000_i1119" type="#_x0000_t75" style="width:185.15pt;height:65.9pt">
                            <v:imagedata r:id="rId197" o:title=""/>
                          </v:shape>
                          <o:OLEObject Type="Embed" ProgID="Equation.3" ShapeID="_x0000_i1119" DrawAspect="Content" ObjectID="_1522073044" r:id="rId198"/>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82816" behindDoc="0" locked="1" layoutInCell="1" allowOverlap="1" wp14:anchorId="6F43AE02" wp14:editId="127762B6">
                <wp:simplePos x="0" y="0"/>
                <wp:positionH relativeFrom="column">
                  <wp:posOffset>-914400</wp:posOffset>
                </wp:positionH>
                <wp:positionV relativeFrom="paragraph">
                  <wp:posOffset>-9433560</wp:posOffset>
                </wp:positionV>
                <wp:extent cx="914400" cy="914400"/>
                <wp:effectExtent l="5715" t="6985" r="13335" b="12065"/>
                <wp:wrapNone/>
                <wp:docPr id="3"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DDDA3BB" w14:textId="77777777" w:rsidR="00C12BA9" w:rsidRDefault="00C12BA9" w:rsidP="001A4B75">
                            <w:pPr>
                              <w:rPr>
                                <w:rFonts w:cs="Arial"/>
                              </w:rPr>
                            </w:pPr>
                            <w:r>
                              <w:rPr>
                                <w:rFonts w:cs="Arial"/>
                                <w:position w:val="-10"/>
                                <w:szCs w:val="22"/>
                              </w:rPr>
                              <w:object w:dxaOrig="3824" w:dyaOrig="318" w14:anchorId="2804B171">
                                <v:shape id="_x0000_i1122" type="#_x0000_t75" style="width:191.25pt;height:15.75pt" o:ole="">
                                  <v:imagedata r:id="rId199" o:title=""/>
                                </v:shape>
                                <o:OLEObject Type="Embed" ProgID="Equation.3" ShapeID="_x0000_i1122" DrawAspect="Content" ObjectID="_1522147636" r:id="rId20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F43AE02" id="Text Box 479" o:spid="_x0000_s1065" type="#_x0000_t202" style="position:absolute;left:0;text-align:left;margin-left:-1in;margin-top:-742.8pt;width:1in;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W3+WMCkCAABaBAAADgAAAAAAAAAAAAAAAAAuAgAAZHJz&#10;L2Uyb0RvYy54bWxQSwECLQAUAAYACAAAACEAcr6hjuEAAAANAQAADwAAAAAAAAAAAAAAAACDBAAA&#10;ZHJzL2Rvd25yZXYueG1sUEsFBgAAAAAEAAQA8wAAAJEFAAAAAA==&#10;">
                <v:textbox>
                  <w:txbxContent>
                    <w:p w14:paraId="6DDDA3BB" w14:textId="77777777" w:rsidR="00C12BA9" w:rsidRDefault="00C12BA9" w:rsidP="001A4B75">
                      <w:pPr>
                        <w:rPr>
                          <w:rFonts w:cs="Arial"/>
                        </w:rPr>
                      </w:pPr>
                      <w:r>
                        <w:rPr>
                          <w:rFonts w:cs="Arial"/>
                          <w:position w:val="-10"/>
                          <w:szCs w:val="22"/>
                        </w:rPr>
                        <w:object w:dxaOrig="3821" w:dyaOrig="316" w14:anchorId="2804B171">
                          <v:shape id="_x0000_i1121" type="#_x0000_t75" style="width:191.2pt;height:15.9pt">
                            <v:imagedata r:id="rId201" o:title=""/>
                          </v:shape>
                          <o:OLEObject Type="Embed" ProgID="Equation.3" ShapeID="_x0000_i1121" DrawAspect="Content" ObjectID="_1522073045" r:id="rId202"/>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83840" behindDoc="0" locked="1" layoutInCell="1" allowOverlap="1" wp14:anchorId="0912ADD2" wp14:editId="2CA312A1">
                <wp:simplePos x="0" y="0"/>
                <wp:positionH relativeFrom="column">
                  <wp:posOffset>-914400</wp:posOffset>
                </wp:positionH>
                <wp:positionV relativeFrom="paragraph">
                  <wp:posOffset>-9433560</wp:posOffset>
                </wp:positionV>
                <wp:extent cx="914400" cy="914400"/>
                <wp:effectExtent l="5715" t="6985" r="13335" b="12065"/>
                <wp:wrapNone/>
                <wp:docPr id="2"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0420496" w14:textId="77777777" w:rsidR="00C12BA9" w:rsidRDefault="00C12BA9" w:rsidP="001A4B75">
                            <w:pPr>
                              <w:rPr>
                                <w:rFonts w:cs="Arial"/>
                              </w:rPr>
                            </w:pPr>
                            <w:r>
                              <w:rPr>
                                <w:rFonts w:cs="Arial"/>
                                <w:position w:val="-10"/>
                                <w:szCs w:val="22"/>
                              </w:rPr>
                              <w:object w:dxaOrig="5666" w:dyaOrig="318" w14:anchorId="5717F991">
                                <v:shape id="_x0000_i1123" type="#_x0000_t75" style="width:283.5pt;height:15.75pt" o:ole="">
                                  <v:imagedata r:id="rId203" o:title=""/>
                                </v:shape>
                                <o:OLEObject Type="Embed" ProgID="Equation.3" ShapeID="_x0000_i1123" DrawAspect="Content" ObjectID="_1522147637" r:id="rId20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912ADD2" id="Text Box 480" o:spid="_x0000_s1066" type="#_x0000_t202" style="position:absolute;left:0;text-align:left;margin-left:-1in;margin-top:-742.8pt;width:1in;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iSfNzKAIAAFoEAAAOAAAAAAAAAAAAAAAAAC4CAABkcnMv&#10;ZTJvRG9jLnhtbFBLAQItABQABgAIAAAAIQByvqGO4QAAAA0BAAAPAAAAAAAAAAAAAAAAAIIEAABk&#10;cnMvZG93bnJldi54bWxQSwUGAAAAAAQABADzAAAAkAUAAAAA&#10;">
                <v:textbox>
                  <w:txbxContent>
                    <w:p w14:paraId="10420496" w14:textId="77777777" w:rsidR="00C12BA9" w:rsidRDefault="00C12BA9" w:rsidP="001A4B75">
                      <w:pPr>
                        <w:rPr>
                          <w:rFonts w:cs="Arial"/>
                        </w:rPr>
                      </w:pPr>
                      <w:r>
                        <w:rPr>
                          <w:rFonts w:cs="Arial"/>
                          <w:position w:val="-10"/>
                          <w:szCs w:val="22"/>
                        </w:rPr>
                        <w:object w:dxaOrig="5668" w:dyaOrig="316" w14:anchorId="5717F991">
                          <v:shape id="_x0000_i1123" type="#_x0000_t75" style="width:283.3pt;height:15.9pt">
                            <v:imagedata r:id="rId205" o:title=""/>
                          </v:shape>
                          <o:OLEObject Type="Embed" ProgID="Equation.3" ShapeID="_x0000_i1123" DrawAspect="Content" ObjectID="_1522073046" r:id="rId206"/>
                        </w:object>
                      </w:r>
                    </w:p>
                  </w:txbxContent>
                </v:textbox>
                <w10:anchorlock/>
              </v:shape>
            </w:pict>
          </mc:Fallback>
        </mc:AlternateContent>
      </w:r>
      <w:r w:rsidR="00A66A15">
        <w:rPr>
          <w:noProof/>
          <w:lang w:val="en-IE" w:eastAsia="en-IE"/>
        </w:rPr>
        <mc:AlternateContent>
          <mc:Choice Requires="wps">
            <w:drawing>
              <wp:anchor distT="0" distB="0" distL="114300" distR="114300" simplePos="0" relativeHeight="251684864" behindDoc="0" locked="1" layoutInCell="1" allowOverlap="1" wp14:anchorId="070E6CF4" wp14:editId="4F768489">
                <wp:simplePos x="0" y="0"/>
                <wp:positionH relativeFrom="column">
                  <wp:posOffset>-914400</wp:posOffset>
                </wp:positionH>
                <wp:positionV relativeFrom="paragraph">
                  <wp:posOffset>-9433560</wp:posOffset>
                </wp:positionV>
                <wp:extent cx="914400" cy="914400"/>
                <wp:effectExtent l="5715" t="6985" r="13335" b="12065"/>
                <wp:wrapNone/>
                <wp:docPr id="1"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ECC1D9C" w14:textId="77777777" w:rsidR="00C12BA9" w:rsidRDefault="00C12BA9" w:rsidP="001A4B75">
                            <w:pPr>
                              <w:rPr>
                                <w:rFonts w:cs="Arial"/>
                              </w:rPr>
                            </w:pPr>
                            <w:r>
                              <w:rPr>
                                <w:rFonts w:cs="Arial"/>
                                <w:position w:val="-10"/>
                                <w:szCs w:val="22"/>
                              </w:rPr>
                              <w:object w:dxaOrig="7004" w:dyaOrig="318" w14:anchorId="4DCE0E62">
                                <v:shape id="_x0000_i1124" type="#_x0000_t75" style="width:350.25pt;height:15.75pt" o:ole="">
                                  <v:imagedata r:id="rId207" o:title=""/>
                                </v:shape>
                                <o:OLEObject Type="Embed" ProgID="Equation.3" ShapeID="_x0000_i1124" DrawAspect="Content" ObjectID="_1522147638" r:id="rId20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70E6CF4" id="Text Box 481" o:spid="_x0000_s1067" type="#_x0000_t202" style="position:absolute;left:0;text-align:left;margin-left:-1in;margin-top:-742.8pt;width:1in;height:1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">
                <v:textbox>
                  <w:txbxContent>
                    <w:p w14:paraId="2ECC1D9C" w14:textId="77777777" w:rsidR="00C12BA9" w:rsidRDefault="00C12BA9" w:rsidP="001A4B75">
                      <w:pPr>
                        <w:rPr>
                          <w:rFonts w:cs="Arial"/>
                        </w:rPr>
                      </w:pPr>
                      <w:r>
                        <w:rPr>
                          <w:rFonts w:cs="Arial"/>
                          <w:position w:val="-10"/>
                          <w:szCs w:val="22"/>
                        </w:rPr>
                        <w:object w:dxaOrig="7000" w:dyaOrig="316" w14:anchorId="4DCE0E62">
                          <v:shape id="_x0000_i1125" type="#_x0000_t75" style="width:350.2pt;height:15.9pt">
                            <v:imagedata r:id="rId209" o:title=""/>
                          </v:shape>
                          <o:OLEObject Type="Embed" ProgID="Equation.3" ShapeID="_x0000_i1125" DrawAspect="Content" ObjectID="_1522073047" r:id="rId210"/>
                        </w:object>
                      </w:r>
                    </w:p>
                  </w:txbxContent>
                </v:textbox>
                <w10:anchorlock/>
              </v:shape>
            </w:pict>
          </mc:Fallback>
        </mc:AlternateContent>
      </w:r>
      <w:bookmarkStart w:id="905" w:name="_Toc224993442"/>
      <w:bookmarkStart w:id="906" w:name="_Toc224993471"/>
      <w:bookmarkStart w:id="907" w:name="_Toc225672834"/>
      <w:r w:rsidR="001A4B75">
        <w:t>Optic Rotation</w:t>
      </w:r>
      <w:bookmarkEnd w:id="904"/>
      <w:bookmarkEnd w:id="905"/>
      <w:bookmarkEnd w:id="906"/>
      <w:bookmarkEnd w:id="907"/>
    </w:p>
    <w:p w14:paraId="2F832843" w14:textId="77777777" w:rsidR="001A4B75" w:rsidRDefault="00A805BB" w:rsidP="001A4B75">
      <w:pPr>
        <w:pStyle w:val="BodyText"/>
        <w:rPr>
          <w:rFonts w:cs="Arial"/>
        </w:rPr>
      </w:pPr>
      <w:r>
        <w:rPr>
          <w:noProof/>
          <w:lang w:val="en-US"/>
        </w:rPr>
        <w:object w:dxaOrig="1440" w:dyaOrig="1440" w14:anchorId="70B50816">
          <v:shape id="_x0000_s1465" type="#_x0000_t75" style="position:absolute;left:0;text-align:left;margin-left:77.65pt;margin-top:146.1pt;width:258.95pt;height:16pt;z-index:251644928">
            <v:imagedata r:id="rId211" o:title=""/>
            <w10:wrap type="topAndBottom"/>
            <w10:anchorlock/>
          </v:shape>
          <o:OLEObject Type="Embed" ProgID="Equation.3" ShapeID="_x0000_s1465" DrawAspect="Content" ObjectID="_1522147578" r:id="rId212"/>
        </w:object>
      </w:r>
      <w:r w:rsidR="001A4B75">
        <w:t>Rotating optics have a load associated with the mechanism used to rotate the turntable assembly.</w:t>
      </w:r>
      <w:r w:rsidR="0065161C">
        <w:t xml:space="preserve"> </w:t>
      </w:r>
      <w:r w:rsidR="001A4B75">
        <w:t xml:space="preserve"> Lighthouse services generally leave the turntable rotating continuously, both for operation at night, and during the day to prevent the sun from focusing through the lens panels and damaging the lamps or lampchanger. </w:t>
      </w:r>
      <w:r w:rsidR="0065161C">
        <w:t xml:space="preserve"> </w:t>
      </w:r>
      <w:r w:rsidR="001A4B75">
        <w:t xml:space="preserve">Therefore, the power requirements for the rotation mechanism should be entered as a continuous load. </w:t>
      </w:r>
      <w:r w:rsidR="0065161C">
        <w:t xml:space="preserve"> </w:t>
      </w:r>
      <w:r w:rsidR="001A4B75">
        <w:t>This load may vary significantly with temperature, so be sure to identify the operating environment when requesting power demand information from the manufacturer. As an example, a rotating beacon with a 2.03 ampere lamp with a fixed rhythm flasher operating at night at 42 degrees N latitude with a 1.2 mW continuous motor will have an energy demand of:</w:t>
      </w:r>
    </w:p>
    <w:p w14:paraId="55AC5793" w14:textId="77777777" w:rsidR="001A4B75" w:rsidRDefault="00A805BB" w:rsidP="001A4B75">
      <w:pPr>
        <w:pStyle w:val="BodyText"/>
        <w:rPr>
          <w:rFonts w:cs="Arial"/>
        </w:rPr>
      </w:pPr>
      <w:r>
        <w:rPr>
          <w:noProof/>
          <w:lang w:val="en-US"/>
        </w:rPr>
        <w:object w:dxaOrig="1440" w:dyaOrig="1440" w14:anchorId="6C0425CE">
          <v:shape id="_x0000_s1464" type="#_x0000_t75" style="position:absolute;left:0;text-align:left;margin-left:78.5pt;margin-top:40.6pt;width:202pt;height:16pt;z-index:251643904">
            <v:imagedata r:id="rId213" o:title=""/>
            <w10:wrap type="topAndBottom"/>
            <w10:anchorlock/>
          </v:shape>
          <o:OLEObject Type="Embed" ProgID="Equation.3" ShapeID="_x0000_s1464" DrawAspect="Content" ObjectID="_1522147579" r:id="rId214"/>
        </w:object>
      </w:r>
    </w:p>
    <w:p w14:paraId="4FA875F2" w14:textId="77777777" w:rsidR="001A4B75" w:rsidRDefault="001A4B75" w:rsidP="001A4B75">
      <w:pPr>
        <w:tabs>
          <w:tab w:val="left" w:pos="1683"/>
        </w:tabs>
        <w:ind w:left="720"/>
        <w:rPr>
          <w:rFonts w:cs="Arial"/>
          <w:sz w:val="20"/>
          <w:szCs w:val="20"/>
        </w:rPr>
      </w:pPr>
      <w:r>
        <w:rPr>
          <w:rFonts w:cs="Arial"/>
          <w:sz w:val="20"/>
          <w:szCs w:val="20"/>
        </w:rPr>
        <w:tab/>
      </w:r>
      <w:r>
        <w:rPr>
          <w:sz w:val="20"/>
          <w:szCs w:val="20"/>
        </w:rPr>
        <w:t>*</w:t>
      </w:r>
      <w:r>
        <w:rPr>
          <w:i/>
          <w:iCs/>
          <w:sz w:val="20"/>
          <w:szCs w:val="20"/>
        </w:rPr>
        <w:t>Assuming that the day and night power requirements are the same.</w:t>
      </w:r>
    </w:p>
    <w:p w14:paraId="0CC1B310" w14:textId="77777777" w:rsidR="001A4B75" w:rsidRDefault="001A4B75" w:rsidP="001A4B75">
      <w:pPr>
        <w:pStyle w:val="BodyText"/>
        <w:rPr>
          <w:rFonts w:cs="Arial"/>
        </w:rPr>
      </w:pPr>
    </w:p>
    <w:p w14:paraId="7DFF20BC" w14:textId="77777777" w:rsidR="001A4B75" w:rsidRDefault="001A4B75" w:rsidP="001A4B75">
      <w:pPr>
        <w:pStyle w:val="BodyText"/>
        <w:rPr>
          <w:rFonts w:cs="Arial"/>
        </w:rPr>
      </w:pPr>
      <w:r>
        <w:t>Rotating beacons may use Fixed-ON flashers to regulate voltage and operate the lampchanger; then the energy demand is:</w:t>
      </w:r>
    </w:p>
    <w:p w14:paraId="3F97C7C7" w14:textId="77777777" w:rsidR="001A4B75" w:rsidRDefault="00A805BB" w:rsidP="001A4B75">
      <w:pPr>
        <w:pStyle w:val="BodyText"/>
        <w:rPr>
          <w:rFonts w:cs="Arial"/>
        </w:rPr>
      </w:pPr>
      <w:r>
        <w:rPr>
          <w:noProof/>
          <w:lang w:val="en-US"/>
        </w:rPr>
        <w:object w:dxaOrig="1440" w:dyaOrig="1440" w14:anchorId="762B4CBD">
          <v:shape id="_x0000_s1466" type="#_x0000_t75" style="position:absolute;left:0;text-align:left;margin-left:80.45pt;margin-top:19.8pt;width:330.95pt;height:16pt;z-index:251645952">
            <v:imagedata r:id="rId215" o:title=""/>
            <w10:wrap type="topAndBottom"/>
            <w10:anchorlock/>
          </v:shape>
          <o:OLEObject Type="Embed" ProgID="Equation.3" ShapeID="_x0000_s1466" DrawAspect="Content" ObjectID="_1522147580" r:id="rId216"/>
        </w:object>
      </w:r>
    </w:p>
    <w:p w14:paraId="3CD80452" w14:textId="77777777" w:rsidR="001A4B75" w:rsidRDefault="001A4B75" w:rsidP="001A4B75">
      <w:pPr>
        <w:pStyle w:val="BodyText"/>
        <w:rPr>
          <w:rFonts w:cs="Arial"/>
        </w:rPr>
      </w:pPr>
      <w:r>
        <w:t>From above:</w:t>
      </w:r>
    </w:p>
    <w:p w14:paraId="462A8E43" w14:textId="77777777" w:rsidR="001A4B75" w:rsidRDefault="001A4B75" w:rsidP="001A4B75">
      <w:pPr>
        <w:pStyle w:val="BodyText"/>
        <w:tabs>
          <w:tab w:val="left" w:pos="1683"/>
        </w:tabs>
        <w:ind w:left="720"/>
        <w:rPr>
          <w:rFonts w:cs="Arial"/>
        </w:rPr>
      </w:pPr>
      <w:r>
        <w:rPr>
          <w:rFonts w:cs="Arial"/>
        </w:rPr>
        <w:tab/>
      </w:r>
      <w:r>
        <w:t>H</w:t>
      </w:r>
      <w:r>
        <w:rPr>
          <w:vertAlign w:val="subscript"/>
        </w:rPr>
        <w:t>darkness</w:t>
      </w:r>
      <w:r>
        <w:t xml:space="preserve"> = 13.9 h/day</w:t>
      </w:r>
    </w:p>
    <w:p w14:paraId="69A07D53" w14:textId="77777777" w:rsidR="001A4B75" w:rsidRDefault="001A4B75" w:rsidP="001A4B75">
      <w:pPr>
        <w:pStyle w:val="BodyText"/>
        <w:tabs>
          <w:tab w:val="left" w:pos="1683"/>
        </w:tabs>
        <w:ind w:left="720"/>
        <w:rPr>
          <w:rFonts w:cs="Arial"/>
        </w:rPr>
      </w:pPr>
      <w:r>
        <w:rPr>
          <w:rFonts w:cs="Arial"/>
        </w:rPr>
        <w:tab/>
      </w:r>
      <w:r>
        <w:t>E</w:t>
      </w:r>
      <w:r>
        <w:rPr>
          <w:vertAlign w:val="subscript"/>
        </w:rPr>
        <w:t>flasher</w:t>
      </w:r>
      <w:r>
        <w:t xml:space="preserve"> = 5.8 Wh/day</w:t>
      </w:r>
    </w:p>
    <w:p w14:paraId="4CF4C2F3" w14:textId="77777777" w:rsidR="001A4B75" w:rsidRDefault="001A4B75" w:rsidP="00F205F6">
      <w:pPr>
        <w:pStyle w:val="BodyText"/>
        <w:tabs>
          <w:tab w:val="left" w:pos="1683"/>
        </w:tabs>
        <w:ind w:left="720"/>
        <w:rPr>
          <w:rFonts w:cs="Arial"/>
        </w:rPr>
      </w:pPr>
      <w:r>
        <w:rPr>
          <w:rFonts w:cs="Arial"/>
        </w:rPr>
        <w:tab/>
      </w:r>
      <w:r w:rsidRPr="00F205F6">
        <w:rPr>
          <w:rFonts w:cs="Arial"/>
        </w:rPr>
        <w:t>EDL = [13.9 h/day x 24.4 W] + 5.8 Wh/day + 28.8 Wh/day = 373.8 Wh/day</w:t>
      </w:r>
    </w:p>
    <w:p w14:paraId="64E7D066" w14:textId="77777777" w:rsidR="00E01A09" w:rsidRDefault="00E01A09">
      <w:pPr>
        <w:pStyle w:val="Heading3"/>
        <w:rPr>
          <w:ins w:id="908" w:author="Peter Dobson" w:date="2016-04-13T09:45:00Z"/>
        </w:rPr>
        <w:pPrChange w:id="909" w:author="Peter Dobson" w:date="2016-04-13T09:45:00Z">
          <w:pPr>
            <w:pStyle w:val="Heading2"/>
          </w:pPr>
        </w:pPrChange>
      </w:pPr>
      <w:bookmarkStart w:id="910" w:name="_Toc448306020"/>
      <w:bookmarkStart w:id="911" w:name="_Toc224993443"/>
      <w:bookmarkStart w:id="912" w:name="_Toc224993472"/>
      <w:bookmarkStart w:id="913" w:name="_Toc225672835"/>
      <w:ins w:id="914" w:author="Peter Dobson" w:date="2016-04-13T09:45:00Z">
        <w:r>
          <w:t>Optic Rotation Control</w:t>
        </w:r>
        <w:bookmarkEnd w:id="910"/>
      </w:ins>
    </w:p>
    <w:p w14:paraId="2C32B704" w14:textId="77777777" w:rsidR="009F0ABD" w:rsidRDefault="009F0ABD" w:rsidP="009F0ABD">
      <w:pPr>
        <w:pStyle w:val="Heading2"/>
      </w:pPr>
      <w:bookmarkStart w:id="915" w:name="_Toc448306021"/>
      <w:r>
        <w:t>Sound Signal</w:t>
      </w:r>
      <w:bookmarkEnd w:id="911"/>
      <w:bookmarkEnd w:id="912"/>
      <w:bookmarkEnd w:id="913"/>
      <w:bookmarkEnd w:id="915"/>
    </w:p>
    <w:p w14:paraId="30A3E5C0" w14:textId="77777777" w:rsidR="00BF787D" w:rsidRDefault="009F0ABD" w:rsidP="009F0ABD">
      <w:pPr>
        <w:pStyle w:val="BodyText"/>
      </w:pPr>
      <w:r w:rsidRPr="009F0ABD">
        <w:t>Sound signals operate over a wide voltage and temperature range.</w:t>
      </w:r>
      <w:r w:rsidR="0065161C">
        <w:t xml:space="preserve"> </w:t>
      </w:r>
      <w:r w:rsidRPr="009F0ABD">
        <w:t xml:space="preserve"> Request from the manufacturer of the signal the energy demand at the expected operating voltages (24 hour operation may have a high daytime and lower night time voltage when operating on an unregulated solar power system) and the expected operating temperatures.</w:t>
      </w:r>
    </w:p>
    <w:p w14:paraId="1AB1D3AA" w14:textId="77777777" w:rsidR="009F0ABD" w:rsidRPr="009F0ABD" w:rsidRDefault="00BF787D" w:rsidP="009F0ABD">
      <w:pPr>
        <w:pStyle w:val="BodyText"/>
      </w:pPr>
      <w:r>
        <w:br w:type="page"/>
      </w:r>
    </w:p>
    <w:p w14:paraId="3311DD3A" w14:textId="77777777" w:rsidR="009F0ABD" w:rsidRDefault="00A805BB" w:rsidP="009F0ABD">
      <w:pPr>
        <w:pStyle w:val="BodyText"/>
        <w:rPr>
          <w:rFonts w:cs="Arial"/>
        </w:rPr>
      </w:pPr>
      <w:r>
        <w:lastRenderedPageBreak/>
        <w:object w:dxaOrig="1440" w:dyaOrig="1440" w14:anchorId="762BE711">
          <v:shape id="_x0000_s1508" type="#_x0000_t75" style="position:absolute;left:0;text-align:left;margin-left:74.8pt;margin-top:76.15pt;width:3in;height:31pt;z-index:251687936">
            <v:imagedata r:id="rId217" o:title=""/>
            <w10:wrap type="topAndBottom"/>
            <w10:anchorlock/>
          </v:shape>
          <o:OLEObject Type="Embed" ProgID="Equation.3" ShapeID="_x0000_s1508" DrawAspect="Content" ObjectID="_1522147581" r:id="rId218"/>
        </w:object>
      </w:r>
      <w:r>
        <w:object w:dxaOrig="1440" w:dyaOrig="1440" w14:anchorId="0D4C737C">
          <v:shape id="_x0000_s1507" type="#_x0000_t75" style="position:absolute;left:0;text-align:left;margin-left:77.2pt;margin-top:51.05pt;width:409pt;height:16pt;z-index:251686912">
            <v:imagedata r:id="rId219" o:title=""/>
            <w10:wrap type="topAndBottom"/>
            <w10:anchorlock/>
          </v:shape>
          <o:OLEObject Type="Embed" ProgID="Equation.3" ShapeID="_x0000_s1507" DrawAspect="Content" ObjectID="_1522147582" r:id="rId220"/>
        </w:object>
      </w:r>
      <w:r w:rsidR="009F0ABD" w:rsidRPr="009F0ABD">
        <w:t>For example, a sound signal with a power consumption of 21.6 watts during blast, and 0.24 watts when silent wit</w:t>
      </w:r>
      <w:r w:rsidR="009F0ABD">
        <w:t>h a rhythm of one 3 second blast every 30 seconds will have an energy demand of:</w:t>
      </w:r>
    </w:p>
    <w:p w14:paraId="4F60C3F3" w14:textId="77777777" w:rsidR="009F0ABD" w:rsidRDefault="009F0ABD" w:rsidP="009F0ABD">
      <w:pPr>
        <w:pStyle w:val="BodyText"/>
        <w:rPr>
          <w:rFonts w:cs="Arial"/>
        </w:rPr>
      </w:pPr>
    </w:p>
    <w:p w14:paraId="4E4A1EDD" w14:textId="77777777" w:rsidR="009F0ABD" w:rsidRDefault="009F0ABD" w:rsidP="009F0ABD">
      <w:pPr>
        <w:pStyle w:val="BodyText"/>
        <w:rPr>
          <w:rFonts w:cs="Arial"/>
        </w:rPr>
      </w:pPr>
      <w:r>
        <w:t>Sound signals under fog detector control will require historic fog hour data to predict their operating time.</w:t>
      </w:r>
    </w:p>
    <w:p w14:paraId="0C8ED91C" w14:textId="77777777" w:rsidR="00E01A09" w:rsidRDefault="00E01A09">
      <w:pPr>
        <w:pStyle w:val="Heading3"/>
        <w:rPr>
          <w:ins w:id="916" w:author="Peter Dobson" w:date="2016-04-13T09:46:00Z"/>
        </w:rPr>
        <w:pPrChange w:id="917" w:author="Peter Dobson" w:date="2016-04-13T09:46:00Z">
          <w:pPr>
            <w:pStyle w:val="Heading2"/>
          </w:pPr>
        </w:pPrChange>
      </w:pPr>
      <w:bookmarkStart w:id="918" w:name="_Toc448306022"/>
      <w:bookmarkStart w:id="919" w:name="_Toc224993444"/>
      <w:bookmarkStart w:id="920" w:name="_Toc224993473"/>
      <w:bookmarkStart w:id="921" w:name="_Toc225672836"/>
      <w:ins w:id="922" w:author="Peter Dobson" w:date="2016-04-13T09:46:00Z">
        <w:r>
          <w:t>Sound Signal Control</w:t>
        </w:r>
        <w:bookmarkEnd w:id="918"/>
      </w:ins>
    </w:p>
    <w:p w14:paraId="5F2BABF6" w14:textId="77777777" w:rsidR="009F0ABD" w:rsidRDefault="009F0ABD" w:rsidP="009F0ABD">
      <w:pPr>
        <w:pStyle w:val="Heading2"/>
      </w:pPr>
      <w:bookmarkStart w:id="923" w:name="_Toc448306023"/>
      <w:r>
        <w:t>Visibility Detector</w:t>
      </w:r>
      <w:bookmarkEnd w:id="919"/>
      <w:bookmarkEnd w:id="920"/>
      <w:bookmarkEnd w:id="921"/>
      <w:bookmarkEnd w:id="923"/>
    </w:p>
    <w:p w14:paraId="2970DD53" w14:textId="77777777" w:rsidR="009F0ABD" w:rsidRPr="009F0ABD" w:rsidRDefault="009F0ABD" w:rsidP="009F0ABD">
      <w:pPr>
        <w:pStyle w:val="BodyText"/>
      </w:pPr>
      <w:r w:rsidRPr="009F0ABD">
        <w:t xml:space="preserve">Visibility detectors can be used to minimise noise pollution from Sound signals. </w:t>
      </w:r>
      <w:r w:rsidR="0065161C">
        <w:t xml:space="preserve"> </w:t>
      </w:r>
      <w:r w:rsidRPr="009F0ABD">
        <w:t xml:space="preserve">These devices may use heaters in the projector and receiver windows to prevent condensation in cool weather. The temperature when these heaters turn on varies from model to model. </w:t>
      </w:r>
      <w:r w:rsidR="0065161C">
        <w:t xml:space="preserve"> </w:t>
      </w:r>
      <w:r w:rsidRPr="009F0ABD">
        <w:t xml:space="preserve">You must determine the turn-on temperature of these heaters and have access to temperature data of the area. </w:t>
      </w:r>
      <w:r w:rsidR="0065161C">
        <w:t xml:space="preserve"> </w:t>
      </w:r>
      <w:r w:rsidRPr="009F0ABD">
        <w:t xml:space="preserve">From this, an idea of how long the heaters will be activated (duty cycle) can be formulated. </w:t>
      </w:r>
      <w:r w:rsidR="0065161C">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rsidR="0065161C">
        <w:t xml:space="preserve"> </w:t>
      </w:r>
      <w:r w:rsidRPr="009F0ABD">
        <w:t>The data logging recorder can also provide useful data as to how many hours the sound signal will be operating.</w:t>
      </w:r>
    </w:p>
    <w:p w14:paraId="69E794A3" w14:textId="77777777" w:rsidR="009F0ABD" w:rsidRDefault="009F0ABD" w:rsidP="009F0ABD">
      <w:pPr>
        <w:pStyle w:val="BodyText"/>
        <w:rPr>
          <w:rFonts w:cs="Arial"/>
        </w:rPr>
      </w:pPr>
      <w:r w:rsidRPr="009F0ABD">
        <w:t>As an example, a visibility detector has a power demand of 6 watts with a heater load of 24 watts.</w:t>
      </w:r>
      <w:r w:rsidR="0065161C">
        <w:t xml:space="preserve"> </w:t>
      </w:r>
      <w:r w:rsidRPr="009F0ABD">
        <w:t xml:space="preserve"> The heaters turn on when the ambient temperature is below 10 degrees C. </w:t>
      </w:r>
      <w:r w:rsidR="0065161C">
        <w:t xml:space="preserve"> </w:t>
      </w:r>
      <w:r w:rsidRPr="009F0ABD">
        <w:t>Temperature data for the area indicates that the average minimum temperature is below 10 degrees C between November and March and it is estimat</w:t>
      </w:r>
      <w:r>
        <w:t xml:space="preserve">ed that they will be activated 50% of the time during this period. </w:t>
      </w:r>
      <w:r w:rsidR="0065161C">
        <w:t xml:space="preserve"> </w:t>
      </w:r>
      <w:r>
        <w:t>The energy demands are:</w:t>
      </w:r>
    </w:p>
    <w:p w14:paraId="743E2919" w14:textId="77777777" w:rsidR="009F0ABD" w:rsidRDefault="00A805BB" w:rsidP="009F0ABD">
      <w:pPr>
        <w:ind w:left="720"/>
        <w:rPr>
          <w:rFonts w:cs="Arial"/>
        </w:rPr>
      </w:pPr>
      <w:r>
        <w:rPr>
          <w:noProof/>
          <w:lang w:val="en-US"/>
        </w:rPr>
        <w:object w:dxaOrig="1440" w:dyaOrig="1440" w14:anchorId="48F71CB6">
          <v:shape id="_x0000_s1509" type="#_x0000_t75" style="position:absolute;left:0;text-align:left;margin-left:35pt;margin-top:14.8pt;width:384.95pt;height:16pt;z-index:251688960" o:allowincell="f">
            <v:imagedata r:id="rId221" o:title=""/>
            <w10:wrap type="topAndBottom"/>
            <w10:anchorlock/>
          </v:shape>
          <o:OLEObject Type="Embed" ProgID="Equation.3" ShapeID="_x0000_s1509" DrawAspect="Content" ObjectID="_1522147583" r:id="rId222"/>
        </w:object>
      </w:r>
    </w:p>
    <w:p w14:paraId="0FBB95E7" w14:textId="77777777" w:rsidR="009F0ABD" w:rsidRDefault="00A805BB" w:rsidP="009F0ABD">
      <w:pPr>
        <w:ind w:left="720"/>
        <w:rPr>
          <w:rFonts w:cs="Arial"/>
        </w:rPr>
      </w:pPr>
      <w:r>
        <w:rPr>
          <w:noProof/>
          <w:lang w:val="en-US"/>
        </w:rPr>
        <w:object w:dxaOrig="1440" w:dyaOrig="1440" w14:anchorId="4B154297">
          <v:shape id="_x0000_s1510" type="#_x0000_t75" style="position:absolute;left:0;text-align:left;margin-left:36pt;margin-top:35.3pt;width:366.95pt;height:16pt;z-index:251689984">
            <v:imagedata r:id="rId223" o:title=""/>
            <w10:wrap type="topAndBottom"/>
            <w10:anchorlock/>
          </v:shape>
          <o:OLEObject Type="Embed" ProgID="Equation.3" ShapeID="_x0000_s1510" DrawAspect="Content" ObjectID="_1522147584" r:id="rId224"/>
        </w:object>
      </w:r>
    </w:p>
    <w:p w14:paraId="2A726F19" w14:textId="77777777" w:rsidR="009F0ABD" w:rsidRDefault="00A805BB" w:rsidP="009F0ABD">
      <w:pPr>
        <w:ind w:left="720"/>
        <w:rPr>
          <w:rFonts w:cs="Arial"/>
        </w:rPr>
      </w:pPr>
      <w:r>
        <w:rPr>
          <w:noProof/>
          <w:lang w:val="en-US"/>
        </w:rPr>
        <w:object w:dxaOrig="1440" w:dyaOrig="1440" w14:anchorId="09A877D8">
          <v:shape id="_x0000_s1512" type="#_x0000_t75" style="position:absolute;left:0;text-align:left;margin-left:36pt;margin-top:40.5pt;width:200pt;height:16pt;z-index:251692032">
            <v:imagedata r:id="rId225" o:title=""/>
            <w10:wrap type="topAndBottom"/>
            <w10:anchorlock/>
          </v:shape>
          <o:OLEObject Type="Embed" ProgID="Equation.3" ShapeID="_x0000_s1512" DrawAspect="Content" ObjectID="_1522147585" r:id="rId226"/>
        </w:object>
      </w:r>
    </w:p>
    <w:p w14:paraId="031CE40F" w14:textId="77777777" w:rsidR="009F0ABD" w:rsidRDefault="00A805BB" w:rsidP="009F0ABD">
      <w:pPr>
        <w:ind w:left="720"/>
        <w:rPr>
          <w:rFonts w:cs="Arial"/>
        </w:rPr>
      </w:pPr>
      <w:r>
        <w:rPr>
          <w:noProof/>
          <w:lang w:val="en-US"/>
        </w:rPr>
        <w:object w:dxaOrig="1440" w:dyaOrig="1440" w14:anchorId="1F0A5CE8">
          <v:shape id="_x0000_s1511" type="#_x0000_t75" style="position:absolute;left:0;text-align:left;margin-left:0;margin-top:0;width:9pt;height:17pt;z-index:251691008" o:allowincell="f">
            <v:imagedata r:id="rId227" o:title=""/>
            <w10:wrap type="topAndBottom"/>
            <w10:anchorlock/>
          </v:shape>
          <o:OLEObject Type="Embed" ProgID="Equation.3" ShapeID="_x0000_s1511" DrawAspect="Content" ObjectID="_1522147586" r:id="rId228"/>
        </w:object>
      </w:r>
    </w:p>
    <w:p w14:paraId="0665BBFD" w14:textId="77777777" w:rsidR="009F0ABD" w:rsidRDefault="009F0ABD" w:rsidP="009F0ABD">
      <w:pPr>
        <w:pStyle w:val="Heading2"/>
      </w:pPr>
      <w:bookmarkStart w:id="924" w:name="_Toc224993445"/>
      <w:bookmarkStart w:id="925" w:name="_Toc224993474"/>
      <w:bookmarkStart w:id="926" w:name="_Toc225672837"/>
      <w:bookmarkStart w:id="927" w:name="_Toc448306024"/>
      <w:r>
        <w:t>Control and Monitoring Systems</w:t>
      </w:r>
      <w:bookmarkEnd w:id="924"/>
      <w:bookmarkEnd w:id="925"/>
      <w:bookmarkEnd w:id="926"/>
      <w:bookmarkEnd w:id="927"/>
    </w:p>
    <w:p w14:paraId="07E996A8" w14:textId="77777777" w:rsidR="009F0ABD" w:rsidRDefault="009F0ABD" w:rsidP="009F0ABD">
      <w:pPr>
        <w:pStyle w:val="Heading3"/>
      </w:pPr>
      <w:bookmarkStart w:id="928" w:name="_Toc111439068"/>
      <w:bookmarkStart w:id="929" w:name="_Toc225672838"/>
      <w:bookmarkStart w:id="930" w:name="_Toc448306025"/>
      <w:r>
        <w:t>Control Equipment</w:t>
      </w:r>
      <w:bookmarkEnd w:id="928"/>
      <w:bookmarkEnd w:id="929"/>
      <w:bookmarkEnd w:id="930"/>
    </w:p>
    <w:p w14:paraId="274568EA" w14:textId="77777777" w:rsidR="009F0ABD" w:rsidRPr="009F0ABD" w:rsidRDefault="009F0ABD" w:rsidP="009F0ABD">
      <w:pPr>
        <w:pStyle w:val="BodyText"/>
      </w:pPr>
      <w:r w:rsidRPr="009F0ABD">
        <w:t>Equipment used to control main and emergency signals typically consume power.</w:t>
      </w:r>
      <w:r w:rsidR="0065161C">
        <w:t xml:space="preserve"> </w:t>
      </w:r>
      <w:r w:rsidRPr="009F0ABD">
        <w:t xml:space="preserve"> In general, the power consumption rating selected is for when the system is operating normally; i.e., main signals are operational and using the main power system. </w:t>
      </w:r>
      <w:r w:rsidR="0065161C">
        <w:t xml:space="preserve"> </w:t>
      </w:r>
      <w:r w:rsidRPr="009F0ABD">
        <w:t xml:space="preserve">The loads associated with these devices are calculated as continuous loads. </w:t>
      </w:r>
    </w:p>
    <w:p w14:paraId="2CD6A4F1" w14:textId="77777777" w:rsidR="009F0ABD" w:rsidRPr="009F0ABD" w:rsidRDefault="009F0ABD" w:rsidP="009F0ABD">
      <w:pPr>
        <w:pStyle w:val="BodyText"/>
      </w:pPr>
      <w:r w:rsidRPr="009F0ABD">
        <w:t>For example:</w:t>
      </w:r>
    </w:p>
    <w:p w14:paraId="41826C85" w14:textId="77777777" w:rsidR="009F0ABD" w:rsidRPr="009F0ABD" w:rsidRDefault="009F0ABD" w:rsidP="009F0ABD">
      <w:pPr>
        <w:pStyle w:val="BodyText"/>
      </w:pPr>
      <w:r w:rsidRPr="009F0ABD">
        <w:t xml:space="preserve">A universal switching device for controlling the main and standby signals draws 300 mW. </w:t>
      </w:r>
      <w:r w:rsidR="0065161C">
        <w:t xml:space="preserve"> </w:t>
      </w:r>
      <w:r w:rsidRPr="009F0ABD">
        <w:t>A typical battery/load-transfer circuitry and alarm circuit draws 240 mW when the main battery is on-line.</w:t>
      </w:r>
    </w:p>
    <w:p w14:paraId="438A0248" w14:textId="77777777" w:rsidR="009F0ABD" w:rsidRPr="009F0ABD" w:rsidRDefault="009F0ABD" w:rsidP="009F0ABD">
      <w:pPr>
        <w:pStyle w:val="BodyText"/>
      </w:pPr>
      <w:r w:rsidRPr="009F0ABD">
        <w:t>Therefore:</w:t>
      </w:r>
    </w:p>
    <w:p w14:paraId="20866770" w14:textId="77777777" w:rsidR="009F0ABD" w:rsidRDefault="00A805BB" w:rsidP="009F0ABD">
      <w:pPr>
        <w:pStyle w:val="BodyText"/>
        <w:ind w:left="720"/>
        <w:rPr>
          <w:rFonts w:cs="Arial"/>
        </w:rPr>
      </w:pPr>
      <w:r>
        <w:rPr>
          <w:noProof/>
          <w:lang w:val="en-US"/>
        </w:rPr>
        <w:object w:dxaOrig="1440" w:dyaOrig="1440" w14:anchorId="6B9AF60A">
          <v:shape id="_x0000_s1516" type="#_x0000_t75" style="position:absolute;left:0;text-align:left;margin-left:37pt;margin-top:40pt;width:330.95pt;height:16pt;z-index:251696128">
            <v:imagedata r:id="rId229" o:title=""/>
            <w10:wrap type="topAndBottom"/>
            <w10:anchorlock/>
          </v:shape>
          <o:OLEObject Type="Embed" ProgID="Equation.3" ShapeID="_x0000_s1516" DrawAspect="Content" ObjectID="_1522147587" r:id="rId230"/>
        </w:object>
      </w:r>
      <w:r w:rsidR="009F0ABD">
        <w:t>Since the aid has both main and emergency lights and sound signals (2 switching devices), the daily energy demand of the signal control equipment is:</w:t>
      </w:r>
    </w:p>
    <w:p w14:paraId="5F3B0103" w14:textId="77777777" w:rsidR="009F0ABD" w:rsidRDefault="00A805BB" w:rsidP="009F0ABD">
      <w:pPr>
        <w:pStyle w:val="BodyText"/>
        <w:ind w:left="720"/>
        <w:rPr>
          <w:rFonts w:cs="Arial"/>
        </w:rPr>
      </w:pPr>
      <w:r>
        <w:rPr>
          <w:noProof/>
          <w:lang w:val="en-US"/>
        </w:rPr>
        <w:lastRenderedPageBreak/>
        <w:object w:dxaOrig="1440" w:dyaOrig="1440" w14:anchorId="32DDBB98">
          <v:shape id="_x0000_s1517" type="#_x0000_t75" style="position:absolute;left:0;text-align:left;margin-left:38pt;margin-top:34.45pt;width:256pt;height:16pt;z-index:251697152">
            <v:imagedata r:id="rId231" o:title=""/>
            <w10:wrap type="topAndBottom"/>
            <w10:anchorlock/>
          </v:shape>
          <o:OLEObject Type="Embed" ProgID="Equation.3" ShapeID="_x0000_s1517" DrawAspect="Content" ObjectID="_1522147588" r:id="rId232"/>
        </w:object>
      </w:r>
    </w:p>
    <w:p w14:paraId="75A2BB4F" w14:textId="77777777" w:rsidR="009F0ABD" w:rsidRDefault="009F0ABD" w:rsidP="009F0ABD">
      <w:pPr>
        <w:pStyle w:val="Heading3"/>
      </w:pPr>
      <w:bookmarkStart w:id="931" w:name="_Toc111439071"/>
      <w:bookmarkStart w:id="932" w:name="_Toc225672839"/>
      <w:bookmarkStart w:id="933" w:name="_Toc448306026"/>
      <w:r>
        <w:t>Monitor Systems</w:t>
      </w:r>
      <w:bookmarkEnd w:id="931"/>
      <w:bookmarkEnd w:id="932"/>
      <w:bookmarkEnd w:id="933"/>
    </w:p>
    <w:p w14:paraId="7EF8C320" w14:textId="77777777" w:rsidR="009F0ABD" w:rsidRPr="009F0ABD" w:rsidRDefault="009F0ABD" w:rsidP="009F0ABD">
      <w:pPr>
        <w:pStyle w:val="BodyText"/>
      </w:pPr>
      <w:r w:rsidRPr="009F0ABD">
        <w:t xml:space="preserve">Monitor systems vary widely in complexity, means of transmission and power demand. </w:t>
      </w:r>
      <w:r w:rsidR="0065161C">
        <w:t xml:space="preserve"> </w:t>
      </w:r>
      <w:r w:rsidRPr="009F0ABD">
        <w:t xml:space="preserve">Low energy models are available for solar powered applications. </w:t>
      </w:r>
      <w:r w:rsidR="0065161C">
        <w:t xml:space="preserve"> </w:t>
      </w:r>
      <w:r w:rsidRPr="009F0ABD">
        <w:t xml:space="preserve">Transmission methods will greatly affect the power requirements. </w:t>
      </w:r>
      <w:r w:rsidR="0065161C">
        <w:t xml:space="preserve"> </w:t>
      </w:r>
      <w:r w:rsidRPr="009F0ABD">
        <w:t xml:space="preserve">Phone lines, radios and satellite links each have different power requirements. </w:t>
      </w:r>
      <w:r w:rsidR="0065161C">
        <w:t xml:space="preserve"> </w:t>
      </w:r>
      <w:r w:rsidRPr="009F0ABD">
        <w:t xml:space="preserve">They may use considerable power during interrogation. </w:t>
      </w:r>
      <w:r w:rsidR="0065161C">
        <w:t xml:space="preserve"> </w:t>
      </w:r>
      <w:r w:rsidRPr="009F0ABD">
        <w:t xml:space="preserve">A strict regime should be established to control the time when the link is in operation.  The power demand of the transmission device can usually be ignored if contact is made briefly once or twice a day. </w:t>
      </w:r>
      <w:r w:rsidR="0065161C">
        <w:t xml:space="preserve"> </w:t>
      </w:r>
      <w:r w:rsidRPr="009F0ABD">
        <w:t xml:space="preserve">In this case, the quiescent demand is calculated as a continuous load and can be used to calculate the daily load. </w:t>
      </w:r>
      <w:r w:rsidR="0065161C">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rsidR="0065161C">
        <w:t xml:space="preserve"> </w:t>
      </w:r>
      <w:r w:rsidRPr="009F0ABD">
        <w:t>Consult with the manufacturer of the unit to determine the actual power consumption for the application selected, but it is suggested to measure the current at the site to confirm the design data.</w:t>
      </w:r>
    </w:p>
    <w:p w14:paraId="2862A587" w14:textId="77777777" w:rsidR="009F0ABD" w:rsidRPr="009F0ABD" w:rsidRDefault="009F0ABD" w:rsidP="009F0ABD">
      <w:pPr>
        <w:pStyle w:val="BodyText"/>
      </w:pPr>
      <w:r w:rsidRPr="009F0ABD">
        <w:t xml:space="preserve">Large stations with several non-uniform loads may benefit from the measurement of both the power generated and energy demand of the loads at the site over a period of one year. </w:t>
      </w:r>
      <w:r w:rsidR="0065161C">
        <w:t xml:space="preserve"> </w:t>
      </w:r>
      <w:r w:rsidRPr="009F0ABD">
        <w:t>Data recorders are available to measure and store daily average data over one year.</w:t>
      </w:r>
    </w:p>
    <w:p w14:paraId="6B74EC1B" w14:textId="77777777" w:rsidR="009F0ABD" w:rsidRPr="009F0ABD" w:rsidRDefault="009F0ABD" w:rsidP="009F0ABD">
      <w:pPr>
        <w:pStyle w:val="BodyText"/>
      </w:pPr>
      <w:r w:rsidRPr="009F0ABD">
        <w:t>Monitoring units may offer additional functionality like GPS signal reception and flashing synchronisation, measurement, etc.</w:t>
      </w:r>
      <w:r w:rsidR="0065161C">
        <w:t xml:space="preserve"> </w:t>
      </w:r>
      <w:r w:rsidRPr="009F0ABD">
        <w:t xml:space="preserve"> It is advisable to establish the mission specific power consumption profile of the product with consideration of all relevant factors like ambient temperatures, power supply voltages, distance from shore stations, etc. </w:t>
      </w:r>
    </w:p>
    <w:p w14:paraId="7F92AD42" w14:textId="77777777" w:rsidR="009F0ABD" w:rsidRDefault="009F0ABD" w:rsidP="009F0ABD">
      <w:pPr>
        <w:pStyle w:val="Heading2"/>
      </w:pPr>
      <w:bookmarkStart w:id="934" w:name="_Toc224993446"/>
      <w:bookmarkStart w:id="935" w:name="_Toc224993475"/>
      <w:bookmarkStart w:id="936" w:name="_Toc225672840"/>
      <w:bookmarkStart w:id="937" w:name="_Toc448306027"/>
      <w:r>
        <w:t>Charge Controller</w:t>
      </w:r>
      <w:bookmarkEnd w:id="934"/>
      <w:bookmarkEnd w:id="935"/>
      <w:bookmarkEnd w:id="936"/>
      <w:bookmarkEnd w:id="937"/>
    </w:p>
    <w:p w14:paraId="390DBB15" w14:textId="77777777" w:rsidR="009F0ABD" w:rsidRPr="009F0ABD" w:rsidRDefault="009F0ABD" w:rsidP="009F0ABD">
      <w:pPr>
        <w:pStyle w:val="BodyText"/>
      </w:pPr>
      <w:r w:rsidRPr="009F0ABD">
        <w:t xml:space="preserve">Charge controllers are used to provide overcharge protection, load disconnect in the event of low battery voltage.  They also offer reverse current protection in photovoltaic systems. </w:t>
      </w:r>
      <w:r w:rsidR="0065161C">
        <w:t xml:space="preserve"> </w:t>
      </w:r>
      <w:r w:rsidRPr="009F0ABD">
        <w:t xml:space="preserve">Charge controllers have both operating and quiescent power requirements. </w:t>
      </w:r>
      <w:r w:rsidR="0065161C">
        <w:t xml:space="preserve"> </w:t>
      </w:r>
      <w:r w:rsidRPr="009F0ABD">
        <w:t xml:space="preserve">These values must be considered as loads. </w:t>
      </w:r>
      <w:r w:rsidR="0065161C">
        <w:t xml:space="preserve"> </w:t>
      </w:r>
      <w:r w:rsidRPr="009F0ABD">
        <w:t xml:space="preserve">You must also determine when the loads are active; daytime, night time or both. </w:t>
      </w:r>
      <w:r w:rsidR="0065161C">
        <w:t xml:space="preserve"> </w:t>
      </w:r>
      <w:r w:rsidRPr="009F0ABD">
        <w:t>Check with the manufacturer of the controller to determine what loads must be considered in the load equation.</w:t>
      </w:r>
    </w:p>
    <w:p w14:paraId="5ECEE314" w14:textId="77777777" w:rsidR="009F0ABD" w:rsidRPr="009F0ABD" w:rsidRDefault="009F0ABD" w:rsidP="009F0ABD">
      <w:pPr>
        <w:pStyle w:val="BodyText"/>
      </w:pPr>
      <w:r w:rsidRPr="009F0ABD">
        <w:t>For example;</w:t>
      </w:r>
    </w:p>
    <w:p w14:paraId="41EA56EC" w14:textId="77777777" w:rsidR="009F0ABD" w:rsidRPr="009F0ABD" w:rsidRDefault="009F0ABD" w:rsidP="009F0ABD">
      <w:pPr>
        <w:pStyle w:val="BodyText"/>
      </w:pPr>
      <w:r w:rsidRPr="009F0ABD">
        <w:t xml:space="preserve">One popular solar charge controller has a quiescent load of 360 mW with a maximum power consumption of 2 W when the array is charging. </w:t>
      </w:r>
      <w:r w:rsidR="0065161C">
        <w:t xml:space="preserve"> </w:t>
      </w:r>
      <w:r w:rsidRPr="009F0ABD">
        <w:t>Assuming the controller is installed at 42 degrees North latitude, the maximum power consumption is:</w:t>
      </w:r>
    </w:p>
    <w:p w14:paraId="561581B6" w14:textId="77777777" w:rsidR="009F0ABD" w:rsidRPr="009F0ABD" w:rsidRDefault="009F0ABD" w:rsidP="009F0ABD">
      <w:pPr>
        <w:pStyle w:val="BodyText"/>
      </w:pPr>
      <w:r w:rsidRPr="009F0ABD">
        <w:t>Since the majority of the load occurs in the daytime (when charging*), the maximum energy demand occurs on June 21.</w:t>
      </w:r>
    </w:p>
    <w:p w14:paraId="121E0520" w14:textId="77777777" w:rsidR="009F0ABD" w:rsidRDefault="00A805BB" w:rsidP="009F0ABD">
      <w:pPr>
        <w:pStyle w:val="BodyText"/>
        <w:rPr>
          <w:rFonts w:cs="Arial"/>
          <w:sz w:val="20"/>
          <w:szCs w:val="20"/>
        </w:rPr>
      </w:pPr>
      <w:r>
        <w:rPr>
          <w:noProof/>
          <w:lang w:val="en-US"/>
        </w:rPr>
        <w:object w:dxaOrig="1440" w:dyaOrig="1440" w14:anchorId="7F7287AA">
          <v:shape id="_x0000_s1515" type="#_x0000_t75" style="position:absolute;left:0;text-align:left;margin-left:36pt;margin-top:68.6pt;width:294.95pt;height:16pt;z-index:251695104">
            <v:imagedata r:id="rId233" o:title=""/>
            <w10:wrap type="topAndBottom"/>
            <w10:anchorlock/>
          </v:shape>
          <o:OLEObject Type="Embed" ProgID="Equation.3" ShapeID="_x0000_s1515" DrawAspect="Content" ObjectID="_1522147589" r:id="rId234"/>
        </w:object>
      </w:r>
      <w:r>
        <w:rPr>
          <w:noProof/>
          <w:lang w:val="en-US"/>
        </w:rPr>
        <w:object w:dxaOrig="1440" w:dyaOrig="1440" w14:anchorId="67CB6F9A">
          <v:shape id="_x0000_s1514" type="#_x0000_t75" style="position:absolute;left:0;text-align:left;margin-left:36pt;margin-top:41.6pt;width:240pt;height:16pt;z-index:251694080">
            <v:imagedata r:id="rId235" o:title=""/>
            <w10:wrap type="topAndBottom"/>
            <w10:anchorlock/>
          </v:shape>
          <o:OLEObject Type="Embed" ProgID="Equation.3" ShapeID="_x0000_s1514" DrawAspect="Content" ObjectID="_1522147590" r:id="rId236"/>
        </w:object>
      </w:r>
      <w:r>
        <w:rPr>
          <w:noProof/>
          <w:lang w:val="en-US"/>
        </w:rPr>
        <w:object w:dxaOrig="1440" w:dyaOrig="1440" w14:anchorId="0285680D">
          <v:shape id="_x0000_s1513" type="#_x0000_t75" style="position:absolute;left:0;text-align:left;margin-left:36pt;margin-top:12.8pt;width:327pt;height:16pt;z-index:251693056" o:allowincell="f">
            <v:imagedata r:id="rId237" o:title=""/>
            <w10:wrap type="topAndBottom"/>
            <w10:anchorlock/>
          </v:shape>
          <o:OLEObject Type="Embed" ProgID="Equation.3" ShapeID="_x0000_s1513" DrawAspect="Content" ObjectID="_1522147591" r:id="rId238"/>
        </w:object>
      </w:r>
    </w:p>
    <w:p w14:paraId="24B76695" w14:textId="77777777" w:rsidR="009F0ABD" w:rsidRDefault="009F0ABD" w:rsidP="009F0ABD">
      <w:pPr>
        <w:ind w:left="720"/>
        <w:rPr>
          <w:rFonts w:cs="Arial"/>
          <w:sz w:val="20"/>
          <w:szCs w:val="20"/>
        </w:rPr>
      </w:pPr>
      <w:r>
        <w:rPr>
          <w:sz w:val="20"/>
          <w:szCs w:val="20"/>
        </w:rPr>
        <w:t>* Some controllers have normally closed relays that are energized (opened) only when the battery is fully charged. In this case, the quiescent load applies 24 hours a day.</w:t>
      </w:r>
    </w:p>
    <w:p w14:paraId="2AE72052" w14:textId="77777777" w:rsidR="009F0ABD" w:rsidRDefault="00BE1AD3" w:rsidP="009F0ABD">
      <w:pPr>
        <w:pStyle w:val="Heading2"/>
      </w:pPr>
      <w:bookmarkStart w:id="938" w:name="_Toc224993447"/>
      <w:bookmarkStart w:id="939" w:name="_Toc224993476"/>
      <w:r>
        <w:br w:type="page"/>
      </w:r>
      <w:bookmarkStart w:id="940" w:name="_Toc225672841"/>
      <w:bookmarkStart w:id="941" w:name="_Toc448306028"/>
      <w:r w:rsidR="009F0ABD">
        <w:lastRenderedPageBreak/>
        <w:t>AIS</w:t>
      </w:r>
      <w:bookmarkEnd w:id="938"/>
      <w:bookmarkEnd w:id="939"/>
      <w:bookmarkEnd w:id="940"/>
      <w:bookmarkEnd w:id="941"/>
    </w:p>
    <w:p w14:paraId="7FCFBA7C" w14:textId="77777777" w:rsidR="009F0ABD" w:rsidRDefault="009F0ABD" w:rsidP="009F0ABD">
      <w:pPr>
        <w:pStyle w:val="Heading3"/>
      </w:pPr>
      <w:bookmarkStart w:id="942" w:name="_Toc225672842"/>
      <w:bookmarkStart w:id="943" w:name="_Toc448306029"/>
      <w:r>
        <w:t>General</w:t>
      </w:r>
      <w:bookmarkEnd w:id="942"/>
      <w:bookmarkEnd w:id="943"/>
    </w:p>
    <w:p w14:paraId="5F3218F0" w14:textId="77777777" w:rsidR="009F0ABD" w:rsidRDefault="009F0ABD" w:rsidP="009F0ABD">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1FF38CA0" w14:textId="77777777" w:rsidR="009F0ABD" w:rsidRDefault="009F0ABD" w:rsidP="009F0ABD">
      <w:pPr>
        <w:pStyle w:val="BodyText"/>
        <w:rPr>
          <w:rFonts w:cs="Arial"/>
        </w:rPr>
      </w:pPr>
      <w:r>
        <w:t xml:space="preserve">The power consumption of an AIS AtoN station depends on which type (1, 2 or 3) of AtoN station is used, and on the setting of a number of parameters which may be configured in the unit. </w:t>
      </w:r>
      <w:r w:rsidR="0065161C">
        <w:t xml:space="preserve"> </w:t>
      </w:r>
      <w:r>
        <w:t>These parameters shown below are optimised to minimise power consumption.</w:t>
      </w:r>
    </w:p>
    <w:p w14:paraId="5D669D01" w14:textId="77777777" w:rsidR="009F0ABD" w:rsidRDefault="009F0ABD" w:rsidP="00BE1AD3">
      <w:pPr>
        <w:pStyle w:val="Bullet1"/>
      </w:pPr>
      <w:bookmarkStart w:id="944" w:name="_Toc225672843"/>
      <w:r>
        <w:t>VDL access method – FATDMA will give substantially lower power drain than RATDMA</w:t>
      </w:r>
      <w:bookmarkEnd w:id="944"/>
      <w:r w:rsidR="0065161C">
        <w:t>;</w:t>
      </w:r>
    </w:p>
    <w:p w14:paraId="44A2291F" w14:textId="77777777" w:rsidR="009F0ABD" w:rsidRDefault="009F0ABD" w:rsidP="00BE1AD3">
      <w:pPr>
        <w:pStyle w:val="Bullet1"/>
      </w:pPr>
      <w:bookmarkStart w:id="945" w:name="_Toc225672844"/>
      <w:r>
        <w:t>FATDMA slot selection –Channel A and Channel B slots should be close together in time, to minimise the period for which the processes in the AIS AtoN unit are active.</w:t>
      </w:r>
      <w:r w:rsidR="0065161C">
        <w:t xml:space="preserve"> </w:t>
      </w:r>
      <w:r>
        <w:t xml:space="preserve"> (Assuming the recommended Mode B is used)</w:t>
      </w:r>
      <w:bookmarkEnd w:id="945"/>
      <w:r w:rsidR="0065161C">
        <w:t>;</w:t>
      </w:r>
    </w:p>
    <w:p w14:paraId="1C106A79" w14:textId="77777777" w:rsidR="009F0ABD" w:rsidRDefault="009F0ABD" w:rsidP="00BE1AD3">
      <w:pPr>
        <w:pStyle w:val="Bullet1"/>
      </w:pPr>
      <w:bookmarkStart w:id="946" w:name="_Toc225672845"/>
      <w:r>
        <w:t>Reporting interval – an extended reporting interval will, of course, reduce power drain, but the interval should satisfy the guidance given in IALA Recommendation A-126 *</w:t>
      </w:r>
      <w:bookmarkEnd w:id="946"/>
      <w:r w:rsidR="0065161C">
        <w:t>;</w:t>
      </w:r>
    </w:p>
    <w:p w14:paraId="3CD16020" w14:textId="77777777" w:rsidR="009F0ABD" w:rsidRDefault="009F0ABD" w:rsidP="00BE1AD3">
      <w:pPr>
        <w:pStyle w:val="Bullet1"/>
      </w:pPr>
      <w:bookmarkStart w:id="947" w:name="_Toc225672846"/>
      <w:r>
        <w:t>The AIS AtoN unit should be designed or configured to enter into a “sleep” mode when not active</w:t>
      </w:r>
      <w:bookmarkEnd w:id="947"/>
      <w:r w:rsidR="0065161C">
        <w:t>;</w:t>
      </w:r>
    </w:p>
    <w:p w14:paraId="47617FFE" w14:textId="77777777" w:rsidR="009F0ABD" w:rsidRDefault="009F0ABD" w:rsidP="00BE1AD3">
      <w:pPr>
        <w:pStyle w:val="Bullet1"/>
      </w:pPr>
      <w:bookmarkStart w:id="948" w:name="_Toc225672847"/>
      <w:r>
        <w:t>Number and types of messages transmitted</w:t>
      </w:r>
      <w:bookmarkEnd w:id="948"/>
      <w:r w:rsidR="0065161C">
        <w:t>;</w:t>
      </w:r>
    </w:p>
    <w:p w14:paraId="02782159" w14:textId="77777777" w:rsidR="009F0ABD" w:rsidRDefault="009F0ABD" w:rsidP="00BE1AD3">
      <w:pPr>
        <w:pStyle w:val="Bullet1"/>
      </w:pPr>
      <w:bookmarkStart w:id="949" w:name="_Toc225672848"/>
      <w:r>
        <w:t>Transmitter power.</w:t>
      </w:r>
      <w:bookmarkEnd w:id="949"/>
    </w:p>
    <w:p w14:paraId="55A4004A" w14:textId="77777777" w:rsidR="009F0ABD" w:rsidRDefault="009F0ABD" w:rsidP="009F0ABD">
      <w:pPr>
        <w:rPr>
          <w:rFonts w:cs="Arial"/>
        </w:rPr>
      </w:pPr>
    </w:p>
    <w:p w14:paraId="0FABF021" w14:textId="77777777" w:rsidR="009F0ABD" w:rsidRPr="00A3657F" w:rsidRDefault="009F0ABD" w:rsidP="009F0ABD">
      <w:pPr>
        <w:rPr>
          <w:rFonts w:cs="Arial"/>
          <w:szCs w:val="22"/>
        </w:rPr>
      </w:pPr>
      <w:r w:rsidRPr="00A3657F">
        <w:rPr>
          <w:szCs w:val="22"/>
        </w:rPr>
        <w:t xml:space="preserve">* -Repeating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sidR="0065161C">
        <w:rPr>
          <w:szCs w:val="22"/>
        </w:rPr>
        <w:t>every frame, i.e. every minute.</w:t>
      </w:r>
    </w:p>
    <w:p w14:paraId="5227D2EA" w14:textId="77777777" w:rsidR="009F0ABD" w:rsidRDefault="009F0ABD" w:rsidP="009F0ABD">
      <w:pPr>
        <w:rPr>
          <w:rFonts w:cs="Arial"/>
        </w:rPr>
      </w:pPr>
    </w:p>
    <w:p w14:paraId="5CD34C4C" w14:textId="77777777" w:rsidR="009F0ABD" w:rsidRDefault="009F0ABD" w:rsidP="009F0ABD">
      <w:pPr>
        <w:pStyle w:val="Heading3"/>
      </w:pPr>
      <w:bookmarkStart w:id="950" w:name="_Toc225672849"/>
      <w:bookmarkStart w:id="951" w:name="_Toc448306030"/>
      <w:r>
        <w:t>Calculation of the power requirements</w:t>
      </w:r>
      <w:bookmarkEnd w:id="950"/>
      <w:bookmarkEnd w:id="951"/>
    </w:p>
    <w:p w14:paraId="3122F207" w14:textId="77777777" w:rsidR="009F0ABD" w:rsidRDefault="009F0ABD" w:rsidP="009F0ABD">
      <w:pPr>
        <w:pStyle w:val="BodyText"/>
        <w:rPr>
          <w:rFonts w:cs="Arial"/>
        </w:rPr>
      </w:pPr>
      <w:r>
        <w:t>The power requirement of an AIS AtoN unit transmitting Type 21 AtoN and Type 6 monitoring messages can be estimated by using the formula below:-</w:t>
      </w:r>
    </w:p>
    <w:p w14:paraId="24ABB808" w14:textId="77777777" w:rsidR="009F0ABD" w:rsidRDefault="009F0ABD" w:rsidP="009F0ABD">
      <w:pPr>
        <w:rPr>
          <w:rFonts w:cs="Arial"/>
        </w:rPr>
      </w:pPr>
    </w:p>
    <w:p w14:paraId="6ABFDB4D" w14:textId="77777777" w:rsidR="009F0ABD" w:rsidRDefault="009F0ABD" w:rsidP="009F0ABD">
      <w:pPr>
        <w:rPr>
          <w:rFonts w:cs="Arial"/>
        </w:rPr>
      </w:pPr>
      <w:r>
        <w:t>RATDMA Operation</w:t>
      </w:r>
    </w:p>
    <w:p w14:paraId="5D4D155A" w14:textId="77777777" w:rsidR="009F0ABD" w:rsidRDefault="00A805BB" w:rsidP="009F0ABD">
      <w:pPr>
        <w:pStyle w:val="BodyText"/>
        <w:rPr>
          <w:rFonts w:cs="Arial"/>
        </w:rPr>
      </w:pPr>
      <w:r>
        <w:rPr>
          <w:noProof/>
          <w:lang w:val="en-US"/>
        </w:rPr>
        <w:object w:dxaOrig="1440" w:dyaOrig="1440" w14:anchorId="52F56CEC">
          <v:shape id="_x0000_s1518" type="#_x0000_t75" style="position:absolute;left:0;text-align:left;margin-left:0;margin-top:8.95pt;width:247.95pt;height:16pt;z-index:251698176">
            <v:imagedata r:id="rId239" o:title=""/>
            <w10:anchorlock/>
          </v:shape>
          <o:OLEObject Type="Embed" ProgID="Equation.3" ShapeID="_x0000_s1518" DrawAspect="Content" ObjectID="_1522147592" r:id="rId240"/>
        </w:object>
      </w:r>
    </w:p>
    <w:p w14:paraId="71390B9D" w14:textId="77777777" w:rsidR="009F0ABD" w:rsidRDefault="00A805BB" w:rsidP="009F0ABD">
      <w:pPr>
        <w:pStyle w:val="BodyText"/>
        <w:rPr>
          <w:rFonts w:cs="Arial"/>
        </w:rPr>
      </w:pPr>
      <w:r>
        <w:rPr>
          <w:noProof/>
          <w:lang w:val="en-US"/>
        </w:rPr>
        <w:object w:dxaOrig="1440" w:dyaOrig="1440" w14:anchorId="2C608E67">
          <v:shape id="_x0000_s1519" type="#_x0000_t75" style="position:absolute;left:0;text-align:left;margin-left:0;margin-top:13.15pt;width:218pt;height:16pt;z-index:251699200">
            <v:imagedata r:id="rId241" o:title=""/>
            <w10:anchorlock/>
          </v:shape>
          <o:OLEObject Type="Embed" ProgID="Equation.3" ShapeID="_x0000_s1519" DrawAspect="Content" ObjectID="_1522147593" r:id="rId242"/>
        </w:object>
      </w:r>
    </w:p>
    <w:p w14:paraId="347F71C8" w14:textId="77777777" w:rsidR="009F0ABD" w:rsidRDefault="009F0ABD" w:rsidP="009F0ABD">
      <w:pPr>
        <w:pStyle w:val="BodyText"/>
        <w:rPr>
          <w:rFonts w:cs="Arial"/>
        </w:rPr>
      </w:pPr>
    </w:p>
    <w:p w14:paraId="183CE74A" w14:textId="77777777" w:rsidR="009F0ABD" w:rsidRDefault="00A805BB" w:rsidP="009F0ABD">
      <w:pPr>
        <w:pStyle w:val="BodyText"/>
        <w:rPr>
          <w:rFonts w:cs="Arial"/>
        </w:rPr>
      </w:pPr>
      <w:r>
        <w:rPr>
          <w:noProof/>
          <w:lang w:val="en-US"/>
        </w:rPr>
        <w:object w:dxaOrig="1440" w:dyaOrig="1440" w14:anchorId="0F43C8C8">
          <v:shape id="_x0000_s1520" type="#_x0000_t75" style="position:absolute;left:0;text-align:left;margin-left:0;margin-top:3.55pt;width:220pt;height:16pt;z-index:251700224">
            <v:imagedata r:id="rId243" o:title=""/>
            <w10:anchorlock/>
          </v:shape>
          <o:OLEObject Type="Embed" ProgID="Equation.3" ShapeID="_x0000_s1520" DrawAspect="Content" ObjectID="_1522147594" r:id="rId244"/>
        </w:object>
      </w:r>
    </w:p>
    <w:p w14:paraId="7381CF5B" w14:textId="77777777" w:rsidR="009F0ABD" w:rsidRDefault="00A805BB" w:rsidP="009F0ABD">
      <w:pPr>
        <w:pStyle w:val="BodyText"/>
        <w:rPr>
          <w:rFonts w:cs="Arial"/>
        </w:rPr>
      </w:pPr>
      <w:r>
        <w:rPr>
          <w:noProof/>
          <w:lang w:val="en-US"/>
        </w:rPr>
        <w:object w:dxaOrig="1440" w:dyaOrig="1440" w14:anchorId="367A5F72">
          <v:shape id="_x0000_s1521" type="#_x0000_t75" style="position:absolute;left:0;text-align:left;margin-left:0;margin-top:7.75pt;width:138pt;height:16pt;z-index:251701248">
            <v:imagedata r:id="rId245" o:title=""/>
            <w10:anchorlock/>
          </v:shape>
          <o:OLEObject Type="Embed" ProgID="Equation.3" ShapeID="_x0000_s1521" DrawAspect="Content" ObjectID="_1522147595" r:id="rId246"/>
        </w:object>
      </w:r>
    </w:p>
    <w:p w14:paraId="55FCCF37" w14:textId="77777777" w:rsidR="009F0ABD" w:rsidRDefault="009F0ABD" w:rsidP="009F0ABD">
      <w:pPr>
        <w:pStyle w:val="BodyText"/>
        <w:rPr>
          <w:rFonts w:cs="Arial"/>
        </w:rPr>
      </w:pPr>
    </w:p>
    <w:p w14:paraId="5EA6663E" w14:textId="77777777" w:rsidR="009F0ABD" w:rsidRDefault="009F0ABD" w:rsidP="009F0ABD">
      <w:pPr>
        <w:rPr>
          <w:rFonts w:cs="Arial"/>
        </w:rPr>
      </w:pPr>
      <w:r>
        <w:t>Ps</w:t>
      </w:r>
      <w:r>
        <w:tab/>
        <w:t>=</w:t>
      </w:r>
      <w:r>
        <w:tab/>
        <w:t>Power taken by unit when asleep (Watt)</w:t>
      </w:r>
    </w:p>
    <w:p w14:paraId="30AD3CA1" w14:textId="77777777" w:rsidR="009F0ABD" w:rsidRDefault="009F0ABD" w:rsidP="009F0ABD">
      <w:pPr>
        <w:rPr>
          <w:rFonts w:cs="Arial"/>
        </w:rPr>
      </w:pPr>
      <w:r>
        <w:t>Pt</w:t>
      </w:r>
      <w:r>
        <w:tab/>
        <w:t>=</w:t>
      </w:r>
      <w:r>
        <w:tab/>
        <w:t>Power taken by unit when transmitting (Watt)</w:t>
      </w:r>
    </w:p>
    <w:p w14:paraId="00FBB9BE" w14:textId="77777777" w:rsidR="009F0ABD" w:rsidRDefault="009F0ABD" w:rsidP="009F0ABD">
      <w:pPr>
        <w:rPr>
          <w:rFonts w:cs="Arial"/>
        </w:rPr>
      </w:pPr>
      <w:r>
        <w:t>Pw</w:t>
      </w:r>
      <w:r>
        <w:tab/>
        <w:t>=</w:t>
      </w:r>
      <w:r>
        <w:tab/>
        <w:t>Power taken by unit when awake, but not transmitting (Watt).</w:t>
      </w:r>
    </w:p>
    <w:p w14:paraId="54116BEA" w14:textId="77777777" w:rsidR="009F0ABD" w:rsidRDefault="009F0ABD" w:rsidP="009F0ABD">
      <w:pPr>
        <w:rPr>
          <w:rFonts w:cs="Arial"/>
        </w:rPr>
      </w:pPr>
      <w:r>
        <w:t>Tm</w:t>
      </w:r>
      <w:r>
        <w:tab/>
        <w:t>=</w:t>
      </w:r>
      <w:r>
        <w:tab/>
        <w:t>Reporting interval for monitoring message Type 6 (secs)</w:t>
      </w:r>
    </w:p>
    <w:p w14:paraId="3B65CB33" w14:textId="77777777" w:rsidR="009F0ABD" w:rsidRDefault="009F0ABD" w:rsidP="009F0ABD">
      <w:pPr>
        <w:rPr>
          <w:rFonts w:cs="Arial"/>
        </w:rPr>
      </w:pPr>
      <w:r>
        <w:t>Ts</w:t>
      </w:r>
      <w:r>
        <w:tab/>
        <w:t>=</w:t>
      </w:r>
      <w:r>
        <w:tab/>
        <w:t>Time taken for unit to acquire slot map after waking up (secs)</w:t>
      </w:r>
    </w:p>
    <w:p w14:paraId="4B3124A4" w14:textId="77777777" w:rsidR="009F0ABD" w:rsidRDefault="009F0ABD" w:rsidP="009F0ABD">
      <w:pPr>
        <w:rPr>
          <w:rFonts w:cs="Arial"/>
        </w:rPr>
      </w:pPr>
      <w:r>
        <w:t>Tr</w:t>
      </w:r>
      <w:r>
        <w:tab/>
        <w:t>=</w:t>
      </w:r>
      <w:r>
        <w:tab/>
        <w:t>Reporting interval (secs)</w:t>
      </w:r>
    </w:p>
    <w:p w14:paraId="37577B80" w14:textId="77777777" w:rsidR="009F0ABD" w:rsidRDefault="009F0ABD" w:rsidP="009F0ABD">
      <w:pPr>
        <w:rPr>
          <w:rFonts w:cs="Arial"/>
        </w:rPr>
      </w:pPr>
      <w:r>
        <w:t>E</w:t>
      </w:r>
      <w:r>
        <w:rPr>
          <w:vertAlign w:val="subscript"/>
        </w:rPr>
        <w:t>DL</w:t>
      </w:r>
      <w:r>
        <w:rPr>
          <w:rFonts w:cs="Arial"/>
        </w:rPr>
        <w:tab/>
      </w:r>
      <w:r>
        <w:t>=</w:t>
      </w:r>
      <w:r>
        <w:tab/>
        <w:t>Total Daily Power Consumption</w:t>
      </w:r>
    </w:p>
    <w:p w14:paraId="3229A1C3" w14:textId="77777777" w:rsidR="009F0ABD" w:rsidRDefault="009F0ABD" w:rsidP="009F0ABD">
      <w:pPr>
        <w:rPr>
          <w:rFonts w:cs="Arial"/>
        </w:rPr>
      </w:pPr>
      <w:r>
        <w:t>E</w:t>
      </w:r>
      <w:r>
        <w:rPr>
          <w:vertAlign w:val="subscript"/>
        </w:rPr>
        <w:t>RX</w:t>
      </w:r>
      <w:r>
        <w:rPr>
          <w:rFonts w:cs="Arial"/>
        </w:rPr>
        <w:tab/>
      </w:r>
      <w:r>
        <w:t>=</w:t>
      </w:r>
      <w:r>
        <w:tab/>
        <w:t>Power Consumption when asleep or waiting to transmit</w:t>
      </w:r>
    </w:p>
    <w:p w14:paraId="022F7B87" w14:textId="77777777" w:rsidR="009F0ABD" w:rsidRDefault="009F0ABD" w:rsidP="009F0ABD">
      <w:pPr>
        <w:rPr>
          <w:rFonts w:cs="Arial"/>
        </w:rPr>
      </w:pPr>
      <w:r>
        <w:t>E</w:t>
      </w:r>
      <w:r>
        <w:rPr>
          <w:vertAlign w:val="subscript"/>
        </w:rPr>
        <w:t>T21</w:t>
      </w:r>
      <w:r>
        <w:rPr>
          <w:rFonts w:cs="Arial"/>
        </w:rPr>
        <w:tab/>
      </w:r>
      <w:r>
        <w:t>=</w:t>
      </w:r>
      <w:r>
        <w:tab/>
        <w:t>Power Consumption for Type 21 message transmission</w:t>
      </w:r>
    </w:p>
    <w:p w14:paraId="72A29AAB" w14:textId="77777777" w:rsidR="009F0ABD" w:rsidRDefault="009F0ABD" w:rsidP="009F0ABD">
      <w:pPr>
        <w:rPr>
          <w:rFonts w:cs="Arial"/>
        </w:rPr>
      </w:pPr>
      <w:r>
        <w:t>E</w:t>
      </w:r>
      <w:r>
        <w:rPr>
          <w:vertAlign w:val="subscript"/>
        </w:rPr>
        <w:t>T6</w:t>
      </w:r>
      <w:r>
        <w:rPr>
          <w:rFonts w:cs="Arial"/>
        </w:rPr>
        <w:tab/>
      </w:r>
      <w:r>
        <w:t>=</w:t>
      </w:r>
      <w:r>
        <w:tab/>
        <w:t>Power Consumption for Type 6 message transmission</w:t>
      </w:r>
    </w:p>
    <w:p w14:paraId="63148DE7" w14:textId="77777777" w:rsidR="009F0ABD" w:rsidRDefault="009F0ABD" w:rsidP="009F0ABD">
      <w:pPr>
        <w:rPr>
          <w:rFonts w:cs="Arial"/>
        </w:rPr>
      </w:pPr>
    </w:p>
    <w:p w14:paraId="2694CA89" w14:textId="77777777" w:rsidR="009F0ABD" w:rsidRDefault="009F0ABD" w:rsidP="009F0ABD">
      <w:pPr>
        <w:pStyle w:val="Heading3"/>
      </w:pPr>
      <w:bookmarkStart w:id="952" w:name="_Toc225672850"/>
      <w:bookmarkStart w:id="953" w:name="_Toc448306031"/>
      <w:r>
        <w:lastRenderedPageBreak/>
        <w:t>FATDMA Operation</w:t>
      </w:r>
      <w:bookmarkEnd w:id="952"/>
      <w:bookmarkEnd w:id="953"/>
    </w:p>
    <w:p w14:paraId="352AA7A9" w14:textId="77777777" w:rsidR="009F0ABD" w:rsidRDefault="009F0ABD" w:rsidP="009F0ABD">
      <w:pPr>
        <w:pStyle w:val="BodyText"/>
        <w:rPr>
          <w:rFonts w:cs="Arial"/>
        </w:rPr>
      </w:pPr>
      <w:r>
        <w:t xml:space="preserve">Use the same formulae as above, but the parameter Ts will be the time taken for the GPS receiver to obtain a position fix after waking up. </w:t>
      </w:r>
      <w:r w:rsidR="0065161C">
        <w:t xml:space="preserve"> </w:t>
      </w:r>
      <w:r>
        <w:t>(If a DGPS receiver is fitted Ts will be the time taken to obtain a DGPS corrected position fix after waking up.)</w:t>
      </w:r>
    </w:p>
    <w:p w14:paraId="406ED995" w14:textId="77777777" w:rsidR="009F0ABD" w:rsidRDefault="009F0ABD" w:rsidP="009F0ABD">
      <w:pPr>
        <w:pStyle w:val="BodyText"/>
        <w:rPr>
          <w:rFonts w:cs="Arial"/>
        </w:rPr>
      </w:pPr>
      <w:r>
        <w:t>Note that Pw will be substantially lower when using FATDMA mode, as there is no requirement for VHF receivers to be powered up.</w:t>
      </w:r>
    </w:p>
    <w:p w14:paraId="779E0523" w14:textId="77777777" w:rsidR="009F0ABD" w:rsidRDefault="009F0ABD" w:rsidP="0067323E">
      <w:pPr>
        <w:pStyle w:val="Heading2"/>
      </w:pPr>
      <w:bookmarkStart w:id="954" w:name="_Toc224993448"/>
      <w:bookmarkStart w:id="955" w:name="_Toc224993477"/>
      <w:bookmarkStart w:id="956" w:name="_Toc225672851"/>
      <w:bookmarkStart w:id="957" w:name="_Toc448306032"/>
      <w:r>
        <w:t>RACON</w:t>
      </w:r>
      <w:bookmarkEnd w:id="954"/>
      <w:bookmarkEnd w:id="955"/>
      <w:bookmarkEnd w:id="956"/>
      <w:bookmarkEnd w:id="957"/>
    </w:p>
    <w:p w14:paraId="04381205" w14:textId="77777777" w:rsidR="009F0ABD" w:rsidRDefault="009F0ABD" w:rsidP="009F0ABD">
      <w:pPr>
        <w:pStyle w:val="BodyText"/>
        <w:rPr>
          <w:rFonts w:cs="Arial"/>
        </w:rPr>
      </w:pPr>
      <w:r>
        <w:t xml:space="preserve">The power consumption of RACONs is difficult to predict, as the load will be determined by on the number of times the RACON is interrogated. </w:t>
      </w:r>
      <w:r w:rsidR="0065161C">
        <w:t xml:space="preserve"> </w:t>
      </w:r>
      <w:r>
        <w:t xml:space="preserve">Most RACONs have an upper limit on the number of responses broadcast if the unit is continuously interrogated due to a moored ship with the radar left on or an unusually busy channel. </w:t>
      </w:r>
      <w:r w:rsidR="0065161C">
        <w:t xml:space="preserve"> </w:t>
      </w:r>
      <w:r>
        <w:t xml:space="preserve">Consult with the manufacturer for high, medium and low power demand values for these devices and local pilots in the area to determine what level of traffic exists in the waterway. </w:t>
      </w:r>
      <w:r w:rsidR="0065161C">
        <w:t xml:space="preserve"> </w:t>
      </w:r>
      <w:r>
        <w:t xml:space="preserve">A separate power system for a RACON is recommended, as this reduces the possibility of both the light and the RACON becoming inoperative at the same time. </w:t>
      </w:r>
      <w:r w:rsidR="0065161C">
        <w:t xml:space="preserve"> </w:t>
      </w:r>
      <w:r>
        <w:t>Alternately energy demand measurements can be made with an integrating ampere-hour or watt-hour meter over a 2 month period during maximum traffic to obtain a meaningful load profile.</w:t>
      </w:r>
    </w:p>
    <w:p w14:paraId="7617F87E" w14:textId="77777777" w:rsidR="009F0ABD" w:rsidRDefault="009F0ABD" w:rsidP="009F0ABD">
      <w:pPr>
        <w:pStyle w:val="BodyText"/>
        <w:rPr>
          <w:rFonts w:cs="Arial"/>
        </w:rPr>
      </w:pPr>
      <w:r>
        <w:t xml:space="preserve">The calculation below is a typical example based on a single manufacture, due consideration must be given to the equipment manufacturers data in calculating the load. </w:t>
      </w:r>
    </w:p>
    <w:p w14:paraId="10A50033" w14:textId="77777777" w:rsidR="009F0ABD" w:rsidRDefault="009F0ABD" w:rsidP="009F0ABD">
      <w:pPr>
        <w:pStyle w:val="BodyText"/>
        <w:rPr>
          <w:rFonts w:cs="Arial"/>
        </w:rPr>
      </w:pPr>
      <w:r>
        <w:t>For example, a RACON has a quiescent current of 84 mW when idle and 11 W when transmitting.</w:t>
      </w:r>
      <w:r w:rsidR="0065161C">
        <w:t xml:space="preserve"> </w:t>
      </w:r>
      <w:r>
        <w:t xml:space="preserve"> The duty cycle is limited to 50%. </w:t>
      </w:r>
      <w:r w:rsidR="0065161C">
        <w:t xml:space="preserve"> </w:t>
      </w:r>
      <w:r>
        <w:t>Therefore, as a worst case scenario, if the RACON is continuously interrogated:</w:t>
      </w:r>
    </w:p>
    <w:p w14:paraId="250552E9" w14:textId="77777777" w:rsidR="009F0ABD" w:rsidRDefault="009F0ABD" w:rsidP="009F0ABD">
      <w:pPr>
        <w:ind w:left="720"/>
        <w:rPr>
          <w:rFonts w:cs="Arial"/>
        </w:rPr>
      </w:pPr>
    </w:p>
    <w:p w14:paraId="584A78D4" w14:textId="77777777" w:rsidR="009F0ABD" w:rsidRDefault="00A805BB" w:rsidP="009F0ABD">
      <w:pPr>
        <w:ind w:left="720"/>
        <w:rPr>
          <w:rFonts w:cs="Arial"/>
        </w:rPr>
      </w:pPr>
      <w:r>
        <w:rPr>
          <w:noProof/>
          <w:lang w:val="en-US"/>
        </w:rPr>
        <w:object w:dxaOrig="1440" w:dyaOrig="1440" w14:anchorId="0FAC7A80">
          <v:shape id="_x0000_s1522" type="#_x0000_t75" style="position:absolute;left:0;text-align:left;margin-left:31.65pt;margin-top:17.2pt;width:383pt;height:16pt;z-index:251702272">
            <v:imagedata r:id="rId247" o:title=""/>
            <w10:wrap type="topAndBottom"/>
            <w10:anchorlock/>
          </v:shape>
          <o:OLEObject Type="Embed" ProgID="Equation.3" ShapeID="_x0000_s1522" DrawAspect="Content" ObjectID="_1522147596" r:id="rId248"/>
        </w:object>
      </w:r>
    </w:p>
    <w:p w14:paraId="3C0A4218" w14:textId="77777777" w:rsidR="00790018" w:rsidRDefault="00790018">
      <w:pPr>
        <w:pStyle w:val="Heading2"/>
        <w:rPr>
          <w:ins w:id="958" w:author="Peter Dobson" w:date="2016-04-13T10:03:00Z"/>
        </w:rPr>
        <w:pPrChange w:id="959" w:author="Peter Dobson" w:date="2016-04-13T10:03:00Z">
          <w:pPr>
            <w:pStyle w:val="Heading1"/>
          </w:pPr>
        </w:pPrChange>
      </w:pPr>
      <w:bookmarkStart w:id="960" w:name="_Toc448306033"/>
      <w:bookmarkStart w:id="961" w:name="_Toc224993449"/>
      <w:bookmarkStart w:id="962" w:name="_Toc224993478"/>
      <w:bookmarkStart w:id="963" w:name="_Toc225672852"/>
      <w:ins w:id="964" w:author="Peter Dobson" w:date="2016-04-13T10:03:00Z">
        <w:r>
          <w:t>DGPS</w:t>
        </w:r>
        <w:bookmarkEnd w:id="960"/>
      </w:ins>
    </w:p>
    <w:p w14:paraId="70966DD4" w14:textId="77777777" w:rsidR="009F0ABD" w:rsidRDefault="009F0ABD" w:rsidP="006A644D">
      <w:pPr>
        <w:pStyle w:val="Heading1"/>
      </w:pPr>
      <w:bookmarkStart w:id="965" w:name="_Toc448306034"/>
      <w:r>
        <w:t>Other Loads</w:t>
      </w:r>
      <w:bookmarkEnd w:id="961"/>
      <w:bookmarkEnd w:id="962"/>
      <w:bookmarkEnd w:id="963"/>
      <w:bookmarkEnd w:id="965"/>
    </w:p>
    <w:p w14:paraId="5600596C" w14:textId="77777777" w:rsidR="009B67EB" w:rsidRDefault="009B67EB" w:rsidP="006A644D">
      <w:pPr>
        <w:pStyle w:val="Heading2"/>
        <w:rPr>
          <w:ins w:id="966" w:author="Peter Dobson" w:date="2016-04-13T10:09:00Z"/>
        </w:rPr>
      </w:pPr>
      <w:bookmarkStart w:id="967" w:name="_Toc448306035"/>
      <w:bookmarkStart w:id="968" w:name="_Toc224993450"/>
      <w:bookmarkStart w:id="969" w:name="_Toc224993479"/>
      <w:bookmarkStart w:id="970" w:name="_Toc225672853"/>
      <w:ins w:id="971" w:author="Peter Dobson" w:date="2016-04-13T10:09:00Z">
        <w:r>
          <w:t>Complementary Loads</w:t>
        </w:r>
        <w:bookmarkEnd w:id="967"/>
      </w:ins>
    </w:p>
    <w:p w14:paraId="6673645E" w14:textId="77777777" w:rsidR="009B67EB" w:rsidRPr="00C12BA9" w:rsidRDefault="009B67EB">
      <w:pPr>
        <w:pStyle w:val="Heading3"/>
        <w:rPr>
          <w:ins w:id="972" w:author="Peter Dobson" w:date="2016-04-13T10:08:00Z"/>
        </w:rPr>
        <w:pPrChange w:id="973" w:author="Peter Dobson" w:date="2016-04-13T10:11:00Z">
          <w:pPr>
            <w:pStyle w:val="Heading2"/>
          </w:pPr>
        </w:pPrChange>
      </w:pPr>
      <w:bookmarkStart w:id="974" w:name="_Toc448306036"/>
      <w:ins w:id="975" w:author="Peter Dobson" w:date="2016-04-13T10:10:00Z">
        <w:r>
          <w:t>Illumination of Structures</w:t>
        </w:r>
      </w:ins>
      <w:bookmarkEnd w:id="974"/>
    </w:p>
    <w:p w14:paraId="73DE45B5" w14:textId="77777777" w:rsidR="009F0ABD" w:rsidRDefault="009F0ABD" w:rsidP="006A644D">
      <w:pPr>
        <w:pStyle w:val="Heading2"/>
      </w:pPr>
      <w:bookmarkStart w:id="976" w:name="_Toc448306037"/>
      <w:r>
        <w:t>N</w:t>
      </w:r>
      <w:r w:rsidR="00BD2D19">
        <w:t>on-essential Loads</w:t>
      </w:r>
      <w:bookmarkEnd w:id="968"/>
      <w:bookmarkEnd w:id="969"/>
      <w:bookmarkEnd w:id="970"/>
      <w:bookmarkEnd w:id="976"/>
    </w:p>
    <w:p w14:paraId="31252F9C" w14:textId="77777777" w:rsidR="009F0ABD" w:rsidRDefault="009F0ABD" w:rsidP="006A644D">
      <w:pPr>
        <w:pStyle w:val="BodyText"/>
        <w:rPr>
          <w:rFonts w:cs="Arial"/>
        </w:rPr>
      </w:pPr>
      <w:r>
        <w:t>Non-essential loads such as domestic lighting should ideally be under some form of automatic control to ensure that they cannot be left on and drain the power system.</w:t>
      </w:r>
      <w:ins w:id="977" w:author="Peter Dobson" w:date="2016-04-13T10:16:00Z">
        <w:r w:rsidR="009B67EB">
          <w:t xml:space="preserve"> </w:t>
        </w:r>
        <w:r w:rsidR="009B67EB" w:rsidRPr="009B67EB">
          <w:rPr>
            <w:highlight w:val="yellow"/>
            <w:rPrChange w:id="978" w:author="Peter Dobson" w:date="2016-04-13T10:17:00Z">
              <w:rPr/>
            </w:rPrChange>
          </w:rPr>
          <w:t xml:space="preserve">Add a sentence about </w:t>
        </w:r>
      </w:ins>
      <w:ins w:id="979" w:author="Peter Dobson" w:date="2016-04-13T10:17:00Z">
        <w:r w:rsidR="009B67EB" w:rsidRPr="009B67EB">
          <w:rPr>
            <w:highlight w:val="yellow"/>
            <w:rPrChange w:id="980" w:author="Peter Dobson" w:date="2016-04-13T10:17:00Z">
              <w:rPr/>
            </w:rPrChange>
          </w:rPr>
          <w:t>non-essential</w:t>
        </w:r>
      </w:ins>
      <w:ins w:id="981" w:author="Peter Dobson" w:date="2016-04-13T10:16:00Z">
        <w:r w:rsidR="009B67EB" w:rsidRPr="009B67EB">
          <w:rPr>
            <w:highlight w:val="yellow"/>
            <w:rPrChange w:id="982" w:author="Peter Dobson" w:date="2016-04-13T10:17:00Z">
              <w:rPr/>
            </w:rPrChange>
          </w:rPr>
          <w:t xml:space="preserve"> loads being on a different battery system to that of the AtoN battery system</w:t>
        </w:r>
      </w:ins>
    </w:p>
    <w:p w14:paraId="7AA03B13" w14:textId="77777777" w:rsidR="009F0ABD" w:rsidRDefault="00BD2D19" w:rsidP="006A644D">
      <w:pPr>
        <w:pStyle w:val="Heading2"/>
      </w:pPr>
      <w:bookmarkStart w:id="983" w:name="_Toc111439072"/>
      <w:bookmarkStart w:id="984" w:name="_Toc224993451"/>
      <w:bookmarkStart w:id="985" w:name="_Toc224993480"/>
      <w:bookmarkStart w:id="986" w:name="_Toc225672854"/>
      <w:bookmarkStart w:id="987" w:name="_Toc448306038"/>
      <w:r>
        <w:t>Seasonal Aids</w:t>
      </w:r>
      <w:bookmarkEnd w:id="983"/>
      <w:bookmarkEnd w:id="984"/>
      <w:bookmarkEnd w:id="985"/>
      <w:bookmarkEnd w:id="986"/>
      <w:bookmarkEnd w:id="987"/>
    </w:p>
    <w:p w14:paraId="70074C13" w14:textId="77777777" w:rsidR="009F0ABD" w:rsidRPr="006A644D" w:rsidRDefault="009F0ABD" w:rsidP="006A644D">
      <w:pPr>
        <w:pStyle w:val="BodyText"/>
      </w:pPr>
      <w:r w:rsidRPr="006A644D">
        <w:t xml:space="preserve">Seasonal aids are operated for a portion of the year and either removed or secured during the period of non-operation. </w:t>
      </w:r>
    </w:p>
    <w:p w14:paraId="62FE5EA0" w14:textId="77777777" w:rsidR="009F0ABD" w:rsidRPr="006A644D" w:rsidRDefault="009F0ABD" w:rsidP="006A644D">
      <w:pPr>
        <w:pStyle w:val="BodyText"/>
      </w:pPr>
      <w:r w:rsidRPr="006A644D">
        <w:t xml:space="preserve">For example: </w:t>
      </w:r>
    </w:p>
    <w:p w14:paraId="5381055A" w14:textId="77777777" w:rsidR="003031EB" w:rsidRDefault="009F0ABD" w:rsidP="006A644D">
      <w:pPr>
        <w:pStyle w:val="BodyText"/>
      </w:pPr>
      <w:r w:rsidRPr="006A644D">
        <w:t>To calculate the energy demand, a seasonal buoy operating at 42 degrees N with a 1.15 amp lamp with a FL6(0.6) rhythm operating at night and deployed between 1 April and 31 October will have the following energy demand:</w:t>
      </w:r>
    </w:p>
    <w:p w14:paraId="17B736BF" w14:textId="77777777" w:rsidR="009F0ABD" w:rsidRPr="006A644D" w:rsidRDefault="003031EB" w:rsidP="006A644D">
      <w:pPr>
        <w:pStyle w:val="BodyText"/>
      </w:pPr>
      <w:r>
        <w:br w:type="page"/>
      </w:r>
    </w:p>
    <w:p w14:paraId="6ABC0A30" w14:textId="77777777" w:rsidR="009F0ABD" w:rsidRPr="006A644D" w:rsidRDefault="00A805BB" w:rsidP="006A644D">
      <w:pPr>
        <w:pStyle w:val="BodyText"/>
      </w:pPr>
      <w:r>
        <w:lastRenderedPageBreak/>
        <w:object w:dxaOrig="1440" w:dyaOrig="1440" w14:anchorId="66E42B0F">
          <v:shape id="_x0000_s1523" type="#_x0000_t75" style="position:absolute;left:0;text-align:left;margin-left:56.7pt;margin-top:55.55pt;width:232pt;height:16pt;z-index:251703296">
            <v:imagedata r:id="rId249" o:title=""/>
            <w10:wrap type="topAndBottom"/>
            <w10:anchorlock/>
          </v:shape>
          <o:OLEObject Type="Embed" ProgID="Equation.3" ShapeID="_x0000_s1523" DrawAspect="Content" ObjectID="_1522147597" r:id="rId250"/>
        </w:object>
      </w:r>
      <w:r w:rsidR="009F0ABD" w:rsidRPr="006A644D">
        <w:t>Determine which period has the highest daily load:</w:t>
      </w:r>
    </w:p>
    <w:p w14:paraId="4ADFB43F" w14:textId="77777777" w:rsidR="009F0ABD" w:rsidRDefault="00A805BB" w:rsidP="009F0ABD">
      <w:pPr>
        <w:rPr>
          <w:rFonts w:cs="Arial"/>
        </w:rPr>
      </w:pPr>
      <w:r>
        <w:rPr>
          <w:noProof/>
          <w:lang w:val="en-US"/>
        </w:rPr>
        <w:object w:dxaOrig="1440" w:dyaOrig="1440" w14:anchorId="5A54BEE1">
          <v:shape id="_x0000_s1528" type="#_x0000_t75" style="position:absolute;margin-left:56.1pt;margin-top:205.9pt;width:226pt;height:16pt;z-index:251708416">
            <v:imagedata r:id="rId251" o:title=""/>
            <w10:wrap type="topAndBottom"/>
            <w10:anchorlock/>
          </v:shape>
          <o:OLEObject Type="Embed" ProgID="Equation.3" ShapeID="_x0000_s1528" DrawAspect="Content" ObjectID="_1522147598" r:id="rId252"/>
        </w:object>
      </w:r>
      <w:r>
        <w:rPr>
          <w:noProof/>
          <w:lang w:val="en-US"/>
        </w:rPr>
        <w:object w:dxaOrig="1440" w:dyaOrig="1440" w14:anchorId="002BB52E">
          <v:shape id="_x0000_s1527" type="#_x0000_t75" style="position:absolute;margin-left:57.05pt;margin-top:156.45pt;width:345pt;height:38pt;z-index:251707392">
            <v:imagedata r:id="rId253" o:title=""/>
            <w10:wrap type="topAndBottom"/>
            <w10:anchorlock/>
          </v:shape>
          <o:OLEObject Type="Embed" ProgID="Equation.3" ShapeID="_x0000_s1527" DrawAspect="Content" ObjectID="_1522147599" r:id="rId254"/>
        </w:object>
      </w:r>
      <w:r>
        <w:rPr>
          <w:noProof/>
          <w:lang w:val="en-US"/>
        </w:rPr>
        <w:object w:dxaOrig="1440" w:dyaOrig="1440" w14:anchorId="27D2475B">
          <v:shape id="_x0000_s1526" type="#_x0000_t75" style="position:absolute;margin-left:56.7pt;margin-top:120.05pt;width:222.95pt;height:16pt;z-index:251706368">
            <v:imagedata r:id="rId255" o:title=""/>
            <w10:wrap type="topAndBottom"/>
            <w10:anchorlock/>
          </v:shape>
          <o:OLEObject Type="Embed" ProgID="Equation.3" ShapeID="_x0000_s1526" DrawAspect="Content" ObjectID="_1522147600" r:id="rId256"/>
        </w:object>
      </w:r>
      <w:r>
        <w:rPr>
          <w:noProof/>
          <w:lang w:val="en-US"/>
        </w:rPr>
        <w:object w:dxaOrig="1440" w:dyaOrig="1440" w14:anchorId="490836E4">
          <v:shape id="_x0000_s1525" type="#_x0000_t75" style="position:absolute;margin-left:56.7pt;margin-top:63.2pt;width:327pt;height:38pt;z-index:251705344">
            <v:imagedata r:id="rId257" o:title=""/>
            <w10:wrap type="topAndBottom"/>
            <w10:anchorlock/>
          </v:shape>
          <o:OLEObject Type="Embed" ProgID="Equation.3" ShapeID="_x0000_s1525" DrawAspect="Content" ObjectID="_1522147601" r:id="rId258"/>
        </w:object>
      </w:r>
      <w:r>
        <w:rPr>
          <w:noProof/>
          <w:lang w:val="en-US"/>
        </w:rPr>
        <w:object w:dxaOrig="1440" w:dyaOrig="1440" w14:anchorId="5B2E9FF8">
          <v:shape id="_x0000_s1524" type="#_x0000_t75" style="position:absolute;margin-left:56.7pt;margin-top:10.55pt;width:258.95pt;height:16pt;z-index:251704320" o:allowincell="f">
            <v:imagedata r:id="rId259" o:title=""/>
            <w10:wrap type="topAndBottom"/>
            <w10:anchorlock/>
          </v:shape>
          <o:OLEObject Type="Embed" ProgID="Equation.3" ShapeID="_x0000_s1524" DrawAspect="Content" ObjectID="_1522147602" r:id="rId260"/>
        </w:object>
      </w:r>
    </w:p>
    <w:p w14:paraId="0312A271" w14:textId="77777777" w:rsidR="009F0ABD" w:rsidRDefault="009F0ABD" w:rsidP="006A644D">
      <w:pPr>
        <w:pStyle w:val="BodyText"/>
        <w:rPr>
          <w:rFonts w:cs="Arial"/>
        </w:rPr>
      </w:pPr>
      <w:r>
        <w:t>Therefore, the night time load will be the greatest on October 31.</w:t>
      </w:r>
    </w:p>
    <w:p w14:paraId="7CEE7C73" w14:textId="77777777" w:rsidR="009F0ABD" w:rsidRDefault="00A805BB" w:rsidP="006A644D">
      <w:pPr>
        <w:pStyle w:val="BodyText"/>
        <w:rPr>
          <w:rFonts w:cs="Arial"/>
        </w:rPr>
      </w:pPr>
      <w:r>
        <w:rPr>
          <w:noProof/>
          <w:lang w:val="en-US"/>
        </w:rPr>
        <w:object w:dxaOrig="1440" w:dyaOrig="1440" w14:anchorId="26BBD073">
          <v:shape id="_x0000_s1530" type="#_x0000_t75" style="position:absolute;left:0;text-align:left;margin-left:40pt;margin-top:49.75pt;width:73pt;height:87pt;z-index:251710464">
            <v:imagedata r:id="rId261" o:title=""/>
            <w10:wrap type="topAndBottom"/>
            <w10:anchorlock/>
          </v:shape>
          <o:OLEObject Type="Embed" ProgID="Equation.3" ShapeID="_x0000_s1530" DrawAspect="Content" ObjectID="_1522147603" r:id="rId262"/>
        </w:object>
      </w:r>
      <w:r>
        <w:rPr>
          <w:noProof/>
          <w:lang w:val="en-US"/>
        </w:rPr>
        <w:object w:dxaOrig="1440" w:dyaOrig="1440" w14:anchorId="0E38A013">
          <v:shape id="_x0000_s1529" type="#_x0000_t75" style="position:absolute;left:0;text-align:left;margin-left:40pt;margin-top:21.7pt;width:164pt;height:33pt;z-index:251709440">
            <v:imagedata r:id="rId263" o:title=""/>
            <w10:wrap type="topAndBottom"/>
            <w10:anchorlock/>
          </v:shape>
          <o:OLEObject Type="Embed" ProgID="Equation.3" ShapeID="_x0000_s1529" DrawAspect="Content" ObjectID="_1522147604" r:id="rId264"/>
        </w:object>
      </w:r>
      <w:r w:rsidR="009F0ABD">
        <w:t>The average energy demand is:</w:t>
      </w:r>
    </w:p>
    <w:p w14:paraId="642938D8" w14:textId="77777777" w:rsidR="009F0ABD" w:rsidRDefault="00A805BB" w:rsidP="006A644D">
      <w:pPr>
        <w:pStyle w:val="BodyText"/>
        <w:rPr>
          <w:rFonts w:cs="Arial"/>
        </w:rPr>
      </w:pPr>
      <w:r>
        <w:rPr>
          <w:noProof/>
          <w:lang w:val="en-US"/>
        </w:rPr>
        <w:object w:dxaOrig="1440" w:dyaOrig="1440" w14:anchorId="2D61B9A4">
          <v:shape id="_x0000_s1531" type="#_x0000_t75" style="position:absolute;left:0;text-align:left;margin-left:38.5pt;margin-top:145.15pt;width:307pt;height:31pt;z-index:251711488">
            <v:imagedata r:id="rId265" o:title=""/>
            <w10:wrap type="topAndBottom"/>
            <w10:anchorlock/>
          </v:shape>
          <o:OLEObject Type="Embed" ProgID="Equation.3" ShapeID="_x0000_s1531" DrawAspect="Content" ObjectID="_1522147605" r:id="rId266"/>
        </w:object>
      </w:r>
      <w:r w:rsidR="009F0ABD">
        <w:t>The maximum daily load is:</w:t>
      </w:r>
    </w:p>
    <w:p w14:paraId="1C76AAFC" w14:textId="77777777" w:rsidR="009F0ABD" w:rsidRDefault="00A805BB" w:rsidP="009F0ABD">
      <w:pPr>
        <w:ind w:firstLine="720"/>
        <w:rPr>
          <w:rFonts w:cs="Arial"/>
        </w:rPr>
      </w:pPr>
      <w:r>
        <w:rPr>
          <w:noProof/>
          <w:lang w:val="en-US"/>
        </w:rPr>
        <w:object w:dxaOrig="1440" w:dyaOrig="1440" w14:anchorId="191BA006">
          <v:shape id="_x0000_s1532" type="#_x0000_t75" style="position:absolute;left:0;text-align:left;margin-left:38pt;margin-top:17.15pt;width:329pt;height:16pt;z-index:251712512">
            <v:imagedata r:id="rId267" o:title=""/>
            <w10:wrap type="topAndBottom"/>
            <w10:anchorlock/>
          </v:shape>
          <o:OLEObject Type="Embed" ProgID="Equation.3" ShapeID="_x0000_s1532" DrawAspect="Content" ObjectID="_1522147606" r:id="rId268"/>
        </w:object>
      </w:r>
    </w:p>
    <w:p w14:paraId="0F8A4A56" w14:textId="77777777" w:rsidR="009F0ABD" w:rsidRDefault="009F0ABD" w:rsidP="009F0ABD"/>
    <w:p w14:paraId="47526EFA" w14:textId="77777777" w:rsidR="009F0ABD" w:rsidRDefault="009F0ABD" w:rsidP="006A644D">
      <w:pPr>
        <w:pStyle w:val="BodyText"/>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40784D54" w14:textId="77777777" w:rsidR="009B67EB" w:rsidRDefault="009B67EB">
      <w:pPr>
        <w:pStyle w:val="Heading3"/>
        <w:rPr>
          <w:ins w:id="988" w:author="Peter Dobson" w:date="2016-04-13T10:13:00Z"/>
        </w:rPr>
        <w:pPrChange w:id="989" w:author="Peter Dobson" w:date="2016-04-13T10:13:00Z">
          <w:pPr>
            <w:pStyle w:val="Heading1"/>
          </w:pPr>
        </w:pPrChange>
      </w:pPr>
      <w:bookmarkStart w:id="990" w:name="_Toc448306039"/>
      <w:bookmarkStart w:id="991" w:name="_Toc224993452"/>
      <w:bookmarkStart w:id="992" w:name="_Toc224993481"/>
      <w:ins w:id="993" w:author="Peter Dobson" w:date="2016-04-13T10:13:00Z">
        <w:r>
          <w:t>Battery Heating</w:t>
        </w:r>
        <w:bookmarkEnd w:id="990"/>
      </w:ins>
    </w:p>
    <w:p w14:paraId="623B678E" w14:textId="77777777" w:rsidR="006A644D" w:rsidRDefault="00BE1AD3" w:rsidP="006A644D">
      <w:pPr>
        <w:pStyle w:val="Heading1"/>
      </w:pPr>
      <w:r>
        <w:br w:type="page"/>
      </w:r>
      <w:bookmarkStart w:id="994" w:name="_Toc225672855"/>
      <w:bookmarkStart w:id="995" w:name="_Toc448306040"/>
      <w:r w:rsidR="006A644D">
        <w:lastRenderedPageBreak/>
        <w:t>Typical Load Levels</w:t>
      </w:r>
      <w:bookmarkEnd w:id="991"/>
      <w:bookmarkEnd w:id="992"/>
      <w:bookmarkEnd w:id="994"/>
      <w:bookmarkEnd w:id="995"/>
    </w:p>
    <w:p w14:paraId="1C009CD6" w14:textId="77777777" w:rsidR="006A644D" w:rsidRDefault="006A644D" w:rsidP="006A644D">
      <w:pPr>
        <w:pStyle w:val="BodyText"/>
      </w:pPr>
      <w:r>
        <w:t>The following table provide guidance on typical load levels.</w:t>
      </w:r>
    </w:p>
    <w:p w14:paraId="5E8D86F2" w14:textId="77777777" w:rsidR="003F6DD3" w:rsidRDefault="003F6DD3" w:rsidP="003F6DD3">
      <w:pPr>
        <w:pStyle w:val="Table"/>
      </w:pPr>
      <w:bookmarkStart w:id="996" w:name="_Toc225672419"/>
      <w:r w:rsidRPr="00A3657F">
        <w:t>Typical Load Levels</w:t>
      </w:r>
      <w:bookmarkEnd w:id="996"/>
    </w:p>
    <w:tbl>
      <w:tblPr>
        <w:tblW w:w="0" w:type="auto"/>
        <w:tblLayout w:type="fixed"/>
        <w:tblCellMar>
          <w:left w:w="30" w:type="dxa"/>
          <w:right w:w="30" w:type="dxa"/>
        </w:tblCellMar>
        <w:tblLook w:val="0000" w:firstRow="0" w:lastRow="0" w:firstColumn="0" w:lastColumn="0" w:noHBand="0" w:noVBand="0"/>
      </w:tblPr>
      <w:tblGrid>
        <w:gridCol w:w="1435"/>
        <w:gridCol w:w="1152"/>
        <w:gridCol w:w="1073"/>
        <w:gridCol w:w="2239"/>
        <w:gridCol w:w="3203"/>
      </w:tblGrid>
      <w:tr w:rsidR="006A644D" w:rsidRPr="00491BA1" w14:paraId="5CFF0C92" w14:textId="77777777">
        <w:trPr>
          <w:trHeight w:val="247"/>
        </w:trPr>
        <w:tc>
          <w:tcPr>
            <w:tcW w:w="5899" w:type="dxa"/>
            <w:gridSpan w:val="4"/>
            <w:tcBorders>
              <w:top w:val="thickThinSmallGap" w:sz="18" w:space="0" w:color="auto"/>
              <w:left w:val="single" w:sz="2" w:space="0" w:color="000000"/>
              <w:bottom w:val="nil"/>
              <w:right w:val="nil"/>
            </w:tcBorders>
          </w:tcPr>
          <w:p w14:paraId="767EDD82" w14:textId="77777777" w:rsidR="006A644D" w:rsidRPr="00491BA1" w:rsidRDefault="006A644D" w:rsidP="006A644D">
            <w:pPr>
              <w:rPr>
                <w:rFonts w:cs="Arial"/>
              </w:rPr>
            </w:pPr>
            <w:r w:rsidRPr="00491BA1">
              <w:t xml:space="preserve">Energy required in watt-hours for given </w:t>
            </w:r>
          </w:p>
        </w:tc>
        <w:tc>
          <w:tcPr>
            <w:tcW w:w="3203" w:type="dxa"/>
            <w:tcBorders>
              <w:top w:val="thickThinSmallGap" w:sz="18" w:space="0" w:color="auto"/>
              <w:left w:val="nil"/>
              <w:bottom w:val="nil"/>
              <w:right w:val="single" w:sz="2" w:space="0" w:color="000000"/>
            </w:tcBorders>
          </w:tcPr>
          <w:p w14:paraId="7C04BE22" w14:textId="77777777" w:rsidR="006A644D" w:rsidRPr="00491BA1" w:rsidRDefault="006A644D" w:rsidP="006A644D">
            <w:pPr>
              <w:rPr>
                <w:rFonts w:cs="Arial"/>
              </w:rPr>
            </w:pPr>
            <w:r w:rsidRPr="00491BA1">
              <w:t>load per day</w:t>
            </w:r>
          </w:p>
        </w:tc>
      </w:tr>
      <w:tr w:rsidR="006A644D" w:rsidRPr="00491BA1" w14:paraId="764881F2" w14:textId="77777777">
        <w:trPr>
          <w:trHeight w:val="262"/>
        </w:trPr>
        <w:tc>
          <w:tcPr>
            <w:tcW w:w="1435" w:type="dxa"/>
            <w:tcBorders>
              <w:top w:val="nil"/>
              <w:left w:val="single" w:sz="2" w:space="0" w:color="000000"/>
              <w:bottom w:val="single" w:sz="12" w:space="0" w:color="auto"/>
              <w:right w:val="nil"/>
            </w:tcBorders>
          </w:tcPr>
          <w:p w14:paraId="3F921E5F" w14:textId="77777777" w:rsidR="006A644D" w:rsidRPr="00491BA1" w:rsidRDefault="006A644D" w:rsidP="006A644D">
            <w:pPr>
              <w:rPr>
                <w:rFonts w:cs="Arial"/>
              </w:rPr>
            </w:pPr>
          </w:p>
        </w:tc>
        <w:tc>
          <w:tcPr>
            <w:tcW w:w="1152" w:type="dxa"/>
            <w:tcBorders>
              <w:top w:val="nil"/>
              <w:left w:val="nil"/>
              <w:bottom w:val="single" w:sz="12" w:space="0" w:color="auto"/>
              <w:right w:val="nil"/>
            </w:tcBorders>
          </w:tcPr>
          <w:p w14:paraId="63A3FA7A" w14:textId="77777777" w:rsidR="006A644D" w:rsidRPr="00491BA1" w:rsidRDefault="006A644D" w:rsidP="006A644D">
            <w:pPr>
              <w:rPr>
                <w:rFonts w:cs="Arial"/>
              </w:rPr>
            </w:pPr>
          </w:p>
        </w:tc>
        <w:tc>
          <w:tcPr>
            <w:tcW w:w="1073" w:type="dxa"/>
            <w:tcBorders>
              <w:top w:val="nil"/>
              <w:left w:val="nil"/>
              <w:bottom w:val="single" w:sz="12" w:space="0" w:color="auto"/>
              <w:right w:val="nil"/>
            </w:tcBorders>
          </w:tcPr>
          <w:p w14:paraId="24CCFD9A" w14:textId="77777777" w:rsidR="006A644D" w:rsidRPr="00491BA1" w:rsidRDefault="006A644D" w:rsidP="006A644D">
            <w:pPr>
              <w:rPr>
                <w:rFonts w:cs="Arial"/>
              </w:rPr>
            </w:pPr>
          </w:p>
        </w:tc>
        <w:tc>
          <w:tcPr>
            <w:tcW w:w="2239" w:type="dxa"/>
            <w:tcBorders>
              <w:top w:val="nil"/>
              <w:left w:val="nil"/>
              <w:bottom w:val="single" w:sz="12" w:space="0" w:color="auto"/>
              <w:right w:val="nil"/>
            </w:tcBorders>
          </w:tcPr>
          <w:p w14:paraId="6729CA45" w14:textId="77777777" w:rsidR="006A644D" w:rsidRPr="00491BA1" w:rsidRDefault="006A644D" w:rsidP="006A644D">
            <w:pPr>
              <w:rPr>
                <w:rFonts w:cs="Arial"/>
              </w:rPr>
            </w:pPr>
          </w:p>
        </w:tc>
        <w:tc>
          <w:tcPr>
            <w:tcW w:w="3203" w:type="dxa"/>
            <w:tcBorders>
              <w:top w:val="nil"/>
              <w:left w:val="nil"/>
              <w:bottom w:val="single" w:sz="12" w:space="0" w:color="auto"/>
              <w:right w:val="single" w:sz="2" w:space="0" w:color="000000"/>
            </w:tcBorders>
          </w:tcPr>
          <w:p w14:paraId="4941A44A" w14:textId="77777777" w:rsidR="006A644D" w:rsidRPr="00491BA1" w:rsidRDefault="006A644D" w:rsidP="006A644D">
            <w:pPr>
              <w:rPr>
                <w:rFonts w:cs="Arial"/>
              </w:rPr>
            </w:pPr>
          </w:p>
        </w:tc>
      </w:tr>
      <w:tr w:rsidR="006A644D" w:rsidRPr="00491BA1" w14:paraId="417C5FF7" w14:textId="77777777">
        <w:trPr>
          <w:trHeight w:val="247"/>
        </w:trPr>
        <w:tc>
          <w:tcPr>
            <w:tcW w:w="1435" w:type="dxa"/>
            <w:tcBorders>
              <w:top w:val="single" w:sz="12" w:space="0" w:color="auto"/>
              <w:left w:val="single" w:sz="12" w:space="0" w:color="auto"/>
              <w:bottom w:val="nil"/>
              <w:right w:val="single" w:sz="6" w:space="0" w:color="auto"/>
            </w:tcBorders>
          </w:tcPr>
          <w:p w14:paraId="56AE23AA" w14:textId="77777777" w:rsidR="006A644D" w:rsidRPr="00491BA1" w:rsidRDefault="006A644D" w:rsidP="006A644D">
            <w:pPr>
              <w:rPr>
                <w:rFonts w:cs="Arial"/>
              </w:rPr>
            </w:pPr>
            <w:r w:rsidRPr="00491BA1">
              <w:t xml:space="preserve">Load </w:t>
            </w:r>
          </w:p>
        </w:tc>
        <w:tc>
          <w:tcPr>
            <w:tcW w:w="1152" w:type="dxa"/>
            <w:tcBorders>
              <w:top w:val="single" w:sz="12" w:space="0" w:color="auto"/>
              <w:left w:val="single" w:sz="6" w:space="0" w:color="auto"/>
              <w:bottom w:val="nil"/>
              <w:right w:val="single" w:sz="6" w:space="0" w:color="auto"/>
            </w:tcBorders>
          </w:tcPr>
          <w:p w14:paraId="719B093F" w14:textId="77777777" w:rsidR="006A644D" w:rsidRPr="00491BA1" w:rsidRDefault="006A644D" w:rsidP="006A644D">
            <w:pPr>
              <w:rPr>
                <w:rFonts w:cs="Arial"/>
              </w:rPr>
            </w:pPr>
            <w:r w:rsidRPr="00491BA1">
              <w:t>Duty cycle</w:t>
            </w:r>
          </w:p>
        </w:tc>
        <w:tc>
          <w:tcPr>
            <w:tcW w:w="1073" w:type="dxa"/>
            <w:tcBorders>
              <w:top w:val="single" w:sz="12" w:space="0" w:color="auto"/>
              <w:left w:val="single" w:sz="6" w:space="0" w:color="auto"/>
              <w:bottom w:val="nil"/>
              <w:right w:val="single" w:sz="6" w:space="0" w:color="auto"/>
            </w:tcBorders>
          </w:tcPr>
          <w:p w14:paraId="63BEA394" w14:textId="77777777" w:rsidR="006A644D" w:rsidRPr="00491BA1" w:rsidRDefault="006A644D" w:rsidP="006A644D">
            <w:pPr>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239661F9" w14:textId="77777777" w:rsidR="006A644D" w:rsidRPr="00491BA1" w:rsidRDefault="006A644D" w:rsidP="006A644D">
            <w:pPr>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B3954F0" w14:textId="77777777" w:rsidR="006A644D" w:rsidRPr="00491BA1" w:rsidRDefault="006A644D" w:rsidP="006A644D">
            <w:pPr>
              <w:rPr>
                <w:rFonts w:cs="Arial"/>
              </w:rPr>
            </w:pPr>
            <w:r w:rsidRPr="00491BA1">
              <w:t>Typical AtoN</w:t>
            </w:r>
          </w:p>
        </w:tc>
      </w:tr>
      <w:tr w:rsidR="006A644D" w:rsidRPr="00491BA1" w14:paraId="0BF7B8CE" w14:textId="77777777">
        <w:trPr>
          <w:trHeight w:val="262"/>
        </w:trPr>
        <w:tc>
          <w:tcPr>
            <w:tcW w:w="1435" w:type="dxa"/>
            <w:tcBorders>
              <w:top w:val="single" w:sz="2" w:space="0" w:color="000000"/>
              <w:left w:val="single" w:sz="12" w:space="0" w:color="auto"/>
              <w:bottom w:val="single" w:sz="12" w:space="0" w:color="auto"/>
              <w:right w:val="single" w:sz="6" w:space="0" w:color="auto"/>
            </w:tcBorders>
          </w:tcPr>
          <w:p w14:paraId="5B7A6C55" w14:textId="77777777" w:rsidR="006A644D" w:rsidRPr="00491BA1" w:rsidRDefault="006A644D" w:rsidP="006A644D">
            <w:pPr>
              <w:rPr>
                <w:rFonts w:cs="Arial"/>
              </w:rPr>
            </w:pPr>
            <w:r w:rsidRPr="00491BA1">
              <w:t>Watt</w:t>
            </w:r>
          </w:p>
        </w:tc>
        <w:tc>
          <w:tcPr>
            <w:tcW w:w="1152" w:type="dxa"/>
            <w:tcBorders>
              <w:top w:val="single" w:sz="2" w:space="0" w:color="000000"/>
              <w:left w:val="single" w:sz="6" w:space="0" w:color="auto"/>
              <w:bottom w:val="single" w:sz="12" w:space="0" w:color="auto"/>
              <w:right w:val="single" w:sz="6" w:space="0" w:color="auto"/>
            </w:tcBorders>
          </w:tcPr>
          <w:p w14:paraId="029ADE69" w14:textId="77777777" w:rsidR="006A644D" w:rsidRPr="00491BA1" w:rsidRDefault="006A644D" w:rsidP="006A644D">
            <w:pPr>
              <w:rPr>
                <w:rFonts w:cs="Arial"/>
              </w:rPr>
            </w:pPr>
          </w:p>
        </w:tc>
        <w:tc>
          <w:tcPr>
            <w:tcW w:w="1073" w:type="dxa"/>
            <w:tcBorders>
              <w:top w:val="single" w:sz="2" w:space="0" w:color="000000"/>
              <w:left w:val="single" w:sz="6" w:space="0" w:color="auto"/>
              <w:bottom w:val="single" w:sz="12" w:space="0" w:color="auto"/>
              <w:right w:val="single" w:sz="6" w:space="0" w:color="auto"/>
            </w:tcBorders>
          </w:tcPr>
          <w:p w14:paraId="0A531A58" w14:textId="77777777" w:rsidR="006A644D" w:rsidRPr="00491BA1" w:rsidRDefault="006A644D" w:rsidP="006A644D">
            <w:pPr>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31265E4A" w14:textId="77777777" w:rsidR="006A644D" w:rsidRPr="00491BA1" w:rsidRDefault="006A644D" w:rsidP="006A644D">
            <w:pPr>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27FC0FD2" w14:textId="77777777" w:rsidR="006A644D" w:rsidRPr="00491BA1" w:rsidRDefault="006A644D" w:rsidP="006A644D">
            <w:pPr>
              <w:rPr>
                <w:rFonts w:cs="Arial"/>
              </w:rPr>
            </w:pPr>
          </w:p>
        </w:tc>
      </w:tr>
      <w:tr w:rsidR="006A644D" w:rsidRPr="00491BA1" w14:paraId="0825C72A" w14:textId="77777777">
        <w:trPr>
          <w:trHeight w:val="247"/>
        </w:trPr>
        <w:tc>
          <w:tcPr>
            <w:tcW w:w="1435" w:type="dxa"/>
            <w:tcBorders>
              <w:top w:val="nil"/>
              <w:left w:val="single" w:sz="6" w:space="0" w:color="auto"/>
              <w:bottom w:val="single" w:sz="4" w:space="0" w:color="auto"/>
              <w:right w:val="single" w:sz="6" w:space="0" w:color="auto"/>
            </w:tcBorders>
          </w:tcPr>
          <w:p w14:paraId="397979EF" w14:textId="77777777" w:rsidR="006A644D" w:rsidRPr="00491BA1" w:rsidRDefault="006A644D" w:rsidP="006A644D">
            <w:pPr>
              <w:rPr>
                <w:rFonts w:cs="Arial"/>
              </w:rPr>
            </w:pPr>
            <w:r w:rsidRPr="00491BA1">
              <w:t>3,000</w:t>
            </w:r>
          </w:p>
        </w:tc>
        <w:tc>
          <w:tcPr>
            <w:tcW w:w="1152" w:type="dxa"/>
            <w:tcBorders>
              <w:top w:val="nil"/>
              <w:left w:val="single" w:sz="6" w:space="0" w:color="auto"/>
              <w:bottom w:val="single" w:sz="4" w:space="0" w:color="auto"/>
              <w:right w:val="single" w:sz="6" w:space="0" w:color="auto"/>
            </w:tcBorders>
          </w:tcPr>
          <w:p w14:paraId="0447A5C6" w14:textId="77777777" w:rsidR="006A644D" w:rsidRPr="00491BA1" w:rsidRDefault="006A644D" w:rsidP="006A644D">
            <w:pPr>
              <w:rPr>
                <w:rFonts w:cs="Arial"/>
              </w:rPr>
            </w:pPr>
            <w:r w:rsidRPr="00491BA1">
              <w:t>100</w:t>
            </w:r>
          </w:p>
        </w:tc>
        <w:tc>
          <w:tcPr>
            <w:tcW w:w="1073" w:type="dxa"/>
            <w:tcBorders>
              <w:top w:val="nil"/>
              <w:left w:val="single" w:sz="6" w:space="0" w:color="auto"/>
              <w:bottom w:val="single" w:sz="4" w:space="0" w:color="auto"/>
              <w:right w:val="single" w:sz="6" w:space="0" w:color="auto"/>
            </w:tcBorders>
          </w:tcPr>
          <w:p w14:paraId="4BAF53ED" w14:textId="77777777" w:rsidR="006A644D" w:rsidRPr="00491BA1" w:rsidRDefault="006A644D" w:rsidP="006A644D">
            <w:pPr>
              <w:rPr>
                <w:rFonts w:cs="Arial"/>
              </w:rPr>
            </w:pPr>
            <w:r w:rsidRPr="00491BA1">
              <w:t>24</w:t>
            </w:r>
          </w:p>
        </w:tc>
        <w:tc>
          <w:tcPr>
            <w:tcW w:w="2239" w:type="dxa"/>
            <w:tcBorders>
              <w:top w:val="nil"/>
              <w:left w:val="single" w:sz="6" w:space="0" w:color="auto"/>
              <w:bottom w:val="single" w:sz="4" w:space="0" w:color="auto"/>
              <w:right w:val="single" w:sz="6" w:space="0" w:color="auto"/>
            </w:tcBorders>
          </w:tcPr>
          <w:p w14:paraId="20339161" w14:textId="77777777" w:rsidR="006A644D" w:rsidRPr="00491BA1" w:rsidRDefault="006A644D" w:rsidP="006A644D">
            <w:pPr>
              <w:rPr>
                <w:rFonts w:cs="Arial"/>
              </w:rPr>
            </w:pPr>
            <w:r w:rsidRPr="00491BA1">
              <w:t>72,000</w:t>
            </w:r>
          </w:p>
        </w:tc>
        <w:tc>
          <w:tcPr>
            <w:tcW w:w="3203" w:type="dxa"/>
            <w:tcBorders>
              <w:top w:val="nil"/>
              <w:left w:val="single" w:sz="6" w:space="0" w:color="auto"/>
              <w:bottom w:val="single" w:sz="4" w:space="0" w:color="auto"/>
              <w:right w:val="single" w:sz="6" w:space="0" w:color="auto"/>
            </w:tcBorders>
          </w:tcPr>
          <w:p w14:paraId="755CE763" w14:textId="77777777" w:rsidR="006A644D" w:rsidRPr="00491BA1" w:rsidRDefault="006A644D" w:rsidP="006A644D">
            <w:pPr>
              <w:rPr>
                <w:rFonts w:cs="Arial"/>
              </w:rPr>
            </w:pPr>
            <w:r w:rsidRPr="00491BA1">
              <w:t>Lighthouse with major load</w:t>
            </w:r>
          </w:p>
        </w:tc>
      </w:tr>
      <w:tr w:rsidR="006A644D" w:rsidRPr="00491BA1" w14:paraId="02AF24B6" w14:textId="77777777">
        <w:trPr>
          <w:trHeight w:val="247"/>
        </w:trPr>
        <w:tc>
          <w:tcPr>
            <w:tcW w:w="1435" w:type="dxa"/>
            <w:tcBorders>
              <w:top w:val="nil"/>
              <w:left w:val="single" w:sz="6" w:space="0" w:color="auto"/>
              <w:bottom w:val="single" w:sz="6" w:space="0" w:color="auto"/>
              <w:right w:val="single" w:sz="6" w:space="0" w:color="auto"/>
            </w:tcBorders>
          </w:tcPr>
          <w:p w14:paraId="2C565606" w14:textId="77777777" w:rsidR="006A644D" w:rsidRPr="00491BA1" w:rsidRDefault="006A644D" w:rsidP="006A644D">
            <w:pPr>
              <w:rPr>
                <w:rFonts w:cs="Arial"/>
              </w:rPr>
            </w:pPr>
            <w:r w:rsidRPr="00491BA1">
              <w:t>3,000</w:t>
            </w:r>
          </w:p>
        </w:tc>
        <w:tc>
          <w:tcPr>
            <w:tcW w:w="1152" w:type="dxa"/>
            <w:tcBorders>
              <w:top w:val="nil"/>
              <w:left w:val="single" w:sz="6" w:space="0" w:color="auto"/>
              <w:bottom w:val="single" w:sz="6" w:space="0" w:color="auto"/>
              <w:right w:val="single" w:sz="6" w:space="0" w:color="auto"/>
            </w:tcBorders>
          </w:tcPr>
          <w:p w14:paraId="072EEDC3" w14:textId="77777777" w:rsidR="006A644D" w:rsidRPr="00491BA1" w:rsidRDefault="006A644D" w:rsidP="006A644D">
            <w:pPr>
              <w:rPr>
                <w:rFonts w:cs="Arial"/>
              </w:rPr>
            </w:pPr>
            <w:r w:rsidRPr="00491BA1">
              <w:t>50</w:t>
            </w:r>
          </w:p>
        </w:tc>
        <w:tc>
          <w:tcPr>
            <w:tcW w:w="1073" w:type="dxa"/>
            <w:tcBorders>
              <w:top w:val="nil"/>
              <w:left w:val="single" w:sz="6" w:space="0" w:color="auto"/>
              <w:bottom w:val="single" w:sz="6" w:space="0" w:color="auto"/>
              <w:right w:val="single" w:sz="6" w:space="0" w:color="auto"/>
            </w:tcBorders>
          </w:tcPr>
          <w:p w14:paraId="2E64138E" w14:textId="77777777" w:rsidR="006A644D" w:rsidRPr="00491BA1" w:rsidRDefault="006A644D" w:rsidP="006A644D">
            <w:pPr>
              <w:rPr>
                <w:rFonts w:cs="Arial"/>
              </w:rPr>
            </w:pPr>
            <w:r w:rsidRPr="00491BA1">
              <w:t>24</w:t>
            </w:r>
          </w:p>
        </w:tc>
        <w:tc>
          <w:tcPr>
            <w:tcW w:w="2239" w:type="dxa"/>
            <w:tcBorders>
              <w:top w:val="nil"/>
              <w:left w:val="single" w:sz="6" w:space="0" w:color="auto"/>
              <w:bottom w:val="single" w:sz="6" w:space="0" w:color="auto"/>
              <w:right w:val="single" w:sz="6" w:space="0" w:color="auto"/>
            </w:tcBorders>
          </w:tcPr>
          <w:p w14:paraId="504EED86" w14:textId="77777777" w:rsidR="006A644D" w:rsidRPr="00491BA1" w:rsidRDefault="006A644D" w:rsidP="006A644D">
            <w:pPr>
              <w:rPr>
                <w:rFonts w:cs="Arial"/>
              </w:rPr>
            </w:pPr>
            <w:r w:rsidRPr="00491BA1">
              <w:t>36,000</w:t>
            </w:r>
          </w:p>
        </w:tc>
        <w:tc>
          <w:tcPr>
            <w:tcW w:w="3203" w:type="dxa"/>
            <w:tcBorders>
              <w:top w:val="nil"/>
              <w:left w:val="single" w:sz="6" w:space="0" w:color="auto"/>
              <w:bottom w:val="single" w:sz="6" w:space="0" w:color="auto"/>
              <w:right w:val="single" w:sz="6" w:space="0" w:color="auto"/>
            </w:tcBorders>
          </w:tcPr>
          <w:p w14:paraId="7EFB1DB2" w14:textId="77777777" w:rsidR="006A644D" w:rsidRPr="00491BA1" w:rsidRDefault="006A644D" w:rsidP="006A644D">
            <w:pPr>
              <w:rPr>
                <w:rFonts w:cs="Arial"/>
              </w:rPr>
            </w:pPr>
            <w:r w:rsidRPr="00491BA1">
              <w:t>Lighthouse with major load</w:t>
            </w:r>
          </w:p>
        </w:tc>
      </w:tr>
      <w:tr w:rsidR="006A644D" w:rsidRPr="00491BA1" w14:paraId="1ACD5B7D"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14201517" w14:textId="77777777" w:rsidR="006A644D" w:rsidRPr="00491BA1" w:rsidRDefault="006A644D" w:rsidP="006A644D">
            <w:pPr>
              <w:rPr>
                <w:rFonts w:cs="Arial"/>
              </w:rPr>
            </w:pPr>
            <w:r w:rsidRPr="00491BA1">
              <w:t>3,000</w:t>
            </w:r>
          </w:p>
        </w:tc>
        <w:tc>
          <w:tcPr>
            <w:tcW w:w="1152" w:type="dxa"/>
            <w:tcBorders>
              <w:top w:val="single" w:sz="6" w:space="0" w:color="auto"/>
              <w:left w:val="single" w:sz="6" w:space="0" w:color="auto"/>
              <w:bottom w:val="single" w:sz="6" w:space="0" w:color="auto"/>
              <w:right w:val="single" w:sz="6" w:space="0" w:color="auto"/>
            </w:tcBorders>
          </w:tcPr>
          <w:p w14:paraId="2DD5C4F6"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single" w:sz="6" w:space="0" w:color="auto"/>
              <w:right w:val="single" w:sz="6" w:space="0" w:color="auto"/>
            </w:tcBorders>
          </w:tcPr>
          <w:p w14:paraId="7CF1E549"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66F60C24" w14:textId="77777777" w:rsidR="006A644D" w:rsidRPr="00491BA1" w:rsidRDefault="006A644D" w:rsidP="006A644D">
            <w:pPr>
              <w:rPr>
                <w:rFonts w:cs="Arial"/>
              </w:rPr>
            </w:pPr>
            <w:r w:rsidRPr="00491BA1">
              <w:t>7,200</w:t>
            </w:r>
          </w:p>
        </w:tc>
        <w:tc>
          <w:tcPr>
            <w:tcW w:w="3203" w:type="dxa"/>
            <w:tcBorders>
              <w:top w:val="single" w:sz="6" w:space="0" w:color="auto"/>
              <w:left w:val="single" w:sz="6" w:space="0" w:color="auto"/>
              <w:bottom w:val="single" w:sz="6" w:space="0" w:color="auto"/>
              <w:right w:val="single" w:sz="6" w:space="0" w:color="auto"/>
            </w:tcBorders>
          </w:tcPr>
          <w:p w14:paraId="083CAD34" w14:textId="77777777" w:rsidR="006A644D" w:rsidRPr="00491BA1" w:rsidRDefault="006A644D" w:rsidP="006A644D">
            <w:pPr>
              <w:rPr>
                <w:rFonts w:cs="Arial"/>
              </w:rPr>
            </w:pPr>
            <w:r w:rsidRPr="00491BA1">
              <w:t>Lighthouse with major load</w:t>
            </w:r>
          </w:p>
        </w:tc>
      </w:tr>
      <w:tr w:rsidR="006A644D" w:rsidRPr="00491BA1" w14:paraId="5E2838FE"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533B9BB5" w14:textId="77777777" w:rsidR="006A644D" w:rsidRPr="00491BA1" w:rsidRDefault="006A644D" w:rsidP="006A644D">
            <w:pPr>
              <w:rPr>
                <w:rFonts w:cs="Arial"/>
              </w:rPr>
            </w:pPr>
            <w:r w:rsidRPr="00491BA1">
              <w:t>3,000</w:t>
            </w:r>
          </w:p>
        </w:tc>
        <w:tc>
          <w:tcPr>
            <w:tcW w:w="1152" w:type="dxa"/>
            <w:tcBorders>
              <w:top w:val="single" w:sz="6" w:space="0" w:color="auto"/>
              <w:left w:val="single" w:sz="6" w:space="0" w:color="auto"/>
              <w:bottom w:val="single" w:sz="6" w:space="0" w:color="auto"/>
              <w:right w:val="single" w:sz="6" w:space="0" w:color="auto"/>
            </w:tcBorders>
          </w:tcPr>
          <w:p w14:paraId="30D14BAB"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68509B96"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776DB9BB" w14:textId="77777777" w:rsidR="006A644D" w:rsidRPr="00491BA1" w:rsidRDefault="006A644D" w:rsidP="006A644D">
            <w:pPr>
              <w:rPr>
                <w:rFonts w:cs="Arial"/>
              </w:rPr>
            </w:pPr>
            <w:r w:rsidRPr="00491BA1">
              <w:t>36,000</w:t>
            </w:r>
          </w:p>
        </w:tc>
        <w:tc>
          <w:tcPr>
            <w:tcW w:w="3203" w:type="dxa"/>
            <w:tcBorders>
              <w:top w:val="single" w:sz="6" w:space="0" w:color="auto"/>
              <w:left w:val="single" w:sz="6" w:space="0" w:color="auto"/>
              <w:bottom w:val="single" w:sz="6" w:space="0" w:color="auto"/>
              <w:right w:val="single" w:sz="6" w:space="0" w:color="auto"/>
            </w:tcBorders>
          </w:tcPr>
          <w:p w14:paraId="477B3EE2" w14:textId="77777777" w:rsidR="006A644D" w:rsidRPr="00491BA1" w:rsidRDefault="006A644D" w:rsidP="006A644D">
            <w:pPr>
              <w:rPr>
                <w:rFonts w:cs="Arial"/>
              </w:rPr>
            </w:pPr>
            <w:r w:rsidRPr="00491BA1">
              <w:t>Lighthouse with major load</w:t>
            </w:r>
          </w:p>
        </w:tc>
      </w:tr>
      <w:tr w:rsidR="006A644D" w:rsidRPr="00491BA1" w14:paraId="6B7D2E5E" w14:textId="77777777">
        <w:trPr>
          <w:trHeight w:val="247"/>
        </w:trPr>
        <w:tc>
          <w:tcPr>
            <w:tcW w:w="1435" w:type="dxa"/>
            <w:tcBorders>
              <w:top w:val="single" w:sz="6" w:space="0" w:color="auto"/>
              <w:left w:val="single" w:sz="6" w:space="0" w:color="auto"/>
              <w:bottom w:val="nil"/>
              <w:right w:val="single" w:sz="6" w:space="0" w:color="auto"/>
            </w:tcBorders>
          </w:tcPr>
          <w:p w14:paraId="481F60C2" w14:textId="77777777" w:rsidR="006A644D" w:rsidRPr="00491BA1" w:rsidRDefault="006A644D" w:rsidP="006A644D">
            <w:pPr>
              <w:rPr>
                <w:rFonts w:cs="Arial"/>
              </w:rPr>
            </w:pPr>
            <w:r w:rsidRPr="00491BA1">
              <w:t>3,000</w:t>
            </w:r>
          </w:p>
        </w:tc>
        <w:tc>
          <w:tcPr>
            <w:tcW w:w="1152" w:type="dxa"/>
            <w:tcBorders>
              <w:top w:val="single" w:sz="6" w:space="0" w:color="auto"/>
              <w:left w:val="single" w:sz="6" w:space="0" w:color="auto"/>
              <w:bottom w:val="nil"/>
              <w:right w:val="single" w:sz="6" w:space="0" w:color="auto"/>
            </w:tcBorders>
          </w:tcPr>
          <w:p w14:paraId="76CFCF4F"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nil"/>
              <w:right w:val="single" w:sz="6" w:space="0" w:color="auto"/>
            </w:tcBorders>
          </w:tcPr>
          <w:p w14:paraId="1D510BED"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nil"/>
              <w:right w:val="single" w:sz="6" w:space="0" w:color="auto"/>
            </w:tcBorders>
          </w:tcPr>
          <w:p w14:paraId="4943513F" w14:textId="77777777" w:rsidR="006A644D" w:rsidRPr="00491BA1" w:rsidRDefault="006A644D" w:rsidP="006A644D">
            <w:pPr>
              <w:rPr>
                <w:rFonts w:cs="Arial"/>
              </w:rPr>
            </w:pPr>
            <w:r w:rsidRPr="00491BA1">
              <w:t>18,000</w:t>
            </w:r>
          </w:p>
        </w:tc>
        <w:tc>
          <w:tcPr>
            <w:tcW w:w="3203" w:type="dxa"/>
            <w:tcBorders>
              <w:top w:val="single" w:sz="6" w:space="0" w:color="auto"/>
              <w:left w:val="single" w:sz="6" w:space="0" w:color="auto"/>
              <w:bottom w:val="nil"/>
              <w:right w:val="single" w:sz="6" w:space="0" w:color="auto"/>
            </w:tcBorders>
          </w:tcPr>
          <w:p w14:paraId="3690C909" w14:textId="77777777" w:rsidR="006A644D" w:rsidRPr="00491BA1" w:rsidRDefault="006A644D" w:rsidP="006A644D">
            <w:pPr>
              <w:rPr>
                <w:rFonts w:cs="Arial"/>
              </w:rPr>
            </w:pPr>
            <w:r w:rsidRPr="00491BA1">
              <w:t>Lighthouse with major load</w:t>
            </w:r>
          </w:p>
        </w:tc>
      </w:tr>
      <w:tr w:rsidR="006A644D" w:rsidRPr="00491BA1" w14:paraId="5EA6AEE6"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3C68ACA8" w14:textId="77777777" w:rsidR="006A644D" w:rsidRPr="00491BA1" w:rsidRDefault="006A644D" w:rsidP="006A644D">
            <w:pPr>
              <w:rPr>
                <w:rFonts w:cs="Arial"/>
              </w:rPr>
            </w:pPr>
            <w:r w:rsidRPr="00491BA1">
              <w:t>3,000</w:t>
            </w:r>
          </w:p>
        </w:tc>
        <w:tc>
          <w:tcPr>
            <w:tcW w:w="1152" w:type="dxa"/>
            <w:tcBorders>
              <w:top w:val="single" w:sz="6" w:space="0" w:color="auto"/>
              <w:left w:val="single" w:sz="6" w:space="0" w:color="auto"/>
              <w:bottom w:val="thickThinSmallGap" w:sz="12" w:space="0" w:color="auto"/>
              <w:right w:val="single" w:sz="6" w:space="0" w:color="auto"/>
            </w:tcBorders>
          </w:tcPr>
          <w:p w14:paraId="16B48113"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thickThinSmallGap" w:sz="12" w:space="0" w:color="auto"/>
              <w:right w:val="single" w:sz="6" w:space="0" w:color="auto"/>
            </w:tcBorders>
          </w:tcPr>
          <w:p w14:paraId="25C879CA"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thickThinSmallGap" w:sz="12" w:space="0" w:color="auto"/>
              <w:right w:val="single" w:sz="6" w:space="0" w:color="auto"/>
            </w:tcBorders>
          </w:tcPr>
          <w:p w14:paraId="16F50397" w14:textId="77777777" w:rsidR="006A644D" w:rsidRPr="00491BA1" w:rsidRDefault="006A644D" w:rsidP="006A644D">
            <w:pPr>
              <w:rPr>
                <w:rFonts w:cs="Arial"/>
              </w:rPr>
            </w:pPr>
            <w:r w:rsidRPr="00491BA1">
              <w:t>3,600</w:t>
            </w:r>
          </w:p>
        </w:tc>
        <w:tc>
          <w:tcPr>
            <w:tcW w:w="3203" w:type="dxa"/>
            <w:tcBorders>
              <w:top w:val="single" w:sz="6" w:space="0" w:color="auto"/>
              <w:left w:val="single" w:sz="6" w:space="0" w:color="auto"/>
              <w:bottom w:val="thickThinSmallGap" w:sz="12" w:space="0" w:color="auto"/>
              <w:right w:val="single" w:sz="6" w:space="0" w:color="auto"/>
            </w:tcBorders>
          </w:tcPr>
          <w:p w14:paraId="50977D17" w14:textId="77777777" w:rsidR="006A644D" w:rsidRPr="00491BA1" w:rsidRDefault="006A644D" w:rsidP="006A644D">
            <w:pPr>
              <w:rPr>
                <w:rFonts w:cs="Arial"/>
              </w:rPr>
            </w:pPr>
            <w:r w:rsidRPr="00491BA1">
              <w:t>Lighthouse with major load</w:t>
            </w:r>
          </w:p>
        </w:tc>
      </w:tr>
      <w:tr w:rsidR="006A644D" w:rsidRPr="00491BA1" w14:paraId="757E4D27"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3B909BB3"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single" w:sz="6" w:space="0" w:color="auto"/>
              <w:right w:val="single" w:sz="6" w:space="0" w:color="auto"/>
            </w:tcBorders>
          </w:tcPr>
          <w:p w14:paraId="35B1FC51"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0829848C"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3BCEAF86" w14:textId="77777777" w:rsidR="006A644D" w:rsidRPr="00491BA1" w:rsidRDefault="006A644D" w:rsidP="006A644D">
            <w:pPr>
              <w:rPr>
                <w:rFonts w:cs="Arial"/>
              </w:rPr>
            </w:pPr>
            <w:r w:rsidRPr="00491BA1">
              <w:t>24,000</w:t>
            </w:r>
          </w:p>
        </w:tc>
        <w:tc>
          <w:tcPr>
            <w:tcW w:w="3203" w:type="dxa"/>
            <w:tcBorders>
              <w:top w:val="single" w:sz="6" w:space="0" w:color="auto"/>
              <w:left w:val="single" w:sz="6" w:space="0" w:color="auto"/>
              <w:bottom w:val="single" w:sz="6" w:space="0" w:color="auto"/>
              <w:right w:val="single" w:sz="6" w:space="0" w:color="auto"/>
            </w:tcBorders>
          </w:tcPr>
          <w:p w14:paraId="03307828" w14:textId="77777777" w:rsidR="006A644D" w:rsidRPr="00491BA1" w:rsidRDefault="006A644D" w:rsidP="006A644D">
            <w:pPr>
              <w:rPr>
                <w:rFonts w:cs="Arial"/>
              </w:rPr>
            </w:pPr>
            <w:r w:rsidRPr="00491BA1">
              <w:t>Lighthouse with medium load</w:t>
            </w:r>
          </w:p>
        </w:tc>
      </w:tr>
      <w:tr w:rsidR="006A644D" w:rsidRPr="00491BA1" w14:paraId="77416672"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0962BAF9"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single" w:sz="6" w:space="0" w:color="auto"/>
              <w:right w:val="single" w:sz="6" w:space="0" w:color="auto"/>
            </w:tcBorders>
          </w:tcPr>
          <w:p w14:paraId="2BAB98EE"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single" w:sz="6" w:space="0" w:color="auto"/>
              <w:right w:val="single" w:sz="6" w:space="0" w:color="auto"/>
            </w:tcBorders>
          </w:tcPr>
          <w:p w14:paraId="7116BE52"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10904428" w14:textId="77777777" w:rsidR="006A644D" w:rsidRPr="00491BA1" w:rsidRDefault="006A644D" w:rsidP="006A644D">
            <w:pPr>
              <w:rPr>
                <w:rFonts w:cs="Arial"/>
              </w:rPr>
            </w:pPr>
            <w:r w:rsidRPr="00491BA1">
              <w:t>12,000</w:t>
            </w:r>
          </w:p>
        </w:tc>
        <w:tc>
          <w:tcPr>
            <w:tcW w:w="3203" w:type="dxa"/>
            <w:tcBorders>
              <w:top w:val="single" w:sz="6" w:space="0" w:color="auto"/>
              <w:left w:val="single" w:sz="6" w:space="0" w:color="auto"/>
              <w:bottom w:val="single" w:sz="6" w:space="0" w:color="auto"/>
              <w:right w:val="single" w:sz="6" w:space="0" w:color="auto"/>
            </w:tcBorders>
          </w:tcPr>
          <w:p w14:paraId="09936975" w14:textId="77777777" w:rsidR="006A644D" w:rsidRPr="00491BA1" w:rsidRDefault="006A644D" w:rsidP="006A644D">
            <w:pPr>
              <w:rPr>
                <w:rFonts w:cs="Arial"/>
              </w:rPr>
            </w:pPr>
            <w:r w:rsidRPr="00491BA1">
              <w:t>Lighthouse with medium load</w:t>
            </w:r>
          </w:p>
        </w:tc>
      </w:tr>
      <w:tr w:rsidR="006A644D" w:rsidRPr="00491BA1" w14:paraId="5280E72F"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2304256B"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single" w:sz="6" w:space="0" w:color="auto"/>
              <w:right w:val="single" w:sz="6" w:space="0" w:color="auto"/>
            </w:tcBorders>
          </w:tcPr>
          <w:p w14:paraId="711C330A"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single" w:sz="6" w:space="0" w:color="auto"/>
              <w:right w:val="single" w:sz="6" w:space="0" w:color="auto"/>
            </w:tcBorders>
          </w:tcPr>
          <w:p w14:paraId="61DEF72C"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41BD4C98" w14:textId="77777777" w:rsidR="006A644D" w:rsidRPr="00491BA1" w:rsidRDefault="006A644D" w:rsidP="006A644D">
            <w:pPr>
              <w:rPr>
                <w:rFonts w:cs="Arial"/>
              </w:rPr>
            </w:pPr>
            <w:r w:rsidRPr="00491BA1">
              <w:t>2,400</w:t>
            </w:r>
          </w:p>
        </w:tc>
        <w:tc>
          <w:tcPr>
            <w:tcW w:w="3203" w:type="dxa"/>
            <w:tcBorders>
              <w:top w:val="single" w:sz="6" w:space="0" w:color="auto"/>
              <w:left w:val="single" w:sz="6" w:space="0" w:color="auto"/>
              <w:bottom w:val="single" w:sz="6" w:space="0" w:color="auto"/>
              <w:right w:val="single" w:sz="6" w:space="0" w:color="auto"/>
            </w:tcBorders>
          </w:tcPr>
          <w:p w14:paraId="1630357E" w14:textId="77777777" w:rsidR="006A644D" w:rsidRPr="00491BA1" w:rsidRDefault="006A644D" w:rsidP="006A644D">
            <w:pPr>
              <w:rPr>
                <w:rFonts w:cs="Arial"/>
              </w:rPr>
            </w:pPr>
            <w:r w:rsidRPr="00491BA1">
              <w:t>Lighthouse with medium load</w:t>
            </w:r>
          </w:p>
        </w:tc>
      </w:tr>
      <w:tr w:rsidR="006A644D" w:rsidRPr="00491BA1" w14:paraId="600D9767"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3631C9B2"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single" w:sz="6" w:space="0" w:color="auto"/>
              <w:right w:val="single" w:sz="6" w:space="0" w:color="auto"/>
            </w:tcBorders>
          </w:tcPr>
          <w:p w14:paraId="2F13806A"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1A3238AE"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13B51A58" w14:textId="77777777" w:rsidR="006A644D" w:rsidRPr="00491BA1" w:rsidRDefault="006A644D" w:rsidP="006A644D">
            <w:pPr>
              <w:rPr>
                <w:rFonts w:cs="Arial"/>
              </w:rPr>
            </w:pPr>
            <w:r w:rsidRPr="00491BA1">
              <w:t>12,000</w:t>
            </w:r>
          </w:p>
        </w:tc>
        <w:tc>
          <w:tcPr>
            <w:tcW w:w="3203" w:type="dxa"/>
            <w:tcBorders>
              <w:top w:val="single" w:sz="6" w:space="0" w:color="auto"/>
              <w:left w:val="single" w:sz="6" w:space="0" w:color="auto"/>
              <w:bottom w:val="single" w:sz="6" w:space="0" w:color="auto"/>
              <w:right w:val="single" w:sz="6" w:space="0" w:color="auto"/>
            </w:tcBorders>
          </w:tcPr>
          <w:p w14:paraId="25C05F1D" w14:textId="77777777" w:rsidR="006A644D" w:rsidRPr="00491BA1" w:rsidRDefault="006A644D" w:rsidP="006A644D">
            <w:pPr>
              <w:rPr>
                <w:rFonts w:cs="Arial"/>
              </w:rPr>
            </w:pPr>
            <w:r w:rsidRPr="00491BA1">
              <w:t>Lighthouse with medium load</w:t>
            </w:r>
          </w:p>
        </w:tc>
      </w:tr>
      <w:tr w:rsidR="006A644D" w:rsidRPr="00491BA1" w14:paraId="1AFB80D7" w14:textId="77777777">
        <w:trPr>
          <w:trHeight w:val="247"/>
        </w:trPr>
        <w:tc>
          <w:tcPr>
            <w:tcW w:w="1435" w:type="dxa"/>
            <w:tcBorders>
              <w:top w:val="single" w:sz="6" w:space="0" w:color="auto"/>
              <w:left w:val="single" w:sz="6" w:space="0" w:color="auto"/>
              <w:bottom w:val="nil"/>
              <w:right w:val="single" w:sz="6" w:space="0" w:color="auto"/>
            </w:tcBorders>
          </w:tcPr>
          <w:p w14:paraId="04762948"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nil"/>
              <w:right w:val="single" w:sz="6" w:space="0" w:color="auto"/>
            </w:tcBorders>
          </w:tcPr>
          <w:p w14:paraId="441A60FC"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nil"/>
              <w:right w:val="single" w:sz="6" w:space="0" w:color="auto"/>
            </w:tcBorders>
          </w:tcPr>
          <w:p w14:paraId="4307755E"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nil"/>
              <w:right w:val="single" w:sz="6" w:space="0" w:color="auto"/>
            </w:tcBorders>
          </w:tcPr>
          <w:p w14:paraId="102E7E7A" w14:textId="77777777" w:rsidR="006A644D" w:rsidRPr="00491BA1" w:rsidRDefault="006A644D" w:rsidP="006A644D">
            <w:pPr>
              <w:rPr>
                <w:rFonts w:cs="Arial"/>
              </w:rPr>
            </w:pPr>
            <w:r w:rsidRPr="00491BA1">
              <w:t>6,000</w:t>
            </w:r>
          </w:p>
        </w:tc>
        <w:tc>
          <w:tcPr>
            <w:tcW w:w="3203" w:type="dxa"/>
            <w:tcBorders>
              <w:top w:val="single" w:sz="6" w:space="0" w:color="auto"/>
              <w:left w:val="single" w:sz="6" w:space="0" w:color="auto"/>
              <w:bottom w:val="nil"/>
              <w:right w:val="single" w:sz="6" w:space="0" w:color="auto"/>
            </w:tcBorders>
          </w:tcPr>
          <w:p w14:paraId="62B6D44D" w14:textId="77777777" w:rsidR="006A644D" w:rsidRPr="00491BA1" w:rsidRDefault="006A644D" w:rsidP="006A644D">
            <w:pPr>
              <w:rPr>
                <w:rFonts w:cs="Arial"/>
              </w:rPr>
            </w:pPr>
            <w:r w:rsidRPr="00491BA1">
              <w:t>Lighthouse with medium load</w:t>
            </w:r>
          </w:p>
        </w:tc>
      </w:tr>
      <w:tr w:rsidR="006A644D" w:rsidRPr="00491BA1" w14:paraId="56DBDF25"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3D8A7D0A" w14:textId="77777777" w:rsidR="006A644D" w:rsidRPr="00491BA1" w:rsidRDefault="006A644D" w:rsidP="006A644D">
            <w:pPr>
              <w:rPr>
                <w:rFonts w:cs="Arial"/>
              </w:rPr>
            </w:pPr>
            <w:r w:rsidRPr="00491BA1">
              <w:t>1,000</w:t>
            </w:r>
          </w:p>
        </w:tc>
        <w:tc>
          <w:tcPr>
            <w:tcW w:w="1152" w:type="dxa"/>
            <w:tcBorders>
              <w:top w:val="single" w:sz="6" w:space="0" w:color="auto"/>
              <w:left w:val="single" w:sz="6" w:space="0" w:color="auto"/>
              <w:bottom w:val="thickThinSmallGap" w:sz="12" w:space="0" w:color="auto"/>
              <w:right w:val="single" w:sz="6" w:space="0" w:color="auto"/>
            </w:tcBorders>
          </w:tcPr>
          <w:p w14:paraId="04EBC6AC"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thickThinSmallGap" w:sz="12" w:space="0" w:color="auto"/>
              <w:right w:val="single" w:sz="6" w:space="0" w:color="auto"/>
            </w:tcBorders>
          </w:tcPr>
          <w:p w14:paraId="64316662"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thickThinSmallGap" w:sz="12" w:space="0" w:color="auto"/>
              <w:right w:val="single" w:sz="6" w:space="0" w:color="auto"/>
            </w:tcBorders>
          </w:tcPr>
          <w:p w14:paraId="5631BCC1" w14:textId="77777777" w:rsidR="006A644D" w:rsidRPr="00491BA1" w:rsidRDefault="006A644D" w:rsidP="006A644D">
            <w:pPr>
              <w:rPr>
                <w:rFonts w:cs="Arial"/>
              </w:rPr>
            </w:pPr>
            <w:r w:rsidRPr="00491BA1">
              <w:t>1,200</w:t>
            </w:r>
          </w:p>
        </w:tc>
        <w:tc>
          <w:tcPr>
            <w:tcW w:w="3203" w:type="dxa"/>
            <w:tcBorders>
              <w:top w:val="single" w:sz="6" w:space="0" w:color="auto"/>
              <w:left w:val="single" w:sz="6" w:space="0" w:color="auto"/>
              <w:bottom w:val="thickThinSmallGap" w:sz="12" w:space="0" w:color="auto"/>
              <w:right w:val="single" w:sz="6" w:space="0" w:color="auto"/>
            </w:tcBorders>
          </w:tcPr>
          <w:p w14:paraId="4D231B51" w14:textId="77777777" w:rsidR="006A644D" w:rsidRPr="00491BA1" w:rsidRDefault="006A644D" w:rsidP="006A644D">
            <w:pPr>
              <w:rPr>
                <w:rFonts w:cs="Arial"/>
              </w:rPr>
            </w:pPr>
            <w:r w:rsidRPr="00491BA1">
              <w:t>Lighthouse with medium load</w:t>
            </w:r>
          </w:p>
        </w:tc>
      </w:tr>
      <w:tr w:rsidR="006A644D" w:rsidRPr="00491BA1" w14:paraId="350261CF"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4C0C7DC9"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single" w:sz="6" w:space="0" w:color="auto"/>
              <w:right w:val="single" w:sz="6" w:space="0" w:color="auto"/>
            </w:tcBorders>
          </w:tcPr>
          <w:p w14:paraId="16425EB7"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0B384C07"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09C96F34" w14:textId="77777777" w:rsidR="006A644D" w:rsidRPr="00491BA1" w:rsidRDefault="006A644D" w:rsidP="006A644D">
            <w:pPr>
              <w:rPr>
                <w:rFonts w:cs="Arial"/>
              </w:rPr>
            </w:pPr>
            <w:r w:rsidRPr="00491BA1">
              <w:t>7,200</w:t>
            </w:r>
          </w:p>
        </w:tc>
        <w:tc>
          <w:tcPr>
            <w:tcW w:w="3203" w:type="dxa"/>
            <w:tcBorders>
              <w:top w:val="single" w:sz="6" w:space="0" w:color="auto"/>
              <w:left w:val="single" w:sz="6" w:space="0" w:color="auto"/>
              <w:bottom w:val="single" w:sz="6" w:space="0" w:color="auto"/>
              <w:right w:val="single" w:sz="6" w:space="0" w:color="auto"/>
            </w:tcBorders>
          </w:tcPr>
          <w:p w14:paraId="0FBBDC62" w14:textId="77777777" w:rsidR="006A644D" w:rsidRPr="00491BA1" w:rsidRDefault="006A644D" w:rsidP="006A644D">
            <w:pPr>
              <w:rPr>
                <w:rFonts w:cs="Arial"/>
              </w:rPr>
            </w:pPr>
            <w:r w:rsidRPr="00491BA1">
              <w:t>Lighthouse with low load</w:t>
            </w:r>
          </w:p>
        </w:tc>
      </w:tr>
      <w:tr w:rsidR="006A644D" w:rsidRPr="00491BA1" w14:paraId="70F4BED0"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376F239B"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single" w:sz="6" w:space="0" w:color="auto"/>
              <w:right w:val="single" w:sz="6" w:space="0" w:color="auto"/>
            </w:tcBorders>
          </w:tcPr>
          <w:p w14:paraId="3DB5D03E"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single" w:sz="6" w:space="0" w:color="auto"/>
              <w:right w:val="single" w:sz="6" w:space="0" w:color="auto"/>
            </w:tcBorders>
          </w:tcPr>
          <w:p w14:paraId="0302B9B0"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1A9A3C47" w14:textId="77777777" w:rsidR="006A644D" w:rsidRPr="00491BA1" w:rsidRDefault="006A644D" w:rsidP="006A644D">
            <w:pPr>
              <w:rPr>
                <w:rFonts w:cs="Arial"/>
              </w:rPr>
            </w:pPr>
            <w:r w:rsidRPr="00491BA1">
              <w:t>3,600</w:t>
            </w:r>
          </w:p>
        </w:tc>
        <w:tc>
          <w:tcPr>
            <w:tcW w:w="3203" w:type="dxa"/>
            <w:tcBorders>
              <w:top w:val="single" w:sz="6" w:space="0" w:color="auto"/>
              <w:left w:val="single" w:sz="6" w:space="0" w:color="auto"/>
              <w:bottom w:val="single" w:sz="6" w:space="0" w:color="auto"/>
              <w:right w:val="single" w:sz="6" w:space="0" w:color="auto"/>
            </w:tcBorders>
          </w:tcPr>
          <w:p w14:paraId="2A073122" w14:textId="77777777" w:rsidR="006A644D" w:rsidRPr="00491BA1" w:rsidRDefault="006A644D" w:rsidP="006A644D">
            <w:pPr>
              <w:rPr>
                <w:rFonts w:cs="Arial"/>
              </w:rPr>
            </w:pPr>
            <w:r w:rsidRPr="00491BA1">
              <w:t>Lighthouse with low load</w:t>
            </w:r>
          </w:p>
        </w:tc>
      </w:tr>
      <w:tr w:rsidR="006A644D" w:rsidRPr="00491BA1" w14:paraId="120BEAD5"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78492D1E"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single" w:sz="6" w:space="0" w:color="auto"/>
              <w:right w:val="single" w:sz="6" w:space="0" w:color="auto"/>
            </w:tcBorders>
          </w:tcPr>
          <w:p w14:paraId="2A54C5F8"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single" w:sz="6" w:space="0" w:color="auto"/>
              <w:right w:val="single" w:sz="6" w:space="0" w:color="auto"/>
            </w:tcBorders>
          </w:tcPr>
          <w:p w14:paraId="113B8E7E"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34D6319E" w14:textId="77777777" w:rsidR="006A644D" w:rsidRPr="00491BA1" w:rsidRDefault="006A644D" w:rsidP="006A644D">
            <w:pPr>
              <w:rPr>
                <w:rFonts w:cs="Arial"/>
              </w:rPr>
            </w:pPr>
            <w:r w:rsidRPr="00491BA1">
              <w:t>720</w:t>
            </w:r>
          </w:p>
        </w:tc>
        <w:tc>
          <w:tcPr>
            <w:tcW w:w="3203" w:type="dxa"/>
            <w:tcBorders>
              <w:top w:val="single" w:sz="6" w:space="0" w:color="auto"/>
              <w:left w:val="single" w:sz="6" w:space="0" w:color="auto"/>
              <w:bottom w:val="single" w:sz="6" w:space="0" w:color="auto"/>
              <w:right w:val="single" w:sz="6" w:space="0" w:color="auto"/>
            </w:tcBorders>
          </w:tcPr>
          <w:p w14:paraId="183A5CEF" w14:textId="77777777" w:rsidR="006A644D" w:rsidRPr="00491BA1" w:rsidRDefault="006A644D" w:rsidP="006A644D">
            <w:pPr>
              <w:rPr>
                <w:rFonts w:cs="Arial"/>
              </w:rPr>
            </w:pPr>
            <w:r w:rsidRPr="00491BA1">
              <w:t>Lighthouse with low load</w:t>
            </w:r>
          </w:p>
        </w:tc>
      </w:tr>
      <w:tr w:rsidR="006A644D" w:rsidRPr="00491BA1" w14:paraId="3D52447D"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6E3CB515"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single" w:sz="6" w:space="0" w:color="auto"/>
              <w:right w:val="single" w:sz="6" w:space="0" w:color="auto"/>
            </w:tcBorders>
          </w:tcPr>
          <w:p w14:paraId="29FBE050"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3ED9364D"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2E050EA0" w14:textId="77777777" w:rsidR="006A644D" w:rsidRPr="00491BA1" w:rsidRDefault="006A644D" w:rsidP="006A644D">
            <w:pPr>
              <w:rPr>
                <w:rFonts w:cs="Arial"/>
              </w:rPr>
            </w:pPr>
            <w:r w:rsidRPr="00491BA1">
              <w:t>3,600</w:t>
            </w:r>
          </w:p>
        </w:tc>
        <w:tc>
          <w:tcPr>
            <w:tcW w:w="3203" w:type="dxa"/>
            <w:tcBorders>
              <w:top w:val="single" w:sz="6" w:space="0" w:color="auto"/>
              <w:left w:val="single" w:sz="6" w:space="0" w:color="auto"/>
              <w:bottom w:val="single" w:sz="6" w:space="0" w:color="auto"/>
              <w:right w:val="single" w:sz="6" w:space="0" w:color="auto"/>
            </w:tcBorders>
          </w:tcPr>
          <w:p w14:paraId="130EE41F" w14:textId="77777777" w:rsidR="006A644D" w:rsidRPr="00491BA1" w:rsidRDefault="006A644D" w:rsidP="006A644D">
            <w:pPr>
              <w:rPr>
                <w:rFonts w:cs="Arial"/>
              </w:rPr>
            </w:pPr>
            <w:r w:rsidRPr="00491BA1">
              <w:t>Lighthouse with low load</w:t>
            </w:r>
          </w:p>
        </w:tc>
      </w:tr>
      <w:tr w:rsidR="006A644D" w:rsidRPr="00491BA1" w14:paraId="3015E7AB" w14:textId="77777777">
        <w:trPr>
          <w:trHeight w:val="247"/>
        </w:trPr>
        <w:tc>
          <w:tcPr>
            <w:tcW w:w="1435" w:type="dxa"/>
            <w:tcBorders>
              <w:top w:val="single" w:sz="6" w:space="0" w:color="auto"/>
              <w:left w:val="single" w:sz="6" w:space="0" w:color="auto"/>
              <w:bottom w:val="nil"/>
              <w:right w:val="single" w:sz="6" w:space="0" w:color="auto"/>
            </w:tcBorders>
          </w:tcPr>
          <w:p w14:paraId="181A5757"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nil"/>
              <w:right w:val="single" w:sz="6" w:space="0" w:color="auto"/>
            </w:tcBorders>
          </w:tcPr>
          <w:p w14:paraId="4595559C"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nil"/>
              <w:right w:val="single" w:sz="6" w:space="0" w:color="auto"/>
            </w:tcBorders>
          </w:tcPr>
          <w:p w14:paraId="0D021392"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nil"/>
              <w:right w:val="single" w:sz="6" w:space="0" w:color="auto"/>
            </w:tcBorders>
          </w:tcPr>
          <w:p w14:paraId="23B58FF9" w14:textId="77777777" w:rsidR="006A644D" w:rsidRPr="00491BA1" w:rsidRDefault="006A644D" w:rsidP="006A644D">
            <w:pPr>
              <w:rPr>
                <w:rFonts w:cs="Arial"/>
              </w:rPr>
            </w:pPr>
            <w:r w:rsidRPr="00491BA1">
              <w:t>1,800</w:t>
            </w:r>
          </w:p>
        </w:tc>
        <w:tc>
          <w:tcPr>
            <w:tcW w:w="3203" w:type="dxa"/>
            <w:tcBorders>
              <w:top w:val="single" w:sz="6" w:space="0" w:color="auto"/>
              <w:left w:val="single" w:sz="6" w:space="0" w:color="auto"/>
              <w:bottom w:val="nil"/>
              <w:right w:val="single" w:sz="6" w:space="0" w:color="auto"/>
            </w:tcBorders>
          </w:tcPr>
          <w:p w14:paraId="07610553" w14:textId="77777777" w:rsidR="006A644D" w:rsidRPr="00491BA1" w:rsidRDefault="006A644D" w:rsidP="006A644D">
            <w:pPr>
              <w:rPr>
                <w:rFonts w:cs="Arial"/>
              </w:rPr>
            </w:pPr>
            <w:r w:rsidRPr="00491BA1">
              <w:t>Lighthouse with low load</w:t>
            </w:r>
          </w:p>
        </w:tc>
      </w:tr>
      <w:tr w:rsidR="006A644D" w:rsidRPr="00491BA1" w14:paraId="59A04B23"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53654C88" w14:textId="77777777" w:rsidR="006A644D" w:rsidRPr="00491BA1" w:rsidRDefault="006A644D" w:rsidP="006A644D">
            <w:pPr>
              <w:rPr>
                <w:rFonts w:cs="Arial"/>
              </w:rPr>
            </w:pPr>
            <w:r w:rsidRPr="00491BA1">
              <w:t>300</w:t>
            </w:r>
          </w:p>
        </w:tc>
        <w:tc>
          <w:tcPr>
            <w:tcW w:w="1152" w:type="dxa"/>
            <w:tcBorders>
              <w:top w:val="single" w:sz="6" w:space="0" w:color="auto"/>
              <w:left w:val="single" w:sz="6" w:space="0" w:color="auto"/>
              <w:bottom w:val="thickThinSmallGap" w:sz="12" w:space="0" w:color="auto"/>
              <w:right w:val="single" w:sz="6" w:space="0" w:color="auto"/>
            </w:tcBorders>
          </w:tcPr>
          <w:p w14:paraId="7035ED32"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thickThinSmallGap" w:sz="12" w:space="0" w:color="auto"/>
              <w:right w:val="single" w:sz="6" w:space="0" w:color="auto"/>
            </w:tcBorders>
          </w:tcPr>
          <w:p w14:paraId="5FD997AA"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thickThinSmallGap" w:sz="12" w:space="0" w:color="auto"/>
              <w:right w:val="single" w:sz="6" w:space="0" w:color="auto"/>
            </w:tcBorders>
          </w:tcPr>
          <w:p w14:paraId="399C4261" w14:textId="77777777" w:rsidR="006A644D" w:rsidRPr="00491BA1" w:rsidRDefault="006A644D" w:rsidP="006A644D">
            <w:pPr>
              <w:rPr>
                <w:rFonts w:cs="Arial"/>
              </w:rPr>
            </w:pPr>
            <w:r w:rsidRPr="00491BA1">
              <w:t>360</w:t>
            </w:r>
          </w:p>
        </w:tc>
        <w:tc>
          <w:tcPr>
            <w:tcW w:w="3203" w:type="dxa"/>
            <w:tcBorders>
              <w:top w:val="single" w:sz="6" w:space="0" w:color="auto"/>
              <w:left w:val="single" w:sz="6" w:space="0" w:color="auto"/>
              <w:bottom w:val="thickThinSmallGap" w:sz="12" w:space="0" w:color="auto"/>
              <w:right w:val="single" w:sz="6" w:space="0" w:color="auto"/>
            </w:tcBorders>
          </w:tcPr>
          <w:p w14:paraId="3AAB531D" w14:textId="77777777" w:rsidR="006A644D" w:rsidRPr="00491BA1" w:rsidRDefault="006A644D" w:rsidP="006A644D">
            <w:pPr>
              <w:rPr>
                <w:rFonts w:cs="Arial"/>
              </w:rPr>
            </w:pPr>
            <w:r w:rsidRPr="00491BA1">
              <w:t>Lighthouse with low load</w:t>
            </w:r>
          </w:p>
        </w:tc>
      </w:tr>
      <w:tr w:rsidR="006A644D" w:rsidRPr="00491BA1" w14:paraId="4DDF757A"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756F621E"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single" w:sz="6" w:space="0" w:color="auto"/>
              <w:right w:val="single" w:sz="6" w:space="0" w:color="auto"/>
            </w:tcBorders>
          </w:tcPr>
          <w:p w14:paraId="4D140206"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139E7407"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40D5EDD6" w14:textId="77777777" w:rsidR="006A644D" w:rsidRPr="00491BA1" w:rsidRDefault="006A644D" w:rsidP="006A644D">
            <w:pPr>
              <w:rPr>
                <w:rFonts w:cs="Arial"/>
              </w:rPr>
            </w:pPr>
            <w:r w:rsidRPr="00491BA1">
              <w:t>2,400</w:t>
            </w:r>
          </w:p>
        </w:tc>
        <w:tc>
          <w:tcPr>
            <w:tcW w:w="3203" w:type="dxa"/>
            <w:tcBorders>
              <w:top w:val="single" w:sz="6" w:space="0" w:color="auto"/>
              <w:left w:val="single" w:sz="6" w:space="0" w:color="auto"/>
              <w:bottom w:val="single" w:sz="6" w:space="0" w:color="auto"/>
              <w:right w:val="single" w:sz="6" w:space="0" w:color="auto"/>
            </w:tcBorders>
          </w:tcPr>
          <w:p w14:paraId="6A11F48B" w14:textId="77777777" w:rsidR="006A644D" w:rsidRPr="00491BA1" w:rsidRDefault="006A644D" w:rsidP="006A644D">
            <w:pPr>
              <w:rPr>
                <w:rFonts w:cs="Arial"/>
              </w:rPr>
            </w:pPr>
            <w:r w:rsidRPr="00491BA1">
              <w:t>Range lights</w:t>
            </w:r>
          </w:p>
        </w:tc>
      </w:tr>
      <w:tr w:rsidR="006A644D" w:rsidRPr="00491BA1" w14:paraId="738064F9"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10AAA243"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single" w:sz="6" w:space="0" w:color="auto"/>
              <w:right w:val="single" w:sz="6" w:space="0" w:color="auto"/>
            </w:tcBorders>
          </w:tcPr>
          <w:p w14:paraId="7D1FAF1D"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single" w:sz="6" w:space="0" w:color="auto"/>
              <w:right w:val="single" w:sz="6" w:space="0" w:color="auto"/>
            </w:tcBorders>
          </w:tcPr>
          <w:p w14:paraId="438DF661"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3831B10B" w14:textId="77777777" w:rsidR="006A644D" w:rsidRPr="00491BA1" w:rsidRDefault="006A644D" w:rsidP="006A644D">
            <w:pPr>
              <w:rPr>
                <w:rFonts w:cs="Arial"/>
              </w:rPr>
            </w:pPr>
            <w:r w:rsidRPr="00491BA1">
              <w:t>1,200</w:t>
            </w:r>
          </w:p>
        </w:tc>
        <w:tc>
          <w:tcPr>
            <w:tcW w:w="3203" w:type="dxa"/>
            <w:tcBorders>
              <w:top w:val="single" w:sz="6" w:space="0" w:color="auto"/>
              <w:left w:val="single" w:sz="6" w:space="0" w:color="auto"/>
              <w:bottom w:val="single" w:sz="6" w:space="0" w:color="auto"/>
              <w:right w:val="single" w:sz="6" w:space="0" w:color="auto"/>
            </w:tcBorders>
          </w:tcPr>
          <w:p w14:paraId="6561C99C" w14:textId="77777777" w:rsidR="006A644D" w:rsidRPr="00491BA1" w:rsidRDefault="006A644D" w:rsidP="006A644D">
            <w:pPr>
              <w:rPr>
                <w:rFonts w:cs="Arial"/>
              </w:rPr>
            </w:pPr>
            <w:r w:rsidRPr="00491BA1">
              <w:t>Range lights</w:t>
            </w:r>
          </w:p>
        </w:tc>
      </w:tr>
      <w:tr w:rsidR="006A644D" w:rsidRPr="00491BA1" w14:paraId="7BCBA800"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1FAE959A"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single" w:sz="6" w:space="0" w:color="auto"/>
              <w:right w:val="single" w:sz="6" w:space="0" w:color="auto"/>
            </w:tcBorders>
          </w:tcPr>
          <w:p w14:paraId="07ADF337"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single" w:sz="6" w:space="0" w:color="auto"/>
              <w:right w:val="single" w:sz="6" w:space="0" w:color="auto"/>
            </w:tcBorders>
          </w:tcPr>
          <w:p w14:paraId="37583649"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4E2755ED" w14:textId="77777777" w:rsidR="006A644D" w:rsidRPr="00491BA1" w:rsidRDefault="006A644D" w:rsidP="006A644D">
            <w:pPr>
              <w:rPr>
                <w:rFonts w:cs="Arial"/>
              </w:rPr>
            </w:pPr>
            <w:r w:rsidRPr="00491BA1">
              <w:t>240</w:t>
            </w:r>
          </w:p>
        </w:tc>
        <w:tc>
          <w:tcPr>
            <w:tcW w:w="3203" w:type="dxa"/>
            <w:tcBorders>
              <w:top w:val="single" w:sz="6" w:space="0" w:color="auto"/>
              <w:left w:val="single" w:sz="6" w:space="0" w:color="auto"/>
              <w:bottom w:val="single" w:sz="6" w:space="0" w:color="auto"/>
              <w:right w:val="single" w:sz="6" w:space="0" w:color="auto"/>
            </w:tcBorders>
          </w:tcPr>
          <w:p w14:paraId="561842E8" w14:textId="77777777" w:rsidR="006A644D" w:rsidRPr="00491BA1" w:rsidRDefault="006A644D" w:rsidP="006A644D">
            <w:pPr>
              <w:rPr>
                <w:rFonts w:cs="Arial"/>
              </w:rPr>
            </w:pPr>
            <w:r w:rsidRPr="00491BA1">
              <w:t>Range lights</w:t>
            </w:r>
          </w:p>
        </w:tc>
      </w:tr>
      <w:tr w:rsidR="006A644D" w:rsidRPr="00491BA1" w14:paraId="64D9E2C1"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4EF91384"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single" w:sz="6" w:space="0" w:color="auto"/>
              <w:right w:val="single" w:sz="6" w:space="0" w:color="auto"/>
            </w:tcBorders>
          </w:tcPr>
          <w:p w14:paraId="446E912F"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60C496EF"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70DF2703" w14:textId="77777777" w:rsidR="006A644D" w:rsidRPr="00491BA1" w:rsidRDefault="006A644D" w:rsidP="006A644D">
            <w:pPr>
              <w:rPr>
                <w:rFonts w:cs="Arial"/>
              </w:rPr>
            </w:pPr>
            <w:r w:rsidRPr="00491BA1">
              <w:t>1,200</w:t>
            </w:r>
          </w:p>
        </w:tc>
        <w:tc>
          <w:tcPr>
            <w:tcW w:w="3203" w:type="dxa"/>
            <w:tcBorders>
              <w:top w:val="single" w:sz="6" w:space="0" w:color="auto"/>
              <w:left w:val="single" w:sz="6" w:space="0" w:color="auto"/>
              <w:bottom w:val="single" w:sz="6" w:space="0" w:color="auto"/>
              <w:right w:val="single" w:sz="6" w:space="0" w:color="auto"/>
            </w:tcBorders>
          </w:tcPr>
          <w:p w14:paraId="3BE89647" w14:textId="77777777" w:rsidR="006A644D" w:rsidRPr="00491BA1" w:rsidRDefault="006A644D" w:rsidP="006A644D">
            <w:pPr>
              <w:rPr>
                <w:rFonts w:cs="Arial"/>
              </w:rPr>
            </w:pPr>
            <w:r w:rsidRPr="00491BA1">
              <w:t>Major floating aid</w:t>
            </w:r>
          </w:p>
        </w:tc>
      </w:tr>
      <w:tr w:rsidR="006A644D" w:rsidRPr="00491BA1" w14:paraId="55D107C9" w14:textId="77777777">
        <w:trPr>
          <w:trHeight w:val="247"/>
        </w:trPr>
        <w:tc>
          <w:tcPr>
            <w:tcW w:w="1435" w:type="dxa"/>
            <w:tcBorders>
              <w:top w:val="single" w:sz="6" w:space="0" w:color="auto"/>
              <w:left w:val="single" w:sz="6" w:space="0" w:color="auto"/>
              <w:bottom w:val="nil"/>
              <w:right w:val="single" w:sz="6" w:space="0" w:color="auto"/>
            </w:tcBorders>
          </w:tcPr>
          <w:p w14:paraId="15DCF276"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nil"/>
              <w:right w:val="single" w:sz="6" w:space="0" w:color="auto"/>
            </w:tcBorders>
          </w:tcPr>
          <w:p w14:paraId="584E655E"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nil"/>
              <w:right w:val="single" w:sz="6" w:space="0" w:color="auto"/>
            </w:tcBorders>
          </w:tcPr>
          <w:p w14:paraId="5293B272"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nil"/>
              <w:right w:val="single" w:sz="6" w:space="0" w:color="auto"/>
            </w:tcBorders>
          </w:tcPr>
          <w:p w14:paraId="07319D74" w14:textId="77777777" w:rsidR="006A644D" w:rsidRPr="00491BA1" w:rsidRDefault="006A644D" w:rsidP="006A644D">
            <w:pPr>
              <w:rPr>
                <w:rFonts w:cs="Arial"/>
              </w:rPr>
            </w:pPr>
            <w:r w:rsidRPr="00491BA1">
              <w:t>600</w:t>
            </w:r>
          </w:p>
        </w:tc>
        <w:tc>
          <w:tcPr>
            <w:tcW w:w="3203" w:type="dxa"/>
            <w:tcBorders>
              <w:top w:val="single" w:sz="6" w:space="0" w:color="auto"/>
              <w:left w:val="single" w:sz="6" w:space="0" w:color="auto"/>
              <w:bottom w:val="nil"/>
              <w:right w:val="single" w:sz="6" w:space="0" w:color="auto"/>
            </w:tcBorders>
          </w:tcPr>
          <w:p w14:paraId="15721D0C" w14:textId="77777777" w:rsidR="006A644D" w:rsidRPr="00491BA1" w:rsidRDefault="006A644D" w:rsidP="006A644D">
            <w:pPr>
              <w:rPr>
                <w:rFonts w:cs="Arial"/>
              </w:rPr>
            </w:pPr>
            <w:r w:rsidRPr="00491BA1">
              <w:t>Major floating aid</w:t>
            </w:r>
          </w:p>
        </w:tc>
      </w:tr>
      <w:tr w:rsidR="006A644D" w:rsidRPr="00491BA1" w14:paraId="487922DA"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4F248D39" w14:textId="77777777" w:rsidR="006A644D" w:rsidRPr="00491BA1" w:rsidRDefault="006A644D" w:rsidP="006A644D">
            <w:pPr>
              <w:rPr>
                <w:rFonts w:cs="Arial"/>
              </w:rPr>
            </w:pPr>
            <w:r w:rsidRPr="00491BA1">
              <w:t>100</w:t>
            </w:r>
          </w:p>
        </w:tc>
        <w:tc>
          <w:tcPr>
            <w:tcW w:w="1152" w:type="dxa"/>
            <w:tcBorders>
              <w:top w:val="single" w:sz="6" w:space="0" w:color="auto"/>
              <w:left w:val="single" w:sz="6" w:space="0" w:color="auto"/>
              <w:bottom w:val="thickThinSmallGap" w:sz="12" w:space="0" w:color="auto"/>
              <w:right w:val="single" w:sz="6" w:space="0" w:color="auto"/>
            </w:tcBorders>
          </w:tcPr>
          <w:p w14:paraId="484AB06E"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thickThinSmallGap" w:sz="12" w:space="0" w:color="auto"/>
              <w:right w:val="single" w:sz="6" w:space="0" w:color="auto"/>
            </w:tcBorders>
          </w:tcPr>
          <w:p w14:paraId="745F34F0"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thickThinSmallGap" w:sz="12" w:space="0" w:color="auto"/>
              <w:right w:val="single" w:sz="6" w:space="0" w:color="auto"/>
            </w:tcBorders>
          </w:tcPr>
          <w:p w14:paraId="037ED83F" w14:textId="77777777" w:rsidR="006A644D" w:rsidRPr="00491BA1" w:rsidRDefault="006A644D" w:rsidP="006A644D">
            <w:pPr>
              <w:rPr>
                <w:rFonts w:cs="Arial"/>
              </w:rPr>
            </w:pPr>
            <w:r w:rsidRPr="00491BA1">
              <w:t>120</w:t>
            </w:r>
          </w:p>
        </w:tc>
        <w:tc>
          <w:tcPr>
            <w:tcW w:w="3203" w:type="dxa"/>
            <w:tcBorders>
              <w:top w:val="single" w:sz="6" w:space="0" w:color="auto"/>
              <w:left w:val="single" w:sz="6" w:space="0" w:color="auto"/>
              <w:bottom w:val="thickThinSmallGap" w:sz="12" w:space="0" w:color="auto"/>
              <w:right w:val="single" w:sz="6" w:space="0" w:color="auto"/>
            </w:tcBorders>
          </w:tcPr>
          <w:p w14:paraId="343AA282" w14:textId="77777777" w:rsidR="006A644D" w:rsidRPr="00491BA1" w:rsidRDefault="006A644D" w:rsidP="006A644D">
            <w:pPr>
              <w:rPr>
                <w:rFonts w:cs="Arial"/>
              </w:rPr>
            </w:pPr>
            <w:r w:rsidRPr="00491BA1">
              <w:t>Major floating aid</w:t>
            </w:r>
          </w:p>
        </w:tc>
      </w:tr>
      <w:tr w:rsidR="006A644D" w:rsidRPr="00491BA1" w14:paraId="45CB819F"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6A3AE5ED" w14:textId="77777777" w:rsidR="006A644D" w:rsidRPr="00491BA1" w:rsidRDefault="006A644D" w:rsidP="006A644D">
            <w:pPr>
              <w:rPr>
                <w:rFonts w:cs="Arial"/>
              </w:rPr>
            </w:pPr>
            <w:r w:rsidRPr="00491BA1">
              <w:t>30</w:t>
            </w:r>
          </w:p>
        </w:tc>
        <w:tc>
          <w:tcPr>
            <w:tcW w:w="1152" w:type="dxa"/>
            <w:tcBorders>
              <w:top w:val="single" w:sz="6" w:space="0" w:color="auto"/>
              <w:left w:val="single" w:sz="6" w:space="0" w:color="auto"/>
              <w:bottom w:val="single" w:sz="6" w:space="0" w:color="auto"/>
              <w:right w:val="single" w:sz="6" w:space="0" w:color="auto"/>
            </w:tcBorders>
          </w:tcPr>
          <w:p w14:paraId="7093A20A"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6ABC5DE1"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576A7181" w14:textId="77777777" w:rsidR="006A644D" w:rsidRPr="00491BA1" w:rsidRDefault="006A644D" w:rsidP="006A644D">
            <w:pPr>
              <w:rPr>
                <w:rFonts w:cs="Arial"/>
              </w:rPr>
            </w:pPr>
            <w:r w:rsidRPr="00491BA1">
              <w:t>720</w:t>
            </w:r>
          </w:p>
        </w:tc>
        <w:tc>
          <w:tcPr>
            <w:tcW w:w="3203" w:type="dxa"/>
            <w:tcBorders>
              <w:top w:val="single" w:sz="6" w:space="0" w:color="auto"/>
              <w:left w:val="single" w:sz="6" w:space="0" w:color="auto"/>
              <w:bottom w:val="single" w:sz="6" w:space="0" w:color="auto"/>
              <w:right w:val="single" w:sz="6" w:space="0" w:color="auto"/>
            </w:tcBorders>
          </w:tcPr>
          <w:p w14:paraId="299149DE" w14:textId="77777777" w:rsidR="006A644D" w:rsidRPr="00491BA1" w:rsidRDefault="006A644D" w:rsidP="006A644D">
            <w:pPr>
              <w:rPr>
                <w:rFonts w:cs="Arial"/>
              </w:rPr>
            </w:pPr>
            <w:r w:rsidRPr="00491BA1">
              <w:t>Range lights</w:t>
            </w:r>
          </w:p>
        </w:tc>
      </w:tr>
      <w:tr w:rsidR="006A644D" w:rsidRPr="00491BA1" w14:paraId="2CD949A4"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2B387E8A" w14:textId="77777777" w:rsidR="006A644D" w:rsidRPr="00491BA1" w:rsidRDefault="006A644D" w:rsidP="006A644D">
            <w:pPr>
              <w:rPr>
                <w:rFonts w:cs="Arial"/>
              </w:rPr>
            </w:pPr>
            <w:r w:rsidRPr="00491BA1">
              <w:t>30</w:t>
            </w:r>
          </w:p>
        </w:tc>
        <w:tc>
          <w:tcPr>
            <w:tcW w:w="1152" w:type="dxa"/>
            <w:tcBorders>
              <w:top w:val="single" w:sz="6" w:space="0" w:color="auto"/>
              <w:left w:val="single" w:sz="6" w:space="0" w:color="auto"/>
              <w:bottom w:val="single" w:sz="6" w:space="0" w:color="auto"/>
              <w:right w:val="single" w:sz="6" w:space="0" w:color="auto"/>
            </w:tcBorders>
          </w:tcPr>
          <w:p w14:paraId="315B3C71"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single" w:sz="6" w:space="0" w:color="auto"/>
              <w:right w:val="single" w:sz="6" w:space="0" w:color="auto"/>
            </w:tcBorders>
          </w:tcPr>
          <w:p w14:paraId="142A7965"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3C7FCFF7" w14:textId="77777777" w:rsidR="006A644D" w:rsidRPr="00491BA1" w:rsidRDefault="006A644D" w:rsidP="006A644D">
            <w:pPr>
              <w:rPr>
                <w:rFonts w:cs="Arial"/>
              </w:rPr>
            </w:pPr>
            <w:r w:rsidRPr="00491BA1">
              <w:t>360</w:t>
            </w:r>
          </w:p>
        </w:tc>
        <w:tc>
          <w:tcPr>
            <w:tcW w:w="3203" w:type="dxa"/>
            <w:tcBorders>
              <w:top w:val="single" w:sz="6" w:space="0" w:color="auto"/>
              <w:left w:val="single" w:sz="6" w:space="0" w:color="auto"/>
              <w:bottom w:val="single" w:sz="6" w:space="0" w:color="auto"/>
              <w:right w:val="single" w:sz="6" w:space="0" w:color="auto"/>
            </w:tcBorders>
          </w:tcPr>
          <w:p w14:paraId="0E59FA05" w14:textId="77777777" w:rsidR="006A644D" w:rsidRPr="00491BA1" w:rsidRDefault="006A644D" w:rsidP="006A644D">
            <w:pPr>
              <w:rPr>
                <w:rFonts w:cs="Arial"/>
              </w:rPr>
            </w:pPr>
            <w:r w:rsidRPr="00491BA1">
              <w:t>Range lights</w:t>
            </w:r>
          </w:p>
        </w:tc>
      </w:tr>
      <w:tr w:rsidR="006A644D" w:rsidRPr="00491BA1" w14:paraId="3C024587"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26EAD86B" w14:textId="77777777" w:rsidR="006A644D" w:rsidRPr="00491BA1" w:rsidRDefault="006A644D" w:rsidP="006A644D">
            <w:pPr>
              <w:rPr>
                <w:rFonts w:cs="Arial"/>
              </w:rPr>
            </w:pPr>
            <w:r w:rsidRPr="00491BA1">
              <w:t>30</w:t>
            </w:r>
          </w:p>
        </w:tc>
        <w:tc>
          <w:tcPr>
            <w:tcW w:w="1152" w:type="dxa"/>
            <w:tcBorders>
              <w:top w:val="single" w:sz="6" w:space="0" w:color="auto"/>
              <w:left w:val="single" w:sz="6" w:space="0" w:color="auto"/>
              <w:bottom w:val="single" w:sz="6" w:space="0" w:color="auto"/>
              <w:right w:val="single" w:sz="6" w:space="0" w:color="auto"/>
            </w:tcBorders>
          </w:tcPr>
          <w:p w14:paraId="1A7D516C"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single" w:sz="6" w:space="0" w:color="auto"/>
              <w:right w:val="single" w:sz="6" w:space="0" w:color="auto"/>
            </w:tcBorders>
          </w:tcPr>
          <w:p w14:paraId="54A959D3" w14:textId="77777777" w:rsidR="006A644D" w:rsidRPr="00491BA1" w:rsidRDefault="006A644D" w:rsidP="006A644D">
            <w:pPr>
              <w:rPr>
                <w:rFonts w:cs="Arial"/>
              </w:rPr>
            </w:pPr>
            <w:r w:rsidRPr="00491BA1">
              <w:t>24</w:t>
            </w:r>
          </w:p>
        </w:tc>
        <w:tc>
          <w:tcPr>
            <w:tcW w:w="2239" w:type="dxa"/>
            <w:tcBorders>
              <w:top w:val="single" w:sz="6" w:space="0" w:color="auto"/>
              <w:left w:val="single" w:sz="6" w:space="0" w:color="auto"/>
              <w:bottom w:val="single" w:sz="6" w:space="0" w:color="auto"/>
              <w:right w:val="single" w:sz="6" w:space="0" w:color="auto"/>
            </w:tcBorders>
          </w:tcPr>
          <w:p w14:paraId="7FE7D954" w14:textId="77777777" w:rsidR="006A644D" w:rsidRPr="00491BA1" w:rsidRDefault="006A644D" w:rsidP="006A644D">
            <w:pPr>
              <w:rPr>
                <w:rFonts w:cs="Arial"/>
              </w:rPr>
            </w:pPr>
            <w:r w:rsidRPr="00491BA1">
              <w:t>72</w:t>
            </w:r>
          </w:p>
        </w:tc>
        <w:tc>
          <w:tcPr>
            <w:tcW w:w="3203" w:type="dxa"/>
            <w:tcBorders>
              <w:top w:val="single" w:sz="6" w:space="0" w:color="auto"/>
              <w:left w:val="single" w:sz="6" w:space="0" w:color="auto"/>
              <w:bottom w:val="single" w:sz="6" w:space="0" w:color="auto"/>
              <w:right w:val="single" w:sz="6" w:space="0" w:color="auto"/>
            </w:tcBorders>
          </w:tcPr>
          <w:p w14:paraId="7C895802" w14:textId="77777777" w:rsidR="006A644D" w:rsidRPr="00491BA1" w:rsidRDefault="006A644D" w:rsidP="006A644D">
            <w:pPr>
              <w:rPr>
                <w:rFonts w:cs="Arial"/>
              </w:rPr>
            </w:pPr>
            <w:r w:rsidRPr="00491BA1">
              <w:t>Range lights</w:t>
            </w:r>
          </w:p>
        </w:tc>
      </w:tr>
      <w:tr w:rsidR="006A644D" w:rsidRPr="00491BA1" w14:paraId="78BF67A0"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3E322F2C" w14:textId="77777777" w:rsidR="006A644D" w:rsidRPr="00491BA1" w:rsidRDefault="006A644D" w:rsidP="006A644D">
            <w:pPr>
              <w:rPr>
                <w:rFonts w:cs="Arial"/>
              </w:rPr>
            </w:pPr>
            <w:r w:rsidRPr="00491BA1">
              <w:t>30</w:t>
            </w:r>
          </w:p>
        </w:tc>
        <w:tc>
          <w:tcPr>
            <w:tcW w:w="1152" w:type="dxa"/>
            <w:tcBorders>
              <w:top w:val="single" w:sz="6" w:space="0" w:color="auto"/>
              <w:left w:val="single" w:sz="6" w:space="0" w:color="auto"/>
              <w:bottom w:val="single" w:sz="6" w:space="0" w:color="auto"/>
              <w:right w:val="single" w:sz="6" w:space="0" w:color="auto"/>
            </w:tcBorders>
          </w:tcPr>
          <w:p w14:paraId="264890BD"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48E56FC3"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24FD6229" w14:textId="77777777" w:rsidR="006A644D" w:rsidRPr="00491BA1" w:rsidRDefault="006A644D" w:rsidP="006A644D">
            <w:pPr>
              <w:rPr>
                <w:rFonts w:cs="Arial"/>
              </w:rPr>
            </w:pPr>
            <w:r w:rsidRPr="00491BA1">
              <w:t>360</w:t>
            </w:r>
          </w:p>
        </w:tc>
        <w:tc>
          <w:tcPr>
            <w:tcW w:w="3203" w:type="dxa"/>
            <w:tcBorders>
              <w:top w:val="single" w:sz="6" w:space="0" w:color="auto"/>
              <w:left w:val="single" w:sz="6" w:space="0" w:color="auto"/>
              <w:bottom w:val="single" w:sz="6" w:space="0" w:color="auto"/>
              <w:right w:val="single" w:sz="6" w:space="0" w:color="auto"/>
            </w:tcBorders>
          </w:tcPr>
          <w:p w14:paraId="27AB7BF7" w14:textId="77777777" w:rsidR="006A644D" w:rsidRPr="00491BA1" w:rsidRDefault="006A644D" w:rsidP="006A644D">
            <w:pPr>
              <w:rPr>
                <w:rFonts w:cs="Arial"/>
              </w:rPr>
            </w:pPr>
            <w:r w:rsidRPr="00491BA1">
              <w:t>Beacons</w:t>
            </w:r>
          </w:p>
        </w:tc>
      </w:tr>
      <w:tr w:rsidR="006A644D" w:rsidRPr="00491BA1" w14:paraId="78432DDF" w14:textId="77777777">
        <w:trPr>
          <w:trHeight w:val="247"/>
        </w:trPr>
        <w:tc>
          <w:tcPr>
            <w:tcW w:w="1435" w:type="dxa"/>
            <w:tcBorders>
              <w:top w:val="single" w:sz="6" w:space="0" w:color="auto"/>
              <w:left w:val="single" w:sz="6" w:space="0" w:color="auto"/>
              <w:bottom w:val="nil"/>
              <w:right w:val="single" w:sz="6" w:space="0" w:color="auto"/>
            </w:tcBorders>
          </w:tcPr>
          <w:p w14:paraId="61F76E78" w14:textId="77777777" w:rsidR="006A644D" w:rsidRPr="00491BA1" w:rsidRDefault="006A644D" w:rsidP="006A644D">
            <w:pPr>
              <w:rPr>
                <w:rFonts w:cs="Arial"/>
                <w:lang w:val="fr-FR"/>
              </w:rPr>
            </w:pPr>
            <w:r w:rsidRPr="00491BA1">
              <w:rPr>
                <w:lang w:val="fr-FR"/>
              </w:rPr>
              <w:t>30</w:t>
            </w:r>
          </w:p>
        </w:tc>
        <w:tc>
          <w:tcPr>
            <w:tcW w:w="1152" w:type="dxa"/>
            <w:tcBorders>
              <w:top w:val="single" w:sz="6" w:space="0" w:color="auto"/>
              <w:left w:val="single" w:sz="6" w:space="0" w:color="auto"/>
              <w:bottom w:val="nil"/>
              <w:right w:val="single" w:sz="6" w:space="0" w:color="auto"/>
            </w:tcBorders>
          </w:tcPr>
          <w:p w14:paraId="6C55C97B" w14:textId="77777777" w:rsidR="006A644D" w:rsidRPr="00491BA1" w:rsidRDefault="006A644D" w:rsidP="006A644D">
            <w:pPr>
              <w:rPr>
                <w:rFonts w:cs="Arial"/>
                <w:lang w:val="fr-FR"/>
              </w:rPr>
            </w:pPr>
            <w:r w:rsidRPr="00491BA1">
              <w:rPr>
                <w:lang w:val="fr-FR"/>
              </w:rPr>
              <w:t>50</w:t>
            </w:r>
          </w:p>
        </w:tc>
        <w:tc>
          <w:tcPr>
            <w:tcW w:w="1073" w:type="dxa"/>
            <w:tcBorders>
              <w:top w:val="single" w:sz="6" w:space="0" w:color="auto"/>
              <w:left w:val="single" w:sz="6" w:space="0" w:color="auto"/>
              <w:bottom w:val="nil"/>
              <w:right w:val="single" w:sz="6" w:space="0" w:color="auto"/>
            </w:tcBorders>
          </w:tcPr>
          <w:p w14:paraId="321F765C" w14:textId="77777777" w:rsidR="006A644D" w:rsidRPr="00491BA1" w:rsidRDefault="006A644D" w:rsidP="006A644D">
            <w:pPr>
              <w:rPr>
                <w:rFonts w:cs="Arial"/>
                <w:lang w:val="fr-FR"/>
              </w:rPr>
            </w:pPr>
            <w:r w:rsidRPr="00491BA1">
              <w:rPr>
                <w:lang w:val="fr-FR"/>
              </w:rPr>
              <w:t>12</w:t>
            </w:r>
          </w:p>
        </w:tc>
        <w:tc>
          <w:tcPr>
            <w:tcW w:w="2239" w:type="dxa"/>
            <w:tcBorders>
              <w:top w:val="single" w:sz="6" w:space="0" w:color="auto"/>
              <w:left w:val="single" w:sz="6" w:space="0" w:color="auto"/>
              <w:bottom w:val="nil"/>
              <w:right w:val="single" w:sz="6" w:space="0" w:color="auto"/>
            </w:tcBorders>
          </w:tcPr>
          <w:p w14:paraId="7C0C78DE" w14:textId="77777777" w:rsidR="006A644D" w:rsidRPr="00491BA1" w:rsidRDefault="006A644D" w:rsidP="006A644D">
            <w:pPr>
              <w:rPr>
                <w:rFonts w:cs="Arial"/>
                <w:lang w:val="fr-FR"/>
              </w:rPr>
            </w:pPr>
            <w:r w:rsidRPr="00491BA1">
              <w:rPr>
                <w:lang w:val="fr-FR"/>
              </w:rPr>
              <w:t>180</w:t>
            </w:r>
          </w:p>
        </w:tc>
        <w:tc>
          <w:tcPr>
            <w:tcW w:w="3203" w:type="dxa"/>
            <w:tcBorders>
              <w:top w:val="single" w:sz="6" w:space="0" w:color="auto"/>
              <w:left w:val="single" w:sz="6" w:space="0" w:color="auto"/>
              <w:bottom w:val="nil"/>
              <w:right w:val="single" w:sz="6" w:space="0" w:color="auto"/>
            </w:tcBorders>
          </w:tcPr>
          <w:p w14:paraId="0585C780" w14:textId="77777777" w:rsidR="006A644D" w:rsidRPr="00491BA1" w:rsidRDefault="006A644D" w:rsidP="006A644D">
            <w:pPr>
              <w:rPr>
                <w:rFonts w:cs="Arial"/>
                <w:lang w:val="fr-FR"/>
              </w:rPr>
            </w:pPr>
            <w:r w:rsidRPr="00491BA1">
              <w:rPr>
                <w:lang w:val="fr-FR"/>
              </w:rPr>
              <w:t>Beacons</w:t>
            </w:r>
          </w:p>
        </w:tc>
      </w:tr>
      <w:tr w:rsidR="006A644D" w:rsidRPr="00491BA1" w14:paraId="43971108"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4443C2F1" w14:textId="77777777" w:rsidR="006A644D" w:rsidRPr="00491BA1" w:rsidRDefault="006A644D" w:rsidP="006A644D">
            <w:pPr>
              <w:rPr>
                <w:rFonts w:cs="Arial"/>
                <w:lang w:val="fr-FR"/>
              </w:rPr>
            </w:pPr>
            <w:r w:rsidRPr="00491BA1">
              <w:rPr>
                <w:lang w:val="fr-FR"/>
              </w:rPr>
              <w:t>30</w:t>
            </w:r>
          </w:p>
        </w:tc>
        <w:tc>
          <w:tcPr>
            <w:tcW w:w="1152" w:type="dxa"/>
            <w:tcBorders>
              <w:top w:val="single" w:sz="6" w:space="0" w:color="auto"/>
              <w:left w:val="single" w:sz="6" w:space="0" w:color="auto"/>
              <w:bottom w:val="thickThinSmallGap" w:sz="12" w:space="0" w:color="auto"/>
              <w:right w:val="single" w:sz="6" w:space="0" w:color="auto"/>
            </w:tcBorders>
          </w:tcPr>
          <w:p w14:paraId="769A65FF" w14:textId="77777777" w:rsidR="006A644D" w:rsidRPr="00491BA1" w:rsidRDefault="006A644D" w:rsidP="006A644D">
            <w:pPr>
              <w:rPr>
                <w:rFonts w:cs="Arial"/>
                <w:lang w:val="fr-FR"/>
              </w:rPr>
            </w:pPr>
            <w:r w:rsidRPr="00491BA1">
              <w:rPr>
                <w:lang w:val="fr-FR"/>
              </w:rPr>
              <w:t>10</w:t>
            </w:r>
          </w:p>
        </w:tc>
        <w:tc>
          <w:tcPr>
            <w:tcW w:w="1073" w:type="dxa"/>
            <w:tcBorders>
              <w:top w:val="single" w:sz="6" w:space="0" w:color="auto"/>
              <w:left w:val="single" w:sz="6" w:space="0" w:color="auto"/>
              <w:bottom w:val="thickThinSmallGap" w:sz="12" w:space="0" w:color="auto"/>
              <w:right w:val="single" w:sz="6" w:space="0" w:color="auto"/>
            </w:tcBorders>
          </w:tcPr>
          <w:p w14:paraId="1C47EEA9" w14:textId="77777777" w:rsidR="006A644D" w:rsidRPr="00491BA1" w:rsidRDefault="006A644D" w:rsidP="006A644D">
            <w:pPr>
              <w:rPr>
                <w:rFonts w:cs="Arial"/>
                <w:lang w:val="fr-FR"/>
              </w:rPr>
            </w:pPr>
            <w:r w:rsidRPr="00491BA1">
              <w:rPr>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0E9B8929" w14:textId="77777777" w:rsidR="006A644D" w:rsidRPr="00491BA1" w:rsidRDefault="006A644D" w:rsidP="006A644D">
            <w:pPr>
              <w:rPr>
                <w:rFonts w:cs="Arial"/>
                <w:lang w:val="fr-FR"/>
              </w:rPr>
            </w:pPr>
            <w:r w:rsidRPr="00491BA1">
              <w:rPr>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7FE9B378" w14:textId="77777777" w:rsidR="006A644D" w:rsidRPr="00491BA1" w:rsidRDefault="006A644D" w:rsidP="006A644D">
            <w:pPr>
              <w:rPr>
                <w:rFonts w:cs="Arial"/>
                <w:lang w:val="fr-FR"/>
              </w:rPr>
            </w:pPr>
            <w:r w:rsidRPr="00491BA1">
              <w:rPr>
                <w:lang w:val="fr-FR"/>
              </w:rPr>
              <w:t>Beacons</w:t>
            </w:r>
          </w:p>
        </w:tc>
      </w:tr>
      <w:tr w:rsidR="006A644D" w:rsidRPr="00491BA1" w14:paraId="1DA0EE6C"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1575454A" w14:textId="77777777" w:rsidR="006A644D" w:rsidRPr="00491BA1" w:rsidRDefault="006A644D" w:rsidP="006A644D">
            <w:pPr>
              <w:rPr>
                <w:rFonts w:cs="Arial"/>
                <w:lang w:val="fr-FR"/>
              </w:rPr>
            </w:pPr>
            <w:r w:rsidRPr="00491BA1">
              <w:rPr>
                <w:lang w:val="fr-FR"/>
              </w:rPr>
              <w:t>10</w:t>
            </w:r>
          </w:p>
        </w:tc>
        <w:tc>
          <w:tcPr>
            <w:tcW w:w="1152" w:type="dxa"/>
            <w:tcBorders>
              <w:top w:val="single" w:sz="6" w:space="0" w:color="auto"/>
              <w:left w:val="single" w:sz="6" w:space="0" w:color="auto"/>
              <w:bottom w:val="single" w:sz="6" w:space="0" w:color="auto"/>
              <w:right w:val="single" w:sz="6" w:space="0" w:color="auto"/>
            </w:tcBorders>
          </w:tcPr>
          <w:p w14:paraId="4EEFD224" w14:textId="77777777" w:rsidR="006A644D" w:rsidRPr="00491BA1" w:rsidRDefault="006A644D" w:rsidP="006A644D">
            <w:pPr>
              <w:rPr>
                <w:rFonts w:cs="Arial"/>
                <w:lang w:val="fr-FR"/>
              </w:rPr>
            </w:pPr>
            <w:r w:rsidRPr="00491BA1">
              <w:rPr>
                <w:lang w:val="fr-FR"/>
              </w:rPr>
              <w:t>100</w:t>
            </w:r>
          </w:p>
        </w:tc>
        <w:tc>
          <w:tcPr>
            <w:tcW w:w="1073" w:type="dxa"/>
            <w:tcBorders>
              <w:top w:val="single" w:sz="6" w:space="0" w:color="auto"/>
              <w:left w:val="single" w:sz="6" w:space="0" w:color="auto"/>
              <w:bottom w:val="single" w:sz="6" w:space="0" w:color="auto"/>
              <w:right w:val="single" w:sz="6" w:space="0" w:color="auto"/>
            </w:tcBorders>
          </w:tcPr>
          <w:p w14:paraId="615D9A00" w14:textId="77777777" w:rsidR="006A644D" w:rsidRPr="00491BA1" w:rsidRDefault="006A644D" w:rsidP="006A644D">
            <w:pPr>
              <w:rPr>
                <w:rFonts w:cs="Arial"/>
                <w:lang w:val="fr-FR"/>
              </w:rPr>
            </w:pPr>
            <w:r w:rsidRPr="00491BA1">
              <w:rPr>
                <w:lang w:val="fr-FR"/>
              </w:rPr>
              <w:t>24</w:t>
            </w:r>
          </w:p>
        </w:tc>
        <w:tc>
          <w:tcPr>
            <w:tcW w:w="2239" w:type="dxa"/>
            <w:tcBorders>
              <w:top w:val="single" w:sz="6" w:space="0" w:color="auto"/>
              <w:left w:val="single" w:sz="6" w:space="0" w:color="auto"/>
              <w:bottom w:val="single" w:sz="6" w:space="0" w:color="auto"/>
              <w:right w:val="single" w:sz="6" w:space="0" w:color="auto"/>
            </w:tcBorders>
          </w:tcPr>
          <w:p w14:paraId="5EE9D38E" w14:textId="77777777" w:rsidR="006A644D" w:rsidRPr="00491BA1" w:rsidRDefault="006A644D" w:rsidP="006A644D">
            <w:pPr>
              <w:rPr>
                <w:rFonts w:cs="Arial"/>
                <w:lang w:val="fr-FR"/>
              </w:rPr>
            </w:pPr>
            <w:r w:rsidRPr="00491BA1">
              <w:rPr>
                <w:lang w:val="fr-FR"/>
              </w:rPr>
              <w:t>240</w:t>
            </w:r>
          </w:p>
        </w:tc>
        <w:tc>
          <w:tcPr>
            <w:tcW w:w="3203" w:type="dxa"/>
            <w:tcBorders>
              <w:top w:val="single" w:sz="6" w:space="0" w:color="auto"/>
              <w:left w:val="single" w:sz="6" w:space="0" w:color="auto"/>
              <w:bottom w:val="single" w:sz="6" w:space="0" w:color="auto"/>
              <w:right w:val="single" w:sz="6" w:space="0" w:color="auto"/>
            </w:tcBorders>
          </w:tcPr>
          <w:p w14:paraId="4B65DB75" w14:textId="77777777" w:rsidR="006A644D" w:rsidRPr="00491BA1" w:rsidRDefault="006A644D" w:rsidP="006A644D">
            <w:pPr>
              <w:rPr>
                <w:rFonts w:cs="Arial"/>
                <w:lang w:val="fr-FR"/>
              </w:rPr>
            </w:pPr>
            <w:r w:rsidRPr="00491BA1">
              <w:rPr>
                <w:lang w:val="fr-FR"/>
              </w:rPr>
              <w:t>RACON buoy</w:t>
            </w:r>
          </w:p>
        </w:tc>
      </w:tr>
      <w:tr w:rsidR="006A644D" w:rsidRPr="00491BA1" w14:paraId="1730D3D1"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41E773AF" w14:textId="77777777" w:rsidR="006A644D" w:rsidRPr="00491BA1" w:rsidRDefault="006A644D" w:rsidP="006A644D">
            <w:pPr>
              <w:rPr>
                <w:rFonts w:cs="Arial"/>
                <w:lang w:val="fr-FR"/>
              </w:rPr>
            </w:pPr>
            <w:r w:rsidRPr="00491BA1">
              <w:rPr>
                <w:lang w:val="fr-FR"/>
              </w:rPr>
              <w:t>10</w:t>
            </w:r>
          </w:p>
        </w:tc>
        <w:tc>
          <w:tcPr>
            <w:tcW w:w="1152" w:type="dxa"/>
            <w:tcBorders>
              <w:top w:val="single" w:sz="6" w:space="0" w:color="auto"/>
              <w:left w:val="single" w:sz="6" w:space="0" w:color="auto"/>
              <w:bottom w:val="single" w:sz="6" w:space="0" w:color="auto"/>
              <w:right w:val="single" w:sz="6" w:space="0" w:color="auto"/>
            </w:tcBorders>
          </w:tcPr>
          <w:p w14:paraId="674DE13B" w14:textId="77777777" w:rsidR="006A644D" w:rsidRPr="00491BA1" w:rsidRDefault="006A644D" w:rsidP="006A644D">
            <w:pPr>
              <w:rPr>
                <w:rFonts w:cs="Arial"/>
                <w:lang w:val="fr-FR"/>
              </w:rPr>
            </w:pPr>
            <w:r w:rsidRPr="00491BA1">
              <w:rPr>
                <w:lang w:val="fr-FR"/>
              </w:rPr>
              <w:t>50</w:t>
            </w:r>
          </w:p>
        </w:tc>
        <w:tc>
          <w:tcPr>
            <w:tcW w:w="1073" w:type="dxa"/>
            <w:tcBorders>
              <w:top w:val="single" w:sz="6" w:space="0" w:color="auto"/>
              <w:left w:val="single" w:sz="6" w:space="0" w:color="auto"/>
              <w:bottom w:val="single" w:sz="6" w:space="0" w:color="auto"/>
              <w:right w:val="single" w:sz="6" w:space="0" w:color="auto"/>
            </w:tcBorders>
          </w:tcPr>
          <w:p w14:paraId="31C67A6A" w14:textId="77777777" w:rsidR="006A644D" w:rsidRPr="00491BA1" w:rsidRDefault="006A644D" w:rsidP="006A644D">
            <w:pPr>
              <w:rPr>
                <w:rFonts w:cs="Arial"/>
                <w:lang w:val="fr-FR"/>
              </w:rPr>
            </w:pPr>
            <w:r w:rsidRPr="00491BA1">
              <w:rPr>
                <w:lang w:val="fr-FR"/>
              </w:rPr>
              <w:t>24</w:t>
            </w:r>
          </w:p>
        </w:tc>
        <w:tc>
          <w:tcPr>
            <w:tcW w:w="2239" w:type="dxa"/>
            <w:tcBorders>
              <w:top w:val="single" w:sz="6" w:space="0" w:color="auto"/>
              <w:left w:val="single" w:sz="6" w:space="0" w:color="auto"/>
              <w:bottom w:val="single" w:sz="6" w:space="0" w:color="auto"/>
              <w:right w:val="single" w:sz="6" w:space="0" w:color="auto"/>
            </w:tcBorders>
          </w:tcPr>
          <w:p w14:paraId="2652F027" w14:textId="77777777" w:rsidR="006A644D" w:rsidRPr="00491BA1" w:rsidRDefault="006A644D" w:rsidP="006A644D">
            <w:pPr>
              <w:rPr>
                <w:rFonts w:cs="Arial"/>
                <w:lang w:val="fr-FR"/>
              </w:rPr>
            </w:pPr>
            <w:r w:rsidRPr="00491BA1">
              <w:rPr>
                <w:lang w:val="fr-FR"/>
              </w:rPr>
              <w:t>120</w:t>
            </w:r>
          </w:p>
        </w:tc>
        <w:tc>
          <w:tcPr>
            <w:tcW w:w="3203" w:type="dxa"/>
            <w:tcBorders>
              <w:top w:val="single" w:sz="6" w:space="0" w:color="auto"/>
              <w:left w:val="single" w:sz="6" w:space="0" w:color="auto"/>
              <w:bottom w:val="single" w:sz="6" w:space="0" w:color="auto"/>
              <w:right w:val="single" w:sz="6" w:space="0" w:color="auto"/>
            </w:tcBorders>
          </w:tcPr>
          <w:p w14:paraId="56D3D21F" w14:textId="77777777" w:rsidR="006A644D" w:rsidRPr="00491BA1" w:rsidRDefault="006A644D" w:rsidP="006A644D">
            <w:pPr>
              <w:rPr>
                <w:rFonts w:cs="Arial"/>
                <w:lang w:val="fr-FR"/>
              </w:rPr>
            </w:pPr>
            <w:r w:rsidRPr="00491BA1">
              <w:rPr>
                <w:lang w:val="fr-FR"/>
              </w:rPr>
              <w:t>RACON buoy</w:t>
            </w:r>
          </w:p>
        </w:tc>
      </w:tr>
      <w:tr w:rsidR="006A644D" w:rsidRPr="00491BA1" w14:paraId="061521E0"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473AC9A0" w14:textId="77777777" w:rsidR="006A644D" w:rsidRPr="00491BA1" w:rsidRDefault="006A644D" w:rsidP="006A644D">
            <w:pPr>
              <w:rPr>
                <w:rFonts w:cs="Arial"/>
                <w:lang w:val="fr-FR"/>
              </w:rPr>
            </w:pPr>
            <w:r w:rsidRPr="00491BA1">
              <w:rPr>
                <w:lang w:val="fr-FR"/>
              </w:rPr>
              <w:t>10</w:t>
            </w:r>
          </w:p>
        </w:tc>
        <w:tc>
          <w:tcPr>
            <w:tcW w:w="1152" w:type="dxa"/>
            <w:tcBorders>
              <w:top w:val="single" w:sz="6" w:space="0" w:color="auto"/>
              <w:left w:val="single" w:sz="6" w:space="0" w:color="auto"/>
              <w:bottom w:val="single" w:sz="6" w:space="0" w:color="auto"/>
              <w:right w:val="single" w:sz="6" w:space="0" w:color="auto"/>
            </w:tcBorders>
          </w:tcPr>
          <w:p w14:paraId="3555CAA7" w14:textId="77777777" w:rsidR="006A644D" w:rsidRPr="00491BA1" w:rsidRDefault="006A644D" w:rsidP="006A644D">
            <w:pPr>
              <w:rPr>
                <w:rFonts w:cs="Arial"/>
                <w:lang w:val="fr-FR"/>
              </w:rPr>
            </w:pPr>
            <w:r w:rsidRPr="00491BA1">
              <w:rPr>
                <w:lang w:val="fr-FR"/>
              </w:rPr>
              <w:t>10</w:t>
            </w:r>
          </w:p>
        </w:tc>
        <w:tc>
          <w:tcPr>
            <w:tcW w:w="1073" w:type="dxa"/>
            <w:tcBorders>
              <w:top w:val="single" w:sz="6" w:space="0" w:color="auto"/>
              <w:left w:val="single" w:sz="6" w:space="0" w:color="auto"/>
              <w:bottom w:val="single" w:sz="6" w:space="0" w:color="auto"/>
              <w:right w:val="single" w:sz="6" w:space="0" w:color="auto"/>
            </w:tcBorders>
          </w:tcPr>
          <w:p w14:paraId="374C461B" w14:textId="77777777" w:rsidR="006A644D" w:rsidRPr="00491BA1" w:rsidRDefault="006A644D" w:rsidP="006A644D">
            <w:pPr>
              <w:rPr>
                <w:rFonts w:cs="Arial"/>
                <w:lang w:val="fr-FR"/>
              </w:rPr>
            </w:pPr>
            <w:r w:rsidRPr="00491BA1">
              <w:rPr>
                <w:lang w:val="fr-FR"/>
              </w:rPr>
              <w:t>24</w:t>
            </w:r>
          </w:p>
        </w:tc>
        <w:tc>
          <w:tcPr>
            <w:tcW w:w="2239" w:type="dxa"/>
            <w:tcBorders>
              <w:top w:val="single" w:sz="6" w:space="0" w:color="auto"/>
              <w:left w:val="single" w:sz="6" w:space="0" w:color="auto"/>
              <w:bottom w:val="single" w:sz="6" w:space="0" w:color="auto"/>
              <w:right w:val="single" w:sz="6" w:space="0" w:color="auto"/>
            </w:tcBorders>
          </w:tcPr>
          <w:p w14:paraId="042A40B2" w14:textId="77777777" w:rsidR="006A644D" w:rsidRPr="00491BA1" w:rsidRDefault="006A644D" w:rsidP="006A644D">
            <w:pPr>
              <w:rPr>
                <w:rFonts w:cs="Arial"/>
                <w:lang w:val="fr-FR"/>
              </w:rPr>
            </w:pPr>
            <w:r w:rsidRPr="00491BA1">
              <w:rPr>
                <w:lang w:val="fr-FR"/>
              </w:rPr>
              <w:t>24</w:t>
            </w:r>
          </w:p>
        </w:tc>
        <w:tc>
          <w:tcPr>
            <w:tcW w:w="3203" w:type="dxa"/>
            <w:tcBorders>
              <w:top w:val="single" w:sz="6" w:space="0" w:color="auto"/>
              <w:left w:val="single" w:sz="6" w:space="0" w:color="auto"/>
              <w:bottom w:val="single" w:sz="6" w:space="0" w:color="auto"/>
              <w:right w:val="single" w:sz="6" w:space="0" w:color="auto"/>
            </w:tcBorders>
          </w:tcPr>
          <w:p w14:paraId="640099B2" w14:textId="77777777" w:rsidR="006A644D" w:rsidRPr="00491BA1" w:rsidRDefault="006A644D" w:rsidP="006A644D">
            <w:pPr>
              <w:rPr>
                <w:rFonts w:cs="Arial"/>
                <w:lang w:val="fr-FR"/>
              </w:rPr>
            </w:pPr>
            <w:r w:rsidRPr="00491BA1">
              <w:rPr>
                <w:lang w:val="fr-FR"/>
              </w:rPr>
              <w:t>RACON buoy</w:t>
            </w:r>
          </w:p>
        </w:tc>
      </w:tr>
      <w:tr w:rsidR="006A644D" w:rsidRPr="00491BA1" w14:paraId="64BCF560" w14:textId="77777777">
        <w:trPr>
          <w:trHeight w:val="247"/>
        </w:trPr>
        <w:tc>
          <w:tcPr>
            <w:tcW w:w="1435" w:type="dxa"/>
            <w:tcBorders>
              <w:top w:val="single" w:sz="6" w:space="0" w:color="auto"/>
              <w:left w:val="single" w:sz="6" w:space="0" w:color="auto"/>
              <w:bottom w:val="single" w:sz="6" w:space="0" w:color="auto"/>
              <w:right w:val="single" w:sz="6" w:space="0" w:color="auto"/>
            </w:tcBorders>
          </w:tcPr>
          <w:p w14:paraId="73C14A8A" w14:textId="77777777" w:rsidR="006A644D" w:rsidRPr="00491BA1" w:rsidRDefault="006A644D" w:rsidP="006A644D">
            <w:pPr>
              <w:rPr>
                <w:rFonts w:cs="Arial"/>
              </w:rPr>
            </w:pPr>
            <w:r w:rsidRPr="00491BA1">
              <w:t>10</w:t>
            </w:r>
          </w:p>
        </w:tc>
        <w:tc>
          <w:tcPr>
            <w:tcW w:w="1152" w:type="dxa"/>
            <w:tcBorders>
              <w:top w:val="single" w:sz="6" w:space="0" w:color="auto"/>
              <w:left w:val="single" w:sz="6" w:space="0" w:color="auto"/>
              <w:bottom w:val="single" w:sz="6" w:space="0" w:color="auto"/>
              <w:right w:val="single" w:sz="6" w:space="0" w:color="auto"/>
            </w:tcBorders>
          </w:tcPr>
          <w:p w14:paraId="59558ADD" w14:textId="77777777" w:rsidR="006A644D" w:rsidRPr="00491BA1" w:rsidRDefault="006A644D" w:rsidP="006A644D">
            <w:pPr>
              <w:rPr>
                <w:rFonts w:cs="Arial"/>
              </w:rPr>
            </w:pPr>
            <w:r w:rsidRPr="00491BA1">
              <w:t>100</w:t>
            </w:r>
          </w:p>
        </w:tc>
        <w:tc>
          <w:tcPr>
            <w:tcW w:w="1073" w:type="dxa"/>
            <w:tcBorders>
              <w:top w:val="single" w:sz="6" w:space="0" w:color="auto"/>
              <w:left w:val="single" w:sz="6" w:space="0" w:color="auto"/>
              <w:bottom w:val="single" w:sz="6" w:space="0" w:color="auto"/>
              <w:right w:val="single" w:sz="6" w:space="0" w:color="auto"/>
            </w:tcBorders>
          </w:tcPr>
          <w:p w14:paraId="41BD2E81"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single" w:sz="6" w:space="0" w:color="auto"/>
              <w:right w:val="single" w:sz="6" w:space="0" w:color="auto"/>
            </w:tcBorders>
          </w:tcPr>
          <w:p w14:paraId="11ADEC20" w14:textId="77777777" w:rsidR="006A644D" w:rsidRPr="00491BA1" w:rsidRDefault="006A644D" w:rsidP="006A644D">
            <w:pPr>
              <w:rPr>
                <w:rFonts w:cs="Arial"/>
              </w:rPr>
            </w:pPr>
            <w:r w:rsidRPr="00491BA1">
              <w:t>120</w:t>
            </w:r>
          </w:p>
        </w:tc>
        <w:tc>
          <w:tcPr>
            <w:tcW w:w="3203" w:type="dxa"/>
            <w:tcBorders>
              <w:top w:val="single" w:sz="6" w:space="0" w:color="auto"/>
              <w:left w:val="single" w:sz="6" w:space="0" w:color="auto"/>
              <w:bottom w:val="single" w:sz="6" w:space="0" w:color="auto"/>
              <w:right w:val="single" w:sz="6" w:space="0" w:color="auto"/>
            </w:tcBorders>
          </w:tcPr>
          <w:p w14:paraId="58483242" w14:textId="77777777" w:rsidR="006A644D" w:rsidRPr="00491BA1" w:rsidRDefault="006A644D" w:rsidP="006A644D">
            <w:pPr>
              <w:rPr>
                <w:rFonts w:cs="Arial"/>
              </w:rPr>
            </w:pPr>
            <w:r w:rsidRPr="00491BA1">
              <w:t>Lighted buoy</w:t>
            </w:r>
          </w:p>
        </w:tc>
      </w:tr>
      <w:tr w:rsidR="006A644D" w:rsidRPr="00491BA1" w14:paraId="7FE0579C" w14:textId="77777777">
        <w:trPr>
          <w:trHeight w:val="247"/>
        </w:trPr>
        <w:tc>
          <w:tcPr>
            <w:tcW w:w="1435" w:type="dxa"/>
            <w:tcBorders>
              <w:top w:val="single" w:sz="6" w:space="0" w:color="auto"/>
              <w:left w:val="single" w:sz="6" w:space="0" w:color="auto"/>
              <w:bottom w:val="nil"/>
              <w:right w:val="single" w:sz="6" w:space="0" w:color="auto"/>
            </w:tcBorders>
          </w:tcPr>
          <w:p w14:paraId="401E5731" w14:textId="77777777" w:rsidR="006A644D" w:rsidRPr="00491BA1" w:rsidRDefault="006A644D" w:rsidP="006A644D">
            <w:pPr>
              <w:rPr>
                <w:rFonts w:cs="Arial"/>
              </w:rPr>
            </w:pPr>
            <w:r w:rsidRPr="00491BA1">
              <w:t>10</w:t>
            </w:r>
          </w:p>
        </w:tc>
        <w:tc>
          <w:tcPr>
            <w:tcW w:w="1152" w:type="dxa"/>
            <w:tcBorders>
              <w:top w:val="single" w:sz="6" w:space="0" w:color="auto"/>
              <w:left w:val="single" w:sz="6" w:space="0" w:color="auto"/>
              <w:bottom w:val="nil"/>
              <w:right w:val="single" w:sz="6" w:space="0" w:color="auto"/>
            </w:tcBorders>
          </w:tcPr>
          <w:p w14:paraId="6703BB2E" w14:textId="77777777" w:rsidR="006A644D" w:rsidRPr="00491BA1" w:rsidRDefault="006A644D" w:rsidP="006A644D">
            <w:pPr>
              <w:rPr>
                <w:rFonts w:cs="Arial"/>
              </w:rPr>
            </w:pPr>
            <w:r w:rsidRPr="00491BA1">
              <w:t>50</w:t>
            </w:r>
          </w:p>
        </w:tc>
        <w:tc>
          <w:tcPr>
            <w:tcW w:w="1073" w:type="dxa"/>
            <w:tcBorders>
              <w:top w:val="single" w:sz="6" w:space="0" w:color="auto"/>
              <w:left w:val="single" w:sz="6" w:space="0" w:color="auto"/>
              <w:bottom w:val="nil"/>
              <w:right w:val="single" w:sz="6" w:space="0" w:color="auto"/>
            </w:tcBorders>
          </w:tcPr>
          <w:p w14:paraId="1530BF63"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nil"/>
              <w:right w:val="single" w:sz="6" w:space="0" w:color="auto"/>
            </w:tcBorders>
          </w:tcPr>
          <w:p w14:paraId="0A2AED1E" w14:textId="77777777" w:rsidR="006A644D" w:rsidRPr="00491BA1" w:rsidRDefault="006A644D" w:rsidP="006A644D">
            <w:pPr>
              <w:rPr>
                <w:rFonts w:cs="Arial"/>
              </w:rPr>
            </w:pPr>
            <w:r w:rsidRPr="00491BA1">
              <w:t>60</w:t>
            </w:r>
          </w:p>
        </w:tc>
        <w:tc>
          <w:tcPr>
            <w:tcW w:w="3203" w:type="dxa"/>
            <w:tcBorders>
              <w:top w:val="single" w:sz="6" w:space="0" w:color="auto"/>
              <w:left w:val="single" w:sz="6" w:space="0" w:color="auto"/>
              <w:bottom w:val="nil"/>
              <w:right w:val="single" w:sz="6" w:space="0" w:color="auto"/>
            </w:tcBorders>
          </w:tcPr>
          <w:p w14:paraId="2BD75B8F" w14:textId="77777777" w:rsidR="006A644D" w:rsidRPr="00491BA1" w:rsidRDefault="006A644D" w:rsidP="006A644D">
            <w:pPr>
              <w:rPr>
                <w:rFonts w:cs="Arial"/>
              </w:rPr>
            </w:pPr>
            <w:r w:rsidRPr="00491BA1">
              <w:t>Lighted buoy</w:t>
            </w:r>
          </w:p>
        </w:tc>
      </w:tr>
      <w:tr w:rsidR="006A644D" w:rsidRPr="00491BA1" w14:paraId="4EB6BB0A" w14:textId="77777777">
        <w:trPr>
          <w:trHeight w:val="247"/>
        </w:trPr>
        <w:tc>
          <w:tcPr>
            <w:tcW w:w="1435" w:type="dxa"/>
            <w:tcBorders>
              <w:top w:val="single" w:sz="6" w:space="0" w:color="auto"/>
              <w:left w:val="single" w:sz="6" w:space="0" w:color="auto"/>
              <w:bottom w:val="thickThinSmallGap" w:sz="12" w:space="0" w:color="auto"/>
              <w:right w:val="single" w:sz="6" w:space="0" w:color="auto"/>
            </w:tcBorders>
          </w:tcPr>
          <w:p w14:paraId="5C8DF3A1" w14:textId="77777777" w:rsidR="006A644D" w:rsidRPr="00491BA1" w:rsidRDefault="006A644D" w:rsidP="006A644D">
            <w:pPr>
              <w:rPr>
                <w:rFonts w:cs="Arial"/>
              </w:rPr>
            </w:pPr>
            <w:r w:rsidRPr="00491BA1">
              <w:t>10</w:t>
            </w:r>
          </w:p>
        </w:tc>
        <w:tc>
          <w:tcPr>
            <w:tcW w:w="1152" w:type="dxa"/>
            <w:tcBorders>
              <w:top w:val="single" w:sz="6" w:space="0" w:color="auto"/>
              <w:left w:val="single" w:sz="6" w:space="0" w:color="auto"/>
              <w:bottom w:val="thickThinSmallGap" w:sz="12" w:space="0" w:color="auto"/>
              <w:right w:val="single" w:sz="6" w:space="0" w:color="auto"/>
            </w:tcBorders>
          </w:tcPr>
          <w:p w14:paraId="4CC86059" w14:textId="77777777" w:rsidR="006A644D" w:rsidRPr="00491BA1" w:rsidRDefault="006A644D" w:rsidP="006A644D">
            <w:pPr>
              <w:rPr>
                <w:rFonts w:cs="Arial"/>
              </w:rPr>
            </w:pPr>
            <w:r w:rsidRPr="00491BA1">
              <w:t>10</w:t>
            </w:r>
          </w:p>
        </w:tc>
        <w:tc>
          <w:tcPr>
            <w:tcW w:w="1073" w:type="dxa"/>
            <w:tcBorders>
              <w:top w:val="single" w:sz="6" w:space="0" w:color="auto"/>
              <w:left w:val="single" w:sz="6" w:space="0" w:color="auto"/>
              <w:bottom w:val="thickThinSmallGap" w:sz="12" w:space="0" w:color="auto"/>
              <w:right w:val="single" w:sz="6" w:space="0" w:color="auto"/>
            </w:tcBorders>
          </w:tcPr>
          <w:p w14:paraId="3E250FA6" w14:textId="77777777" w:rsidR="006A644D" w:rsidRPr="00491BA1" w:rsidRDefault="006A644D" w:rsidP="006A644D">
            <w:pPr>
              <w:rPr>
                <w:rFonts w:cs="Arial"/>
              </w:rPr>
            </w:pPr>
            <w:r w:rsidRPr="00491BA1">
              <w:t>12</w:t>
            </w:r>
          </w:p>
        </w:tc>
        <w:tc>
          <w:tcPr>
            <w:tcW w:w="2239" w:type="dxa"/>
            <w:tcBorders>
              <w:top w:val="single" w:sz="6" w:space="0" w:color="auto"/>
              <w:left w:val="single" w:sz="6" w:space="0" w:color="auto"/>
              <w:bottom w:val="thickThinSmallGap" w:sz="12" w:space="0" w:color="auto"/>
              <w:right w:val="single" w:sz="6" w:space="0" w:color="auto"/>
            </w:tcBorders>
          </w:tcPr>
          <w:p w14:paraId="2ED61A90" w14:textId="77777777" w:rsidR="006A644D" w:rsidRPr="00491BA1" w:rsidRDefault="006A644D" w:rsidP="006A644D">
            <w:pPr>
              <w:rPr>
                <w:rFonts w:cs="Arial"/>
              </w:rPr>
            </w:pPr>
            <w:r w:rsidRPr="00491BA1">
              <w:t>12</w:t>
            </w:r>
          </w:p>
        </w:tc>
        <w:tc>
          <w:tcPr>
            <w:tcW w:w="3203" w:type="dxa"/>
            <w:tcBorders>
              <w:top w:val="single" w:sz="6" w:space="0" w:color="auto"/>
              <w:left w:val="single" w:sz="6" w:space="0" w:color="auto"/>
              <w:bottom w:val="thickThinSmallGap" w:sz="12" w:space="0" w:color="auto"/>
              <w:right w:val="single" w:sz="6" w:space="0" w:color="auto"/>
            </w:tcBorders>
          </w:tcPr>
          <w:p w14:paraId="66C5D62F" w14:textId="77777777" w:rsidR="006A644D" w:rsidRPr="00491BA1" w:rsidRDefault="006A644D" w:rsidP="006A644D">
            <w:pPr>
              <w:rPr>
                <w:rFonts w:cs="Arial"/>
              </w:rPr>
            </w:pPr>
            <w:r w:rsidRPr="00491BA1">
              <w:t>Lighted buoy</w:t>
            </w:r>
          </w:p>
        </w:tc>
      </w:tr>
      <w:tr w:rsidR="006A644D" w:rsidRPr="00491BA1" w14:paraId="73E01B75" w14:textId="77777777">
        <w:trPr>
          <w:trHeight w:val="562"/>
        </w:trPr>
        <w:tc>
          <w:tcPr>
            <w:tcW w:w="1435" w:type="dxa"/>
            <w:tcBorders>
              <w:top w:val="nil"/>
              <w:left w:val="single" w:sz="6" w:space="0" w:color="auto"/>
              <w:bottom w:val="single" w:sz="6" w:space="0" w:color="auto"/>
              <w:right w:val="single" w:sz="2" w:space="0" w:color="000000"/>
            </w:tcBorders>
          </w:tcPr>
          <w:p w14:paraId="53325309" w14:textId="77777777" w:rsidR="006A644D" w:rsidRPr="00491BA1" w:rsidRDefault="006A644D" w:rsidP="006A644D">
            <w:pPr>
              <w:rPr>
                <w:rFonts w:cs="Arial"/>
              </w:rPr>
            </w:pPr>
            <w:r w:rsidRPr="00491BA1">
              <w:t>Foot note 1</w:t>
            </w:r>
          </w:p>
        </w:tc>
        <w:tc>
          <w:tcPr>
            <w:tcW w:w="7667" w:type="dxa"/>
            <w:gridSpan w:val="4"/>
            <w:tcBorders>
              <w:top w:val="nil"/>
              <w:left w:val="single" w:sz="2" w:space="0" w:color="000000"/>
              <w:bottom w:val="single" w:sz="6" w:space="0" w:color="auto"/>
              <w:right w:val="single" w:sz="6" w:space="0" w:color="auto"/>
            </w:tcBorders>
          </w:tcPr>
          <w:p w14:paraId="4CA86965" w14:textId="77777777" w:rsidR="006A644D" w:rsidRPr="00491BA1" w:rsidRDefault="006A644D" w:rsidP="006A644D">
            <w:pPr>
              <w:rPr>
                <w:rFonts w:cs="Arial"/>
              </w:rPr>
            </w:pPr>
            <w:r w:rsidRPr="00491BA1">
              <w:rPr>
                <w:sz w:val="20"/>
                <w:szCs w:val="20"/>
              </w:rPr>
              <w:t>By using modern light sources, i.e. metal halide, halogen and LEDs, the load can be reduced significantly thereby reducing the energy requirement per day resulting in significant cost savings</w:t>
            </w:r>
            <w:r w:rsidRPr="00491BA1">
              <w:rPr>
                <w:rFonts w:cs="Arial"/>
              </w:rPr>
              <w:t>.</w:t>
            </w:r>
          </w:p>
        </w:tc>
      </w:tr>
    </w:tbl>
    <w:p w14:paraId="778A5A8D" w14:textId="77777777" w:rsidR="00A3657F" w:rsidRPr="00A3657F" w:rsidRDefault="00A3657F" w:rsidP="003F6DD3">
      <w:pPr>
        <w:pStyle w:val="BodyText"/>
      </w:pPr>
    </w:p>
    <w:p w14:paraId="11C0C797" w14:textId="77777777" w:rsidR="006A644D" w:rsidRDefault="006A644D" w:rsidP="006A644D">
      <w:pPr>
        <w:pStyle w:val="Heading1"/>
      </w:pPr>
      <w:bookmarkStart w:id="997" w:name="_Toc224993453"/>
      <w:bookmarkStart w:id="998" w:name="_Toc224993482"/>
      <w:bookmarkStart w:id="999" w:name="_Toc225672856"/>
      <w:bookmarkStart w:id="1000" w:name="_Toc448306041"/>
      <w:r>
        <w:lastRenderedPageBreak/>
        <w:t>Conclusion</w:t>
      </w:r>
      <w:bookmarkEnd w:id="997"/>
      <w:bookmarkEnd w:id="998"/>
      <w:r>
        <w:t>s</w:t>
      </w:r>
      <w:bookmarkEnd w:id="999"/>
      <w:bookmarkEnd w:id="1000"/>
    </w:p>
    <w:p w14:paraId="2BB5A2C8" w14:textId="77777777" w:rsidR="006A644D" w:rsidRPr="006A644D" w:rsidRDefault="006A644D" w:rsidP="006A644D">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72328B99" w14:textId="77777777" w:rsidR="006A644D" w:rsidRPr="006A644D" w:rsidRDefault="006A644D" w:rsidP="006A644D">
      <w:pPr>
        <w:pStyle w:val="BodyText"/>
      </w:pPr>
      <w:r w:rsidRPr="006A644D">
        <w:t xml:space="preserve">Using EDL, you can make a conservative system design with a couple of calculations. </w:t>
      </w:r>
      <w:r w:rsidR="0065161C">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18226E96" w14:textId="77777777" w:rsidR="006A644D" w:rsidRPr="006A644D" w:rsidRDefault="006A644D" w:rsidP="006A644D">
      <w:pPr>
        <w:pStyle w:val="BodyText"/>
      </w:pPr>
      <w:r w:rsidRPr="006A644D">
        <w:t>The most critical success factors in the estimation of the energy requirements are:</w:t>
      </w:r>
    </w:p>
    <w:p w14:paraId="7BF929A9" w14:textId="77777777" w:rsidR="006A644D" w:rsidRDefault="006A644D" w:rsidP="00BE1AD3">
      <w:pPr>
        <w:pStyle w:val="Bullet1"/>
      </w:pPr>
      <w:bookmarkStart w:id="1001" w:name="_Toc225672857"/>
      <w:r>
        <w:t>The definition of the total load</w:t>
      </w:r>
      <w:bookmarkEnd w:id="1001"/>
    </w:p>
    <w:p w14:paraId="20C028F0" w14:textId="77777777" w:rsidR="006A644D" w:rsidRDefault="006A644D" w:rsidP="00BE1AD3">
      <w:pPr>
        <w:pStyle w:val="Bullet1"/>
      </w:pPr>
      <w:bookmarkStart w:id="1002" w:name="_Toc225672858"/>
      <w:r>
        <w:t>The definition of the load characteristics</w:t>
      </w:r>
      <w:bookmarkEnd w:id="1002"/>
    </w:p>
    <w:p w14:paraId="06EF5270" w14:textId="77777777" w:rsidR="006A644D" w:rsidRDefault="006A644D" w:rsidP="006A644D">
      <w:pPr>
        <w:pStyle w:val="Heading1"/>
      </w:pPr>
      <w:bookmarkStart w:id="1003" w:name="_Toc224993454"/>
      <w:bookmarkStart w:id="1004" w:name="_Toc224993483"/>
      <w:bookmarkStart w:id="1005" w:name="_Toc225672859"/>
      <w:bookmarkStart w:id="1006" w:name="_Toc448306042"/>
      <w:r>
        <w:t>Reference documents</w:t>
      </w:r>
      <w:bookmarkEnd w:id="1003"/>
      <w:bookmarkEnd w:id="1004"/>
      <w:bookmarkEnd w:id="1005"/>
      <w:bookmarkEnd w:id="1006"/>
    </w:p>
    <w:p w14:paraId="263A3E99" w14:textId="77777777" w:rsidR="006A644D" w:rsidRPr="00A3657F" w:rsidRDefault="006A644D" w:rsidP="006A644D">
      <w:pPr>
        <w:pStyle w:val="References"/>
      </w:pPr>
      <w:r w:rsidRPr="00A3657F">
        <w:t>IALA 1038 : IALA Guideline on Ambient Light which Aids to Navigation Lights should switch on and off</w:t>
      </w:r>
    </w:p>
    <w:p w14:paraId="238037FE" w14:textId="77777777" w:rsidR="006A644D" w:rsidRDefault="006A644D" w:rsidP="006A644D">
      <w:pPr>
        <w:pStyle w:val="References"/>
      </w:pPr>
      <w:r>
        <w:t xml:space="preserve">IALA Guideline </w:t>
      </w:r>
      <w:r w:rsidR="00C537CC">
        <w:t>1067</w:t>
      </w:r>
      <w:r>
        <w:t>-0 Selection of Power Systems for AtoN and Associated Equipment</w:t>
      </w:r>
    </w:p>
    <w:p w14:paraId="08F0DEE6" w14:textId="77777777" w:rsidR="006A644D" w:rsidRDefault="006A644D" w:rsidP="006A644D">
      <w:pPr>
        <w:pStyle w:val="References"/>
      </w:pPr>
      <w:r>
        <w:t xml:space="preserve">IALA Guideline </w:t>
      </w:r>
      <w:r w:rsidR="00C537CC">
        <w:t>1067</w:t>
      </w:r>
      <w:r>
        <w:t xml:space="preserve">-2 Power Generation </w:t>
      </w:r>
    </w:p>
    <w:p w14:paraId="1BA3C5F2" w14:textId="77777777" w:rsidR="006A644D" w:rsidRDefault="006A644D" w:rsidP="006A644D">
      <w:pPr>
        <w:pStyle w:val="References"/>
      </w:pPr>
      <w:r>
        <w:t xml:space="preserve">IALA Guideline </w:t>
      </w:r>
      <w:r w:rsidR="00C537CC">
        <w:t>1067</w:t>
      </w:r>
      <w:r>
        <w:t xml:space="preserve">-3 Electrical Energy Storage for AtoN </w:t>
      </w:r>
    </w:p>
    <w:p w14:paraId="74ED84B7" w14:textId="77777777" w:rsidR="006A644D" w:rsidRDefault="006A644D" w:rsidP="006A644D">
      <w:pPr>
        <w:pStyle w:val="References"/>
      </w:pPr>
      <w:r>
        <w:t>IALA A-126: Recommendation on the Use of Automatic Identification Systems (AIS) in Marine Aids to Navigation</w:t>
      </w:r>
    </w:p>
    <w:p w14:paraId="57095C56" w14:textId="77777777" w:rsidR="006A644D" w:rsidRDefault="006A644D" w:rsidP="006A644D">
      <w:pPr>
        <w:pStyle w:val="Heading1"/>
      </w:pPr>
      <w:bookmarkStart w:id="1007" w:name="_Toc224993455"/>
      <w:bookmarkStart w:id="1008" w:name="_Toc224993484"/>
      <w:r>
        <w:br w:type="page"/>
      </w:r>
      <w:bookmarkStart w:id="1009" w:name="_Toc225672860"/>
      <w:bookmarkStart w:id="1010" w:name="_Toc448306043"/>
      <w:r>
        <w:lastRenderedPageBreak/>
        <w:t>ABBREVIATIONS</w:t>
      </w:r>
      <w:bookmarkEnd w:id="1007"/>
      <w:bookmarkEnd w:id="1008"/>
      <w:bookmarkEnd w:id="1009"/>
      <w:bookmarkEnd w:id="1010"/>
    </w:p>
    <w:p w14:paraId="1D2832D3" w14:textId="77777777" w:rsidR="006A644D" w:rsidRDefault="006A644D" w:rsidP="006A644D">
      <w:pPr>
        <w:pStyle w:val="BodyText"/>
        <w:tabs>
          <w:tab w:val="left" w:pos="1418"/>
        </w:tabs>
        <w:rPr>
          <w:rFonts w:cs="Arial"/>
        </w:rPr>
      </w:pPr>
      <w:r>
        <w:t>A</w:t>
      </w:r>
      <w:r>
        <w:tab/>
        <w:t>Ampere</w:t>
      </w:r>
    </w:p>
    <w:p w14:paraId="2A328B7D" w14:textId="77777777" w:rsidR="006A644D" w:rsidRDefault="006A644D" w:rsidP="006A644D">
      <w:pPr>
        <w:pStyle w:val="BodyText"/>
        <w:tabs>
          <w:tab w:val="left" w:pos="1418"/>
        </w:tabs>
        <w:rPr>
          <w:rFonts w:cs="Arial"/>
        </w:rPr>
      </w:pPr>
      <w:r>
        <w:t>D</w:t>
      </w:r>
      <w:r>
        <w:tab/>
        <w:t>Solar declination angle (in degrees)</w:t>
      </w:r>
    </w:p>
    <w:p w14:paraId="701E1525" w14:textId="77777777" w:rsidR="006A644D" w:rsidRDefault="006A644D" w:rsidP="006A644D">
      <w:pPr>
        <w:pStyle w:val="BodyText"/>
        <w:tabs>
          <w:tab w:val="left" w:pos="1418"/>
        </w:tabs>
        <w:rPr>
          <w:rFonts w:cs="Arial"/>
        </w:rPr>
      </w:pPr>
      <w:r>
        <w:t>D</w:t>
      </w:r>
      <w:r>
        <w:rPr>
          <w:vertAlign w:val="subscript"/>
        </w:rPr>
        <w:t>1 Apr</w:t>
      </w:r>
      <w:r>
        <w:rPr>
          <w:vertAlign w:val="subscript"/>
        </w:rPr>
        <w:tab/>
      </w:r>
      <w:r>
        <w:t>Solar declination angle on 1 April</w:t>
      </w:r>
    </w:p>
    <w:p w14:paraId="4D1E2B5F" w14:textId="77777777" w:rsidR="006A644D" w:rsidRDefault="006A644D" w:rsidP="006A644D">
      <w:pPr>
        <w:pStyle w:val="BodyText"/>
        <w:tabs>
          <w:tab w:val="left" w:pos="1418"/>
        </w:tabs>
        <w:rPr>
          <w:rFonts w:cs="Arial"/>
        </w:rPr>
      </w:pPr>
      <w:r>
        <w:t>D</w:t>
      </w:r>
      <w:r>
        <w:rPr>
          <w:vertAlign w:val="subscript"/>
        </w:rPr>
        <w:t>31 Oct</w:t>
      </w:r>
      <w:r>
        <w:rPr>
          <w:vertAlign w:val="subscript"/>
        </w:rPr>
        <w:tab/>
      </w:r>
      <w:r>
        <w:t>Solar declination angle on 31 October</w:t>
      </w:r>
    </w:p>
    <w:p w14:paraId="1972A9F7" w14:textId="77777777" w:rsidR="006A644D" w:rsidRDefault="006A644D" w:rsidP="006A644D">
      <w:pPr>
        <w:pStyle w:val="BodyText"/>
        <w:tabs>
          <w:tab w:val="left" w:pos="1418"/>
        </w:tabs>
        <w:rPr>
          <w:rFonts w:cs="Arial"/>
        </w:rPr>
      </w:pPr>
      <w:r>
        <w:t>E</w:t>
      </w:r>
      <w:r>
        <w:rPr>
          <w:vertAlign w:val="subscript"/>
        </w:rPr>
        <w:t>DL</w:t>
      </w:r>
      <w:r>
        <w:rPr>
          <w:rFonts w:cs="Arial"/>
        </w:rPr>
        <w:tab/>
      </w:r>
      <w:r>
        <w:t>Daily load</w:t>
      </w:r>
    </w:p>
    <w:p w14:paraId="5EEF2306" w14:textId="77777777" w:rsidR="006A644D" w:rsidRDefault="006A644D" w:rsidP="006A644D">
      <w:pPr>
        <w:pStyle w:val="BodyText"/>
        <w:tabs>
          <w:tab w:val="left" w:pos="1418"/>
        </w:tabs>
        <w:rPr>
          <w:rFonts w:cs="Arial"/>
        </w:rPr>
      </w:pPr>
      <w:r>
        <w:t>E</w:t>
      </w:r>
      <w:r>
        <w:rPr>
          <w:vertAlign w:val="subscript"/>
        </w:rPr>
        <w:t>DL/max</w:t>
      </w:r>
      <w:r>
        <w:rPr>
          <w:vertAlign w:val="subscript"/>
        </w:rPr>
        <w:tab/>
      </w:r>
      <w:r>
        <w:t>Maximum daily load</w:t>
      </w:r>
    </w:p>
    <w:p w14:paraId="171F8329" w14:textId="77777777" w:rsidR="006A644D" w:rsidRDefault="006A644D" w:rsidP="006A644D">
      <w:pPr>
        <w:pStyle w:val="BodyText"/>
        <w:tabs>
          <w:tab w:val="left" w:pos="1418"/>
        </w:tabs>
        <w:rPr>
          <w:rFonts w:cs="Arial"/>
        </w:rPr>
      </w:pPr>
      <w:r>
        <w:t>E</w:t>
      </w:r>
      <w:r>
        <w:rPr>
          <w:vertAlign w:val="subscript"/>
        </w:rPr>
        <w:t>DLapr-oct</w:t>
      </w:r>
      <w:r>
        <w:rPr>
          <w:vertAlign w:val="subscript"/>
        </w:rPr>
        <w:tab/>
      </w:r>
      <w:r>
        <w:t>Maximum daily load between April and October</w:t>
      </w:r>
    </w:p>
    <w:p w14:paraId="2EF7778A" w14:textId="77777777" w:rsidR="006A644D" w:rsidRDefault="006A644D" w:rsidP="006A644D">
      <w:pPr>
        <w:pStyle w:val="BodyText"/>
        <w:tabs>
          <w:tab w:val="left" w:pos="1418"/>
        </w:tabs>
        <w:rPr>
          <w:rFonts w:cs="Arial"/>
        </w:rPr>
      </w:pPr>
      <w:r>
        <w:t>E</w:t>
      </w:r>
      <w:r>
        <w:rPr>
          <w:vertAlign w:val="subscript"/>
        </w:rPr>
        <w:t>DL/nov-mar</w:t>
      </w:r>
      <w:r>
        <w:rPr>
          <w:vertAlign w:val="subscript"/>
        </w:rPr>
        <w:tab/>
      </w:r>
      <w:r>
        <w:t>Maximum daily load between November and March</w:t>
      </w:r>
    </w:p>
    <w:p w14:paraId="66B1B316" w14:textId="77777777" w:rsidR="006A644D" w:rsidRDefault="006A644D" w:rsidP="006A644D">
      <w:pPr>
        <w:pStyle w:val="BodyText"/>
        <w:tabs>
          <w:tab w:val="left" w:pos="1418"/>
        </w:tabs>
        <w:rPr>
          <w:rFonts w:cs="Arial"/>
        </w:rPr>
      </w:pPr>
      <w:r>
        <w:t>E</w:t>
      </w:r>
      <w:r>
        <w:rPr>
          <w:vertAlign w:val="subscript"/>
        </w:rPr>
        <w:t>surge</w:t>
      </w:r>
      <w:r>
        <w:rPr>
          <w:vertAlign w:val="subscript"/>
        </w:rPr>
        <w:tab/>
      </w:r>
      <w:r>
        <w:t>Surge factor</w:t>
      </w:r>
    </w:p>
    <w:p w14:paraId="4A30378C" w14:textId="77777777" w:rsidR="006A644D" w:rsidRDefault="006A644D" w:rsidP="006A644D">
      <w:pPr>
        <w:pStyle w:val="BodyText"/>
        <w:tabs>
          <w:tab w:val="left" w:pos="1418"/>
        </w:tabs>
        <w:rPr>
          <w:rFonts w:cs="Arial"/>
        </w:rPr>
      </w:pPr>
      <w:r>
        <w:t>FL</w:t>
      </w:r>
      <w:r>
        <w:tab/>
        <w:t>Flash character &lt; E</w:t>
      </w:r>
      <w:r>
        <w:rPr>
          <w:vertAlign w:val="subscript"/>
        </w:rPr>
        <w:t>surge</w:t>
      </w:r>
    </w:p>
    <w:p w14:paraId="36CFC68F" w14:textId="77777777" w:rsidR="006A644D" w:rsidRDefault="006A644D" w:rsidP="006A644D">
      <w:pPr>
        <w:pStyle w:val="BodyText"/>
        <w:tabs>
          <w:tab w:val="left" w:pos="1418"/>
        </w:tabs>
        <w:rPr>
          <w:rFonts w:cs="Arial"/>
        </w:rPr>
      </w:pPr>
      <w:r>
        <w:t>h/day</w:t>
      </w:r>
      <w:r>
        <w:tab/>
        <w:t>Hours per day</w:t>
      </w:r>
    </w:p>
    <w:p w14:paraId="5C01277A" w14:textId="77777777" w:rsidR="006A644D" w:rsidRDefault="006A644D" w:rsidP="006A644D">
      <w:pPr>
        <w:pStyle w:val="BodyText"/>
        <w:tabs>
          <w:tab w:val="left" w:pos="1418"/>
        </w:tabs>
        <w:rPr>
          <w:rFonts w:cs="Arial"/>
        </w:rPr>
      </w:pPr>
      <w:r>
        <w:t>H</w:t>
      </w:r>
      <w:r>
        <w:rPr>
          <w:vertAlign w:val="subscript"/>
        </w:rPr>
        <w:t>darkness</w:t>
      </w:r>
      <w:r>
        <w:rPr>
          <w:rFonts w:cs="Arial"/>
        </w:rPr>
        <w:tab/>
      </w:r>
      <w:r>
        <w:t>Hours of possible darkness</w:t>
      </w:r>
    </w:p>
    <w:p w14:paraId="335450C2" w14:textId="77777777" w:rsidR="006A644D" w:rsidRDefault="006A644D" w:rsidP="006A644D">
      <w:pPr>
        <w:pStyle w:val="BodyText"/>
        <w:tabs>
          <w:tab w:val="left" w:pos="1418"/>
        </w:tabs>
        <w:rPr>
          <w:rFonts w:cs="Arial"/>
        </w:rPr>
      </w:pPr>
      <w:r>
        <w:t>H</w:t>
      </w:r>
      <w:r>
        <w:rPr>
          <w:vertAlign w:val="subscript"/>
        </w:rPr>
        <w:t>darkness1Apr</w:t>
      </w:r>
      <w:r>
        <w:rPr>
          <w:rFonts w:cs="Arial"/>
        </w:rPr>
        <w:tab/>
      </w:r>
      <w:r>
        <w:t>Hours of possible darkness on 1 April</w:t>
      </w:r>
    </w:p>
    <w:p w14:paraId="44AAE95C" w14:textId="77777777" w:rsidR="006A644D" w:rsidRDefault="006A644D" w:rsidP="006A644D">
      <w:pPr>
        <w:pStyle w:val="BodyText"/>
        <w:tabs>
          <w:tab w:val="left" w:pos="1418"/>
        </w:tabs>
        <w:rPr>
          <w:rFonts w:cs="Arial"/>
        </w:rPr>
      </w:pPr>
      <w:r>
        <w:t>H</w:t>
      </w:r>
      <w:r>
        <w:rPr>
          <w:vertAlign w:val="subscript"/>
        </w:rPr>
        <w:t>darkness31Oct</w:t>
      </w:r>
      <w:r>
        <w:rPr>
          <w:rFonts w:cs="Arial"/>
        </w:rPr>
        <w:tab/>
      </w:r>
      <w:r>
        <w:t>Hours of possible darkness on 31 October</w:t>
      </w:r>
    </w:p>
    <w:p w14:paraId="6BC741D1" w14:textId="77777777" w:rsidR="006A644D" w:rsidRDefault="006A644D" w:rsidP="006A644D">
      <w:pPr>
        <w:pStyle w:val="BodyText"/>
        <w:tabs>
          <w:tab w:val="left" w:pos="1418"/>
        </w:tabs>
        <w:rPr>
          <w:rFonts w:cs="Arial"/>
        </w:rPr>
      </w:pPr>
      <w:r>
        <w:t>H</w:t>
      </w:r>
      <w:r>
        <w:rPr>
          <w:vertAlign w:val="subscript"/>
        </w:rPr>
        <w:t>daylight</w:t>
      </w:r>
      <w:r>
        <w:rPr>
          <w:rFonts w:cs="Arial"/>
        </w:rPr>
        <w:tab/>
      </w:r>
      <w:r>
        <w:t>Hours of possible daylight</w:t>
      </w:r>
    </w:p>
    <w:p w14:paraId="5634CF22" w14:textId="77777777" w:rsidR="006A644D" w:rsidRDefault="006A644D" w:rsidP="006A644D">
      <w:pPr>
        <w:pStyle w:val="BodyText"/>
        <w:tabs>
          <w:tab w:val="left" w:pos="1418"/>
        </w:tabs>
        <w:rPr>
          <w:rFonts w:cs="Arial"/>
        </w:rPr>
      </w:pPr>
      <w:r>
        <w:t>I</w:t>
      </w:r>
      <w:r>
        <w:rPr>
          <w:vertAlign w:val="subscript"/>
        </w:rPr>
        <w:t>avg</w:t>
      </w:r>
      <w:r>
        <w:rPr>
          <w:vertAlign w:val="subscript"/>
        </w:rPr>
        <w:tab/>
      </w:r>
      <w:r>
        <w:t>Average current</w:t>
      </w:r>
    </w:p>
    <w:p w14:paraId="42FB2DE2" w14:textId="77777777" w:rsidR="006A644D" w:rsidRDefault="006A644D" w:rsidP="006A644D">
      <w:pPr>
        <w:pStyle w:val="BodyText"/>
        <w:tabs>
          <w:tab w:val="left" w:pos="1418"/>
        </w:tabs>
        <w:rPr>
          <w:rFonts w:cs="Arial"/>
        </w:rPr>
      </w:pPr>
      <w:r>
        <w:t>L</w:t>
      </w:r>
      <w:r>
        <w:tab/>
        <w:t>Latitude (in degrees)</w:t>
      </w:r>
    </w:p>
    <w:p w14:paraId="391C0B79" w14:textId="77777777" w:rsidR="006A644D" w:rsidRDefault="006A644D" w:rsidP="006A644D">
      <w:pPr>
        <w:pStyle w:val="BodyText"/>
        <w:tabs>
          <w:tab w:val="left" w:pos="1418"/>
        </w:tabs>
        <w:rPr>
          <w:rFonts w:cs="Arial"/>
        </w:rPr>
      </w:pPr>
      <w:r>
        <w:t>LED</w:t>
      </w:r>
      <w:r>
        <w:tab/>
        <w:t>Light emitting diode</w:t>
      </w:r>
    </w:p>
    <w:p w14:paraId="03F0E8AB" w14:textId="77777777" w:rsidR="006A644D" w:rsidRDefault="006A644D" w:rsidP="006A644D">
      <w:pPr>
        <w:pStyle w:val="BodyText"/>
        <w:tabs>
          <w:tab w:val="left" w:pos="1418"/>
        </w:tabs>
        <w:rPr>
          <w:rFonts w:cs="Arial"/>
        </w:rPr>
      </w:pPr>
      <w:r>
        <w:t>mA</w:t>
      </w:r>
      <w:r>
        <w:tab/>
        <w:t>milli-Ampere</w:t>
      </w:r>
    </w:p>
    <w:p w14:paraId="4C1A9514" w14:textId="77777777" w:rsidR="006A644D" w:rsidRDefault="006A644D" w:rsidP="006A644D">
      <w:pPr>
        <w:pStyle w:val="BodyText"/>
        <w:tabs>
          <w:tab w:val="left" w:pos="1418"/>
        </w:tabs>
        <w:rPr>
          <w:rFonts w:cs="Arial"/>
        </w:rPr>
      </w:pPr>
      <w:r>
        <w:t>n</w:t>
      </w:r>
      <w:r>
        <w:tab/>
        <w:t>Julian date</w:t>
      </w:r>
    </w:p>
    <w:p w14:paraId="32D5F982" w14:textId="77777777" w:rsidR="006A644D" w:rsidRDefault="006A644D" w:rsidP="006A644D">
      <w:pPr>
        <w:pStyle w:val="BodyText"/>
        <w:tabs>
          <w:tab w:val="left" w:pos="1418"/>
        </w:tabs>
        <w:rPr>
          <w:rFonts w:cs="Arial"/>
        </w:rPr>
      </w:pPr>
      <w:r>
        <w:t>N</w:t>
      </w:r>
      <w:r>
        <w:tab/>
        <w:t>North</w:t>
      </w:r>
    </w:p>
    <w:p w14:paraId="55D1B084" w14:textId="77777777" w:rsidR="006A644D" w:rsidRDefault="006A644D" w:rsidP="006A644D">
      <w:pPr>
        <w:pStyle w:val="BodyText"/>
        <w:tabs>
          <w:tab w:val="left" w:pos="1418"/>
        </w:tabs>
        <w:rPr>
          <w:rFonts w:cs="Arial"/>
        </w:rPr>
      </w:pPr>
      <w:r>
        <w:t>S</w:t>
      </w:r>
      <w:r>
        <w:tab/>
        <w:t>South</w:t>
      </w:r>
    </w:p>
    <w:p w14:paraId="686D8BF2" w14:textId="77777777" w:rsidR="006A644D" w:rsidRDefault="006A644D" w:rsidP="006A644D">
      <w:pPr>
        <w:pStyle w:val="BodyText"/>
        <w:tabs>
          <w:tab w:val="left" w:pos="1418"/>
        </w:tabs>
        <w:rPr>
          <w:rFonts w:cs="Arial"/>
        </w:rPr>
      </w:pPr>
      <w:r>
        <w:t>V</w:t>
      </w:r>
      <w:r>
        <w:tab/>
        <w:t>Voltage</w:t>
      </w:r>
    </w:p>
    <w:p w14:paraId="4D9EB481" w14:textId="77777777" w:rsidR="006A644D" w:rsidRDefault="006A644D" w:rsidP="006A644D">
      <w:pPr>
        <w:pStyle w:val="BodyText"/>
        <w:tabs>
          <w:tab w:val="left" w:pos="1418"/>
        </w:tabs>
        <w:rPr>
          <w:rFonts w:cs="Arial"/>
        </w:rPr>
      </w:pPr>
      <w:r>
        <w:t>W</w:t>
      </w:r>
      <w:r>
        <w:tab/>
        <w:t>Watt</w:t>
      </w:r>
    </w:p>
    <w:p w14:paraId="5C7FA0CA" w14:textId="77777777" w:rsidR="006A644D" w:rsidRDefault="006A644D" w:rsidP="006A644D">
      <w:pPr>
        <w:pStyle w:val="BodyText"/>
        <w:tabs>
          <w:tab w:val="left" w:pos="1418"/>
        </w:tabs>
        <w:rPr>
          <w:rFonts w:cs="Arial"/>
        </w:rPr>
      </w:pPr>
      <w:r>
        <w:t>Wh/day</w:t>
      </w:r>
      <w:r>
        <w:tab/>
        <w:t>Watt hours per day</w:t>
      </w:r>
    </w:p>
    <w:p w14:paraId="27483CC0" w14:textId="77777777" w:rsidR="006A644D" w:rsidRDefault="006A644D" w:rsidP="006A644D">
      <w:pPr>
        <w:pStyle w:val="BodyText"/>
        <w:tabs>
          <w:tab w:val="left" w:pos="1418"/>
        </w:tabs>
        <w:rPr>
          <w:rFonts w:cs="Arial"/>
        </w:rPr>
      </w:pPr>
      <w:r>
        <w:t>Ws</w:t>
      </w:r>
      <w:r>
        <w:tab/>
        <w:t>Watt seconds</w:t>
      </w:r>
    </w:p>
    <w:p w14:paraId="194F63A6" w14:textId="77777777" w:rsidR="006A644D" w:rsidRPr="00BE1AD3" w:rsidRDefault="006A644D" w:rsidP="00BE1AD3">
      <w:pPr>
        <w:pStyle w:val="Annex"/>
      </w:pPr>
      <w:r>
        <w:rPr>
          <w:lang w:eastAsia="de-DE"/>
        </w:rPr>
        <w:br w:type="page"/>
      </w:r>
      <w:bookmarkStart w:id="1011" w:name="_Toc111439075"/>
      <w:bookmarkStart w:id="1012" w:name="_Toc224993456"/>
      <w:bookmarkStart w:id="1013" w:name="_Toc224993485"/>
      <w:bookmarkStart w:id="1014" w:name="_Toc448306044"/>
      <w:bookmarkStart w:id="1015" w:name="_Ref448330878"/>
      <w:r w:rsidR="00BE1AD3">
        <w:lastRenderedPageBreak/>
        <w:t>Further explanation of the H</w:t>
      </w:r>
      <w:r w:rsidR="00BE1AD3" w:rsidRPr="00BE1AD3">
        <w:rPr>
          <w:caps w:val="0"/>
          <w:position w:val="-6"/>
        </w:rPr>
        <w:t>daylight</w:t>
      </w:r>
      <w:r w:rsidR="00BE1AD3">
        <w:t xml:space="preserve"> equation</w:t>
      </w:r>
      <w:bookmarkEnd w:id="1011"/>
      <w:bookmarkEnd w:id="1012"/>
      <w:bookmarkEnd w:id="1013"/>
      <w:bookmarkEnd w:id="1014"/>
      <w:bookmarkEnd w:id="1015"/>
    </w:p>
    <w:p w14:paraId="15AE9F3D" w14:textId="77777777" w:rsidR="006A644D" w:rsidRDefault="006A644D" w:rsidP="006A644D">
      <w:pPr>
        <w:pStyle w:val="BodyText"/>
        <w:rPr>
          <w:rFonts w:cs="Arial"/>
        </w:rPr>
      </w:pPr>
      <w:r>
        <w:t>The derivation begins with the following basic astronomical equation which is stated without proof,</w:t>
      </w:r>
    </w:p>
    <w:p w14:paraId="671FA905" w14:textId="77777777" w:rsidR="006A644D" w:rsidRDefault="006A644D" w:rsidP="006A644D">
      <w:pPr>
        <w:pStyle w:val="BodyText"/>
        <w:jc w:val="center"/>
        <w:rPr>
          <w:rFonts w:cs="Arial"/>
          <w:lang w:val="es-ES"/>
        </w:rPr>
      </w:pPr>
      <w:r>
        <w:rPr>
          <w:lang w:val="es-ES"/>
        </w:rPr>
        <w:t xml:space="preserve">cos </w:t>
      </w:r>
      <w:r>
        <w:rPr>
          <w:rFonts w:ascii="Symbol" w:hAnsi="Symbol" w:cs="Symbol"/>
        </w:rPr>
        <w:t></w:t>
      </w:r>
      <w:r>
        <w:rPr>
          <w:vertAlign w:val="subscript"/>
          <w:lang w:val="es-ES"/>
        </w:rPr>
        <w:t xml:space="preserve"> h</w:t>
      </w:r>
      <w:r>
        <w:rPr>
          <w:lang w:val="es-ES"/>
        </w:rPr>
        <w:t xml:space="preserve">  =  cos L  cos D  cos </w:t>
      </w:r>
      <w:r>
        <w:rPr>
          <w:rFonts w:ascii="Symbol" w:hAnsi="Symbol" w:cs="Symbol"/>
        </w:rPr>
        <w:t></w:t>
      </w:r>
      <w:r>
        <w:rPr>
          <w:lang w:val="es-ES"/>
        </w:rPr>
        <w:t xml:space="preserve">  +  sin L  sin D</w:t>
      </w:r>
      <w:r>
        <w:rPr>
          <w:lang w:val="es-ES"/>
        </w:rPr>
        <w:tab/>
        <w:t>(1)</w:t>
      </w:r>
    </w:p>
    <w:p w14:paraId="44A4180E" w14:textId="77777777" w:rsidR="006A644D" w:rsidRDefault="006A644D" w:rsidP="006A644D">
      <w:pPr>
        <w:pStyle w:val="Footer"/>
        <w:tabs>
          <w:tab w:val="left" w:pos="720"/>
          <w:tab w:val="left" w:pos="8640"/>
        </w:tabs>
        <w:rPr>
          <w:rFonts w:cs="Arial"/>
        </w:rPr>
      </w:pPr>
      <w:r>
        <w:t xml:space="preserve">Where; </w:t>
      </w:r>
    </w:p>
    <w:p w14:paraId="663BB8DC" w14:textId="77777777" w:rsidR="006A644D" w:rsidRDefault="006A644D" w:rsidP="006A644D">
      <w:pPr>
        <w:pStyle w:val="BodyText"/>
        <w:ind w:left="720"/>
        <w:rPr>
          <w:rFonts w:cs="Arial"/>
        </w:rPr>
      </w:pPr>
      <w:r>
        <w:rPr>
          <w:rFonts w:ascii="Symbol" w:hAnsi="Symbol" w:cs="Symbol"/>
        </w:rPr>
        <w:t></w:t>
      </w:r>
      <w:r>
        <w:rPr>
          <w:vertAlign w:val="subscript"/>
        </w:rPr>
        <w:t xml:space="preserve"> h</w:t>
      </w:r>
      <w:r>
        <w:t xml:space="preserve"> =</w:t>
      </w:r>
      <w:r>
        <w:tab/>
        <w:t xml:space="preserve">incidence angle of the solar rays upon a horizontal surface = zenith </w:t>
      </w:r>
      <w:r>
        <w:tab/>
        <w:t>distance =  angle between solar rays and vertical line</w:t>
      </w:r>
    </w:p>
    <w:p w14:paraId="1C2FBFB8" w14:textId="77777777" w:rsidR="006A644D" w:rsidRDefault="006A644D" w:rsidP="006A644D">
      <w:pPr>
        <w:pStyle w:val="BodyText"/>
        <w:ind w:left="720"/>
        <w:rPr>
          <w:rFonts w:cs="Arial"/>
        </w:rPr>
      </w:pPr>
      <w:r>
        <w:t>L =</w:t>
      </w:r>
      <w:r>
        <w:tab/>
        <w:t>latitude of site</w:t>
      </w:r>
    </w:p>
    <w:p w14:paraId="6EDAA99E" w14:textId="77777777" w:rsidR="006A644D" w:rsidRDefault="006A644D" w:rsidP="006A644D">
      <w:pPr>
        <w:pStyle w:val="BodyText"/>
        <w:ind w:left="720"/>
        <w:rPr>
          <w:rFonts w:cs="Arial"/>
        </w:rPr>
      </w:pPr>
      <w:r>
        <w:t>D =</w:t>
      </w:r>
      <w:r>
        <w:tab/>
        <w:t>solar declination</w:t>
      </w:r>
    </w:p>
    <w:p w14:paraId="55A9FFF1" w14:textId="77777777" w:rsidR="006A644D" w:rsidRDefault="006A644D" w:rsidP="006A644D">
      <w:pPr>
        <w:pStyle w:val="BodyText"/>
        <w:ind w:left="720"/>
        <w:rPr>
          <w:rFonts w:cs="Arial"/>
        </w:rPr>
      </w:pPr>
      <w:r>
        <w:rPr>
          <w:rFonts w:ascii="Symbol" w:hAnsi="Symbol" w:cs="Symbol"/>
        </w:rPr>
        <w:t></w:t>
      </w:r>
      <w:r>
        <w:t xml:space="preserve"> =</w:t>
      </w:r>
      <w:r>
        <w:tab/>
        <w:t>hour angle</w:t>
      </w:r>
    </w:p>
    <w:p w14:paraId="75CCAFF7" w14:textId="77777777" w:rsidR="006A644D" w:rsidRDefault="006A644D" w:rsidP="006A644D">
      <w:pPr>
        <w:pStyle w:val="BodyText"/>
        <w:rPr>
          <w:rFonts w:cs="Arial"/>
        </w:rPr>
      </w:pPr>
      <w:r>
        <w:t xml:space="preserve">(Note:  </w:t>
      </w:r>
      <w:r>
        <w:rPr>
          <w:u w:val="single"/>
        </w:rPr>
        <w:t>all</w:t>
      </w:r>
      <w:r>
        <w:t xml:space="preserve"> angles in degrees)</w:t>
      </w:r>
    </w:p>
    <w:p w14:paraId="48879AC1" w14:textId="77777777" w:rsidR="006A644D" w:rsidRDefault="006A644D" w:rsidP="006A644D">
      <w:pPr>
        <w:pStyle w:val="BodyText"/>
        <w:rPr>
          <w:rFonts w:cs="Arial"/>
          <w:lang w:val="es-ES"/>
        </w:rPr>
      </w:pPr>
      <w:r>
        <w:rPr>
          <w:lang w:val="es-ES"/>
        </w:rPr>
        <w:t xml:space="preserve">From (1):  </w:t>
      </w:r>
    </w:p>
    <w:p w14:paraId="1548BA0E" w14:textId="77777777" w:rsidR="006A644D" w:rsidRDefault="006A644D" w:rsidP="006A644D">
      <w:pPr>
        <w:pStyle w:val="BodyText"/>
        <w:jc w:val="center"/>
        <w:rPr>
          <w:rFonts w:cs="Arial"/>
          <w:lang w:val="es-ES"/>
        </w:rPr>
      </w:pPr>
      <w:r>
        <w:rPr>
          <w:rFonts w:ascii="Symbol" w:hAnsi="Symbol" w:cs="Symbol"/>
        </w:rPr>
        <w:t></w:t>
      </w:r>
      <w:r>
        <w:rPr>
          <w:lang w:val="es-ES"/>
        </w:rPr>
        <w:t xml:space="preserve">  =  </w:t>
      </w:r>
      <w:r>
        <w:rPr>
          <w:sz w:val="20"/>
          <w:szCs w:val="20"/>
          <w:lang w:val="es-ES"/>
        </w:rPr>
        <w:fldChar w:fldCharType="begin"/>
      </w:r>
      <w:r>
        <w:rPr>
          <w:sz w:val="20"/>
          <w:szCs w:val="20"/>
          <w:lang w:val="es-ES"/>
        </w:rPr>
        <w:instrText xml:space="preserve"> EQ </w:instrText>
      </w:r>
      <w:r>
        <w:rPr>
          <w:sz w:val="20"/>
          <w:szCs w:val="20"/>
          <w:lang w:val="es-ES"/>
        </w:rPr>
        <w:fldChar w:fldCharType="end"/>
      </w:r>
      <w:r>
        <w:rPr>
          <w:lang w:val="es-ES"/>
        </w:rPr>
        <w:t xml:space="preserve">arc cos  </w:t>
      </w:r>
      <w:r>
        <w:rPr>
          <w:sz w:val="36"/>
          <w:szCs w:val="36"/>
          <w:lang w:val="es-ES"/>
        </w:rPr>
        <w:t>[</w:t>
      </w:r>
      <w:r>
        <w:rPr>
          <w:lang w:val="es-ES"/>
        </w:rPr>
        <w:t xml:space="preserve"> ( cos </w:t>
      </w:r>
      <w:r>
        <w:rPr>
          <w:rFonts w:ascii="Symbol" w:hAnsi="Symbol" w:cs="Symbol"/>
        </w:rPr>
        <w:t></w:t>
      </w:r>
      <w:r>
        <w:rPr>
          <w:vertAlign w:val="subscript"/>
          <w:lang w:val="es-ES"/>
        </w:rPr>
        <w:t xml:space="preserve"> h</w:t>
      </w:r>
      <w:r>
        <w:rPr>
          <w:lang w:val="es-ES"/>
        </w:rPr>
        <w:t xml:space="preserve">  -  sin L  sin D )  </w:t>
      </w:r>
      <w:r>
        <w:rPr>
          <w:sz w:val="28"/>
          <w:szCs w:val="28"/>
          <w:lang w:val="es-ES"/>
        </w:rPr>
        <w:t>/</w:t>
      </w:r>
      <w:r>
        <w:rPr>
          <w:lang w:val="es-ES"/>
        </w:rPr>
        <w:t xml:space="preserve">  ( cos L  cos D )</w:t>
      </w:r>
      <w:r>
        <w:rPr>
          <w:sz w:val="36"/>
          <w:szCs w:val="36"/>
          <w:lang w:val="es-ES"/>
        </w:rPr>
        <w:t>]</w:t>
      </w:r>
      <w:r>
        <w:rPr>
          <w:sz w:val="36"/>
          <w:szCs w:val="36"/>
          <w:lang w:val="es-ES"/>
        </w:rPr>
        <w:tab/>
      </w:r>
      <w:r>
        <w:rPr>
          <w:lang w:val="es-ES"/>
        </w:rPr>
        <w:t>(2)</w:t>
      </w:r>
    </w:p>
    <w:p w14:paraId="221659B2" w14:textId="77777777" w:rsidR="006A644D" w:rsidRDefault="006A644D" w:rsidP="006A644D">
      <w:pPr>
        <w:pStyle w:val="BodyText"/>
        <w:rPr>
          <w:rFonts w:cs="Arial"/>
        </w:rPr>
      </w:pPr>
      <w:smartTag w:uri="urn:schemas-microsoft-com:office:smarttags" w:element="City">
        <w:smartTag w:uri="urn:schemas-microsoft-com:office:smarttags" w:element="place">
          <w:r>
            <w:t>Sunrise</w:t>
          </w:r>
        </w:smartTag>
      </w:smartTag>
      <w:r>
        <w:t xml:space="preserve"> is defined as the time at which the upper limb of the sun becomes visible.  At sunrise the center of the sun is 52 minutes of arc below the horizon as follows:  the semi-diameter of the sun subtends an angle of 16 minutes of arc and the effect of atmospheric refraction accounts for an additional 36 minutes of arc.  Therefore, sunrise will occur when, in equation (2), </w:t>
      </w:r>
      <w:r>
        <w:rPr>
          <w:rFonts w:ascii="Symbol" w:hAnsi="Symbol" w:cs="Symbol"/>
        </w:rPr>
        <w:t></w:t>
      </w:r>
      <w:r>
        <w:rPr>
          <w:vertAlign w:val="subscript"/>
        </w:rPr>
        <w:t xml:space="preserve"> h</w:t>
      </w:r>
      <w:r>
        <w:t xml:space="preserve"> = 90</w:t>
      </w:r>
      <w:r>
        <w:rPr>
          <w:rFonts w:cs="Arial"/>
        </w:rPr>
        <w:sym w:font="Symbol" w:char="F0B0"/>
      </w:r>
      <w:r>
        <w:t xml:space="preserve"> </w:t>
      </w:r>
      <w:smartTag w:uri="urn:schemas-microsoft-com:office:smarttags" w:element="metricconverter">
        <w:smartTagPr>
          <w:attr w:name="ProductID" w:val="52’"/>
        </w:smartTagPr>
        <w:r>
          <w:t>52’</w:t>
        </w:r>
      </w:smartTag>
      <w:r>
        <w:t xml:space="preserve">.  Setting </w:t>
      </w:r>
      <w:r>
        <w:rPr>
          <w:rFonts w:ascii="Symbol" w:hAnsi="Symbol" w:cs="Symbol"/>
        </w:rPr>
        <w:t></w:t>
      </w:r>
      <w:r>
        <w:rPr>
          <w:vertAlign w:val="subscript"/>
        </w:rPr>
        <w:t xml:space="preserve"> h</w:t>
      </w:r>
      <w:r>
        <w:t xml:space="preserve"> = 90</w:t>
      </w:r>
      <w:r>
        <w:rPr>
          <w:rFonts w:cs="Arial"/>
        </w:rPr>
        <w:sym w:font="Symbol" w:char="F0B0"/>
      </w:r>
      <w:r>
        <w:t xml:space="preserve"> </w:t>
      </w:r>
      <w:smartTag w:uri="urn:schemas-microsoft-com:office:smarttags" w:element="metricconverter">
        <w:smartTagPr>
          <w:attr w:name="ProductID" w:val="52’"/>
        </w:smartTagPr>
        <w:r>
          <w:t>52’</w:t>
        </w:r>
      </w:smartTag>
      <w:r>
        <w:t xml:space="preserve"> in equation (2) allows for the calculation of </w:t>
      </w:r>
      <w:r>
        <w:rPr>
          <w:rFonts w:ascii="Symbol" w:hAnsi="Symbol" w:cs="Symbol"/>
        </w:rPr>
        <w:t></w:t>
      </w:r>
      <w:r>
        <w:rPr>
          <w:vertAlign w:val="subscript"/>
        </w:rPr>
        <w:t>sunrise</w:t>
      </w:r>
      <w:r>
        <w:t>:</w:t>
      </w:r>
    </w:p>
    <w:p w14:paraId="4E7BB464" w14:textId="77777777" w:rsidR="006A644D" w:rsidRDefault="006A644D" w:rsidP="006A644D">
      <w:pPr>
        <w:pStyle w:val="BodyText"/>
        <w:jc w:val="center"/>
        <w:rPr>
          <w:rFonts w:cs="Arial"/>
          <w:lang w:val="es-ES"/>
        </w:rPr>
      </w:pPr>
      <w:r>
        <w:rPr>
          <w:rFonts w:ascii="Symbol" w:hAnsi="Symbol" w:cs="Symbol"/>
        </w:rPr>
        <w:t></w:t>
      </w:r>
      <w:r>
        <w:rPr>
          <w:vertAlign w:val="subscript"/>
          <w:lang w:val="es-ES"/>
        </w:rPr>
        <w:t>sunrise</w:t>
      </w:r>
      <w:r>
        <w:rPr>
          <w:lang w:val="es-ES"/>
        </w:rPr>
        <w:t xml:space="preserve">  = arc cos  </w:t>
      </w:r>
      <w:r>
        <w:rPr>
          <w:sz w:val="36"/>
          <w:szCs w:val="36"/>
          <w:lang w:val="es-ES"/>
        </w:rPr>
        <w:t>[</w:t>
      </w:r>
      <w:r>
        <w:rPr>
          <w:lang w:val="es-ES"/>
        </w:rPr>
        <w:t xml:space="preserve"> ( cos 90</w:t>
      </w:r>
      <w:r>
        <w:rPr>
          <w:rFonts w:cs="Arial"/>
        </w:rPr>
        <w:sym w:font="Symbol" w:char="F0B0"/>
      </w:r>
      <w:r>
        <w:rPr>
          <w:lang w:val="es-ES"/>
        </w:rPr>
        <w:t xml:space="preserve"> </w:t>
      </w:r>
      <w:smartTag w:uri="urn:schemas-microsoft-com:office:smarttags" w:element="metricconverter">
        <w:smartTagPr>
          <w:attr w:name="ProductID" w:val="52’"/>
        </w:smartTagPr>
        <w:r>
          <w:rPr>
            <w:lang w:val="es-ES"/>
          </w:rPr>
          <w:t>52’</w:t>
        </w:r>
      </w:smartTag>
      <w:r>
        <w:rPr>
          <w:lang w:val="es-ES"/>
        </w:rPr>
        <w:t xml:space="preserve">  -  sin L  sin D )  </w:t>
      </w:r>
      <w:r>
        <w:rPr>
          <w:sz w:val="28"/>
          <w:szCs w:val="28"/>
          <w:lang w:val="es-ES"/>
        </w:rPr>
        <w:t>/</w:t>
      </w:r>
      <w:r>
        <w:rPr>
          <w:lang w:val="es-ES"/>
        </w:rPr>
        <w:t xml:space="preserve">  ( cos L  cos D )</w:t>
      </w:r>
      <w:r>
        <w:rPr>
          <w:sz w:val="36"/>
          <w:szCs w:val="36"/>
          <w:lang w:val="es-ES"/>
        </w:rPr>
        <w:t>]</w:t>
      </w:r>
    </w:p>
    <w:p w14:paraId="7AC4390A" w14:textId="77777777" w:rsidR="006A644D" w:rsidRDefault="006A644D" w:rsidP="006A644D">
      <w:pPr>
        <w:pStyle w:val="BodyText"/>
        <w:jc w:val="center"/>
        <w:rPr>
          <w:rFonts w:cs="Arial"/>
          <w:lang w:val="es-ES"/>
        </w:rPr>
      </w:pPr>
      <w:r>
        <w:rPr>
          <w:rFonts w:ascii="Symbol" w:hAnsi="Symbol" w:cs="Symbol"/>
        </w:rPr>
        <w:t></w:t>
      </w:r>
      <w:r>
        <w:rPr>
          <w:rFonts w:ascii="Symbol" w:hAnsi="Symbol" w:cs="Symbol"/>
        </w:rPr>
        <w:t></w:t>
      </w:r>
      <w:r>
        <w:rPr>
          <w:lang w:val="es-ES"/>
        </w:rPr>
        <w:t xml:space="preserve">arc cos  </w:t>
      </w:r>
      <w:r>
        <w:rPr>
          <w:sz w:val="36"/>
          <w:szCs w:val="36"/>
          <w:lang w:val="es-ES"/>
        </w:rPr>
        <w:t>[</w:t>
      </w:r>
      <w:r>
        <w:rPr>
          <w:lang w:val="es-ES"/>
        </w:rPr>
        <w:t xml:space="preserve"> ( - 0.0151  -  sin L  sin D )  </w:t>
      </w:r>
      <w:r>
        <w:rPr>
          <w:sz w:val="28"/>
          <w:szCs w:val="28"/>
          <w:lang w:val="es-ES"/>
        </w:rPr>
        <w:t>/</w:t>
      </w:r>
      <w:r>
        <w:rPr>
          <w:lang w:val="es-ES"/>
        </w:rPr>
        <w:t xml:space="preserve">  ( cos L  cos D )</w:t>
      </w:r>
      <w:r>
        <w:rPr>
          <w:sz w:val="36"/>
          <w:szCs w:val="36"/>
          <w:lang w:val="es-ES"/>
        </w:rPr>
        <w:t xml:space="preserve">]  </w:t>
      </w:r>
      <w:r>
        <w:rPr>
          <w:sz w:val="36"/>
          <w:szCs w:val="36"/>
          <w:lang w:val="es-ES"/>
        </w:rPr>
        <w:tab/>
      </w:r>
      <w:r>
        <w:rPr>
          <w:lang w:val="es-ES"/>
        </w:rPr>
        <w:t>(3)</w:t>
      </w:r>
    </w:p>
    <w:p w14:paraId="54CD373B" w14:textId="77777777" w:rsidR="006A644D" w:rsidRDefault="006A644D" w:rsidP="006A644D">
      <w:pPr>
        <w:pStyle w:val="BodyText"/>
        <w:rPr>
          <w:rFonts w:cs="Arial"/>
        </w:rPr>
      </w:pPr>
      <w:r>
        <w:t xml:space="preserve">The amount of time between sunrise and local apparent noon is obtained by converting </w:t>
      </w:r>
      <w:r>
        <w:rPr>
          <w:rFonts w:ascii="Symbol" w:hAnsi="Symbol" w:cs="Symbol"/>
        </w:rPr>
        <w:t></w:t>
      </w:r>
      <w:r>
        <w:t xml:space="preserve"> to time (15</w:t>
      </w:r>
      <w:r>
        <w:rPr>
          <w:rFonts w:cs="Arial"/>
        </w:rPr>
        <w:sym w:font="Symbol" w:char="F0B0"/>
      </w:r>
      <w:r>
        <w:t xml:space="preserve"> of arc in lo</w:t>
      </w:r>
      <w:r w:rsidR="00B6650E">
        <w:t>ngitude correspond to 1 hour):</w:t>
      </w:r>
    </w:p>
    <w:p w14:paraId="5FCCC359" w14:textId="77777777" w:rsidR="006A644D" w:rsidRDefault="006A644D" w:rsidP="006A644D">
      <w:pPr>
        <w:pStyle w:val="BodyText"/>
        <w:jc w:val="center"/>
        <w:rPr>
          <w:rFonts w:cs="Arial"/>
        </w:rPr>
      </w:pPr>
      <w:r>
        <w:t>H</w:t>
      </w:r>
      <w:r>
        <w:rPr>
          <w:vertAlign w:val="subscript"/>
        </w:rPr>
        <w:t>sunrise-noon</w:t>
      </w:r>
      <w:r>
        <w:t xml:space="preserve"> = </w:t>
      </w:r>
      <w:r>
        <w:rPr>
          <w:rFonts w:ascii="Symbol" w:hAnsi="Symbol" w:cs="Symbol"/>
        </w:rPr>
        <w:t></w:t>
      </w:r>
      <w:r>
        <w:rPr>
          <w:vertAlign w:val="subscript"/>
        </w:rPr>
        <w:t>sunrise</w:t>
      </w:r>
      <w:r>
        <w:t xml:space="preserve"> </w:t>
      </w:r>
      <w:r>
        <w:rPr>
          <w:sz w:val="28"/>
          <w:szCs w:val="28"/>
        </w:rPr>
        <w:t xml:space="preserve">/ </w:t>
      </w:r>
      <w:r>
        <w:t>15</w:t>
      </w:r>
      <w:r>
        <w:rPr>
          <w:rFonts w:cs="Arial"/>
        </w:rPr>
        <w:sym w:font="Symbol" w:char="F0B0"/>
      </w:r>
      <w:r>
        <w:t xml:space="preserve">                                (H</w:t>
      </w:r>
      <w:r>
        <w:rPr>
          <w:vertAlign w:val="subscript"/>
        </w:rPr>
        <w:t>sunrise-noon</w:t>
      </w:r>
      <w:r>
        <w:t xml:space="preserve"> in hours)</w:t>
      </w:r>
    </w:p>
    <w:p w14:paraId="4D6F2345" w14:textId="77777777" w:rsidR="006A644D" w:rsidRDefault="006A644D" w:rsidP="006A644D">
      <w:pPr>
        <w:pStyle w:val="BodyText"/>
        <w:rPr>
          <w:rFonts w:cs="Arial"/>
        </w:rPr>
      </w:pPr>
      <w:r>
        <w:t>The time from sunrise to sunset is double the time from sunrise to local apparent noon</w:t>
      </w:r>
      <w:r w:rsidR="00B6650E">
        <w:t>:</w:t>
      </w:r>
    </w:p>
    <w:p w14:paraId="3BA8E429" w14:textId="77777777" w:rsidR="006A644D" w:rsidRDefault="006A644D" w:rsidP="006A644D">
      <w:pPr>
        <w:pStyle w:val="BodyText"/>
        <w:jc w:val="center"/>
        <w:rPr>
          <w:rFonts w:cs="Arial"/>
        </w:rPr>
      </w:pPr>
      <w:r>
        <w:t>H</w:t>
      </w:r>
      <w:r>
        <w:rPr>
          <w:vertAlign w:val="subscript"/>
        </w:rPr>
        <w:t>sunrise-sunset</w:t>
      </w:r>
      <w:r>
        <w:t xml:space="preserve"> = 2  </w:t>
      </w:r>
      <w:r>
        <w:rPr>
          <w:rFonts w:ascii="Symbol" w:hAnsi="Symbol" w:cs="Symbol"/>
        </w:rPr>
        <w:t></w:t>
      </w:r>
      <w:r>
        <w:rPr>
          <w:vertAlign w:val="subscript"/>
        </w:rPr>
        <w:t>sunrise</w:t>
      </w:r>
      <w:r>
        <w:t xml:space="preserve"> </w:t>
      </w:r>
      <w:r>
        <w:rPr>
          <w:sz w:val="28"/>
          <w:szCs w:val="28"/>
        </w:rPr>
        <w:t xml:space="preserve">/ </w:t>
      </w:r>
      <w:r>
        <w:t>15</w:t>
      </w:r>
      <w:r>
        <w:rPr>
          <w:vertAlign w:val="superscript"/>
        </w:rPr>
        <w:t>o</w:t>
      </w:r>
      <w:r>
        <w:t xml:space="preserve">   </w:t>
      </w:r>
      <w:r>
        <w:tab/>
        <w:t>(4)</w:t>
      </w:r>
    </w:p>
    <w:p w14:paraId="5945C76B" w14:textId="77777777" w:rsidR="006A644D" w:rsidRDefault="00A805BB" w:rsidP="006A644D">
      <w:pPr>
        <w:pStyle w:val="BodyText"/>
        <w:rPr>
          <w:rFonts w:cs="Arial"/>
        </w:rPr>
      </w:pPr>
      <w:r>
        <w:rPr>
          <w:noProof/>
          <w:lang w:val="en-US"/>
        </w:rPr>
        <w:object w:dxaOrig="1440" w:dyaOrig="1440" w14:anchorId="53D6B8AE">
          <v:shape id="_x0000_s1533" type="#_x0000_t75" style="position:absolute;left:0;text-align:left;margin-left:42pt;margin-top:20.3pt;width:239pt;height:34pt;z-index:251713536" o:allowincell="f">
            <v:imagedata r:id="rId269" o:title=""/>
            <w10:wrap type="topAndBottom"/>
            <w10:anchorlock/>
          </v:shape>
          <o:OLEObject Type="Embed" ProgID="Equation.3" ShapeID="_x0000_s1533" DrawAspect="Content" ObjectID="_1522147607" r:id="rId270"/>
        </w:object>
      </w:r>
      <w:r w:rsidR="00B6650E">
        <w:t>Combining (3) and (4):</w:t>
      </w:r>
    </w:p>
    <w:p w14:paraId="65003B7F" w14:textId="77777777" w:rsidR="006A644D" w:rsidRPr="002862D1" w:rsidRDefault="006A644D" w:rsidP="006A644D">
      <w:pPr>
        <w:pStyle w:val="BodyText"/>
        <w:rPr>
          <w:lang w:eastAsia="de-DE"/>
        </w:rPr>
      </w:pPr>
    </w:p>
    <w:sectPr w:rsidR="006A644D" w:rsidRPr="002862D1" w:rsidSect="008258F3">
      <w:headerReference w:type="default" r:id="rId271"/>
      <w:footerReference w:type="default" r:id="rId272"/>
      <w:headerReference w:type="first" r:id="rId273"/>
      <w:pgSz w:w="11906" w:h="16838" w:code="9"/>
      <w:pgMar w:top="1134" w:right="1134"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15" w:author="Peter Dobson" w:date="2016-04-13T16:28:00Z" w:initials="PD">
    <w:p w14:paraId="45F33A67" w14:textId="77777777" w:rsidR="00AA2AB4" w:rsidRDefault="00AA2AB4">
      <w:pPr>
        <w:pStyle w:val="CommentText"/>
      </w:pPr>
      <w:r>
        <w:rPr>
          <w:rStyle w:val="CommentReference"/>
        </w:rPr>
        <w:annotationRef/>
      </w:r>
      <w:r>
        <w:t>Need just to check this calculation.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F33A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1B95C" w14:textId="77777777" w:rsidR="00A805BB" w:rsidRDefault="00A805BB" w:rsidP="009E1230">
      <w:r>
        <w:separator/>
      </w:r>
    </w:p>
  </w:endnote>
  <w:endnote w:type="continuationSeparator" w:id="0">
    <w:p w14:paraId="4B6C7E7D" w14:textId="77777777" w:rsidR="00A805BB" w:rsidRDefault="00A805B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BD60C" w14:textId="77777777" w:rsidR="00C12BA9" w:rsidRPr="008136BC" w:rsidRDefault="00C12BA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E1F7C">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E1F7C">
      <w:rPr>
        <w:noProof/>
        <w:lang w:val="en-US"/>
      </w:rPr>
      <w:t>31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44E13" w14:textId="77777777" w:rsidR="00A805BB" w:rsidRDefault="00A805BB" w:rsidP="009E1230">
      <w:r>
        <w:separator/>
      </w:r>
    </w:p>
  </w:footnote>
  <w:footnote w:type="continuationSeparator" w:id="0">
    <w:p w14:paraId="7ED758EA" w14:textId="77777777" w:rsidR="00A805BB" w:rsidRDefault="00A805BB"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FEECA" w14:textId="77777777" w:rsidR="00C12BA9" w:rsidRDefault="00C12BA9" w:rsidP="008136BC">
    <w:pPr>
      <w:jc w:val="center"/>
      <w:rPr>
        <w:rFonts w:cs="Arial"/>
        <w:sz w:val="20"/>
        <w:highlight w:val="yellow"/>
      </w:rPr>
    </w:pPr>
    <w:r w:rsidRPr="008258F3">
      <w:rPr>
        <w:rFonts w:cs="Arial"/>
        <w:sz w:val="20"/>
      </w:rPr>
      <w:t xml:space="preserve">Guideline </w:t>
    </w:r>
    <w:r w:rsidRPr="00705832">
      <w:rPr>
        <w:rFonts w:cs="Arial"/>
        <w:sz w:val="20"/>
      </w:rPr>
      <w:t>10</w:t>
    </w:r>
    <w:r>
      <w:rPr>
        <w:rFonts w:cs="Arial"/>
        <w:sz w:val="20"/>
      </w:rPr>
      <w:t>67</w:t>
    </w:r>
    <w:r w:rsidRPr="00705832">
      <w:rPr>
        <w:rFonts w:cs="Arial"/>
        <w:sz w:val="20"/>
      </w:rPr>
      <w:t xml:space="preserve">-1 – </w:t>
    </w:r>
    <w:r w:rsidRPr="008258F3">
      <w:rPr>
        <w:rFonts w:cs="Arial"/>
        <w:bCs/>
        <w:color w:val="000000"/>
        <w:sz w:val="20"/>
        <w:szCs w:val="20"/>
      </w:rPr>
      <w:t>Total Electrical Loads of Aids to Navigation</w:t>
    </w:r>
  </w:p>
  <w:p w14:paraId="0FB8A9D5" w14:textId="77777777" w:rsidR="00C12BA9" w:rsidRDefault="00C12BA9" w:rsidP="008136BC">
    <w:pPr>
      <w:pBdr>
        <w:bottom w:val="single" w:sz="4" w:space="1" w:color="auto"/>
      </w:pBdr>
      <w:jc w:val="center"/>
    </w:pPr>
    <w:r w:rsidRPr="00705832">
      <w:rPr>
        <w:rFonts w:cs="Arial"/>
        <w:sz w:val="20"/>
      </w:rPr>
      <w:t>May 2009</w:t>
    </w:r>
  </w:p>
  <w:p w14:paraId="3A57F9D1" w14:textId="77777777" w:rsidR="00C12BA9" w:rsidRDefault="00C12BA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AA3CD" w14:textId="48EC1B4A" w:rsidR="00C12BA9" w:rsidRPr="00564356" w:rsidRDefault="00EA0738" w:rsidP="007E1F7C">
    <w:pPr>
      <w:pStyle w:val="Header"/>
      <w:jc w:val="right"/>
    </w:pPr>
    <w:r>
      <w:t>ENG4-11.2.14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938F05E"/>
    <w:lvl w:ilvl="0">
      <w:start w:val="1"/>
      <w:numFmt w:val="decimal"/>
      <w:lvlText w:val="%1."/>
      <w:lvlJc w:val="left"/>
      <w:pPr>
        <w:tabs>
          <w:tab w:val="num" w:pos="1492"/>
        </w:tabs>
        <w:ind w:left="1492" w:hanging="360"/>
      </w:pPr>
    </w:lvl>
  </w:abstractNum>
  <w:abstractNum w:abstractNumId="1">
    <w:nsid w:val="FFFFFF7D"/>
    <w:multiLevelType w:val="singleLevel"/>
    <w:tmpl w:val="4D700F7E"/>
    <w:lvl w:ilvl="0">
      <w:start w:val="1"/>
      <w:numFmt w:val="decimal"/>
      <w:lvlText w:val="%1."/>
      <w:lvlJc w:val="left"/>
      <w:pPr>
        <w:tabs>
          <w:tab w:val="num" w:pos="1209"/>
        </w:tabs>
        <w:ind w:left="1209" w:hanging="360"/>
      </w:pPr>
    </w:lvl>
  </w:abstractNum>
  <w:abstractNum w:abstractNumId="2">
    <w:nsid w:val="FFFFFF7E"/>
    <w:multiLevelType w:val="singleLevel"/>
    <w:tmpl w:val="C53E6DA8"/>
    <w:lvl w:ilvl="0">
      <w:start w:val="1"/>
      <w:numFmt w:val="decimal"/>
      <w:lvlText w:val="%1."/>
      <w:lvlJc w:val="left"/>
      <w:pPr>
        <w:tabs>
          <w:tab w:val="num" w:pos="926"/>
        </w:tabs>
        <w:ind w:left="926" w:hanging="360"/>
      </w:pPr>
    </w:lvl>
  </w:abstractNum>
  <w:abstractNum w:abstractNumId="3">
    <w:nsid w:val="FFFFFF7F"/>
    <w:multiLevelType w:val="singleLevel"/>
    <w:tmpl w:val="30720F20"/>
    <w:lvl w:ilvl="0">
      <w:start w:val="1"/>
      <w:numFmt w:val="decimal"/>
      <w:lvlText w:val="%1."/>
      <w:lvlJc w:val="left"/>
      <w:pPr>
        <w:tabs>
          <w:tab w:val="num" w:pos="643"/>
        </w:tabs>
        <w:ind w:left="643" w:hanging="360"/>
      </w:pPr>
    </w:lvl>
  </w:abstractNum>
  <w:abstractNum w:abstractNumId="4">
    <w:nsid w:val="FFFFFF80"/>
    <w:multiLevelType w:val="singleLevel"/>
    <w:tmpl w:val="30D47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20D2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28F4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5C5F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86E8D242"/>
    <w:lvl w:ilvl="0" w:tplc="C1EAAA74">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F721BD"/>
    <w:multiLevelType w:val="multilevel"/>
    <w:tmpl w:val="75362A16"/>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576"/>
        </w:tabs>
        <w:ind w:left="57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864"/>
        </w:tabs>
        <w:ind w:left="864" w:hanging="864"/>
      </w:pPr>
      <w:rPr>
        <w:rFonts w:ascii="Times New Roman" w:hAnsi="Times New Roman" w:cs="Times New Roman"/>
      </w:rPr>
    </w:lvl>
    <w:lvl w:ilvl="4">
      <w:start w:val="1"/>
      <w:numFmt w:val="decimal"/>
      <w:lvlText w:val="%1.%2.%3.%4.%5"/>
      <w:lvlJc w:val="left"/>
      <w:pPr>
        <w:tabs>
          <w:tab w:val="num" w:pos="1008"/>
        </w:tabs>
        <w:ind w:left="1008" w:hanging="1008"/>
      </w:pPr>
      <w:rPr>
        <w:rFonts w:ascii="Times New Roman" w:hAnsi="Times New Roman" w:cs="Times New Roman"/>
      </w:rPr>
    </w:lvl>
    <w:lvl w:ilvl="5">
      <w:start w:val="1"/>
      <w:numFmt w:val="decimal"/>
      <w:lvlText w:val="%1.%2.%3.%4.%5.%6"/>
      <w:lvlJc w:val="left"/>
      <w:pPr>
        <w:tabs>
          <w:tab w:val="num" w:pos="1152"/>
        </w:tabs>
        <w:ind w:left="1152" w:hanging="1152"/>
      </w:pPr>
      <w:rPr>
        <w:rFonts w:ascii="Times New Roman" w:hAnsi="Times New Roman" w:cs="Times New Roman"/>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0BB235F"/>
    <w:multiLevelType w:val="hybridMultilevel"/>
    <w:tmpl w:val="5AACD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F2466EA"/>
    <w:multiLevelType w:val="hybridMultilevel"/>
    <w:tmpl w:val="D5A82F70"/>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FC23516"/>
    <w:multiLevelType w:val="hybridMultilevel"/>
    <w:tmpl w:val="A3F45A8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5"/>
  </w:num>
  <w:num w:numId="5">
    <w:abstractNumId w:val="18"/>
  </w:num>
  <w:num w:numId="6">
    <w:abstractNumId w:val="10"/>
  </w:num>
  <w:num w:numId="7">
    <w:abstractNumId w:val="25"/>
  </w:num>
  <w:num w:numId="8">
    <w:abstractNumId w:val="17"/>
  </w:num>
  <w:num w:numId="9">
    <w:abstractNumId w:val="23"/>
  </w:num>
  <w:num w:numId="10">
    <w:abstractNumId w:val="12"/>
  </w:num>
  <w:num w:numId="11">
    <w:abstractNumId w:val="26"/>
  </w:num>
  <w:num w:numId="12">
    <w:abstractNumId w:val="21"/>
  </w:num>
  <w:num w:numId="13">
    <w:abstractNumId w:val="8"/>
  </w:num>
  <w:num w:numId="14">
    <w:abstractNumId w:val="13"/>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4"/>
  </w:num>
  <w:num w:numId="30">
    <w:abstractNumId w:val="19"/>
  </w:num>
  <w:num w:numId="31">
    <w:abstractNumId w:val="24"/>
  </w:num>
  <w:num w:numId="32">
    <w:abstractNumId w:val="12"/>
  </w:num>
  <w:num w:numId="33">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AA3"/>
    <w:rsid w:val="00004AE0"/>
    <w:rsid w:val="00023384"/>
    <w:rsid w:val="000420D8"/>
    <w:rsid w:val="000448A8"/>
    <w:rsid w:val="00053168"/>
    <w:rsid w:val="000A5B90"/>
    <w:rsid w:val="000B0D3E"/>
    <w:rsid w:val="000D6193"/>
    <w:rsid w:val="00102F61"/>
    <w:rsid w:val="001257B2"/>
    <w:rsid w:val="00127044"/>
    <w:rsid w:val="00162C42"/>
    <w:rsid w:val="0018656F"/>
    <w:rsid w:val="00190B2B"/>
    <w:rsid w:val="001A2B50"/>
    <w:rsid w:val="001A4B75"/>
    <w:rsid w:val="001B3B69"/>
    <w:rsid w:val="001D3B7C"/>
    <w:rsid w:val="001E7864"/>
    <w:rsid w:val="00207DD1"/>
    <w:rsid w:val="00231520"/>
    <w:rsid w:val="00244044"/>
    <w:rsid w:val="00252BA8"/>
    <w:rsid w:val="00277327"/>
    <w:rsid w:val="002835CE"/>
    <w:rsid w:val="002862D1"/>
    <w:rsid w:val="002A6AAB"/>
    <w:rsid w:val="002B4786"/>
    <w:rsid w:val="002E7CE7"/>
    <w:rsid w:val="003031EB"/>
    <w:rsid w:val="00310C37"/>
    <w:rsid w:val="0032752D"/>
    <w:rsid w:val="00352518"/>
    <w:rsid w:val="00371BEF"/>
    <w:rsid w:val="00374064"/>
    <w:rsid w:val="00380C7B"/>
    <w:rsid w:val="00395D68"/>
    <w:rsid w:val="003A2960"/>
    <w:rsid w:val="003A32AC"/>
    <w:rsid w:val="003A4769"/>
    <w:rsid w:val="003B29A5"/>
    <w:rsid w:val="003C25A1"/>
    <w:rsid w:val="003F1CA5"/>
    <w:rsid w:val="003F23D2"/>
    <w:rsid w:val="003F6DD3"/>
    <w:rsid w:val="00422E65"/>
    <w:rsid w:val="00442BE8"/>
    <w:rsid w:val="00460028"/>
    <w:rsid w:val="00486956"/>
    <w:rsid w:val="004A3893"/>
    <w:rsid w:val="004C2F5C"/>
    <w:rsid w:val="004E7DDD"/>
    <w:rsid w:val="004F17F7"/>
    <w:rsid w:val="004F26ED"/>
    <w:rsid w:val="004F72F9"/>
    <w:rsid w:val="0050355D"/>
    <w:rsid w:val="0052391D"/>
    <w:rsid w:val="00564356"/>
    <w:rsid w:val="00582569"/>
    <w:rsid w:val="005A4861"/>
    <w:rsid w:val="005A6C35"/>
    <w:rsid w:val="005D1B18"/>
    <w:rsid w:val="005E15FE"/>
    <w:rsid w:val="006051AA"/>
    <w:rsid w:val="006201B8"/>
    <w:rsid w:val="00632734"/>
    <w:rsid w:val="006427BF"/>
    <w:rsid w:val="0065161C"/>
    <w:rsid w:val="00655287"/>
    <w:rsid w:val="0067323E"/>
    <w:rsid w:val="006A644D"/>
    <w:rsid w:val="006F18FC"/>
    <w:rsid w:val="006F5BF7"/>
    <w:rsid w:val="00702CBE"/>
    <w:rsid w:val="00705832"/>
    <w:rsid w:val="00721DBE"/>
    <w:rsid w:val="00733082"/>
    <w:rsid w:val="00741B6E"/>
    <w:rsid w:val="0075170E"/>
    <w:rsid w:val="00752173"/>
    <w:rsid w:val="00767FC6"/>
    <w:rsid w:val="00790018"/>
    <w:rsid w:val="007E07FC"/>
    <w:rsid w:val="007E1F7C"/>
    <w:rsid w:val="007E43BC"/>
    <w:rsid w:val="008136BC"/>
    <w:rsid w:val="008258F3"/>
    <w:rsid w:val="00834E76"/>
    <w:rsid w:val="00847CE2"/>
    <w:rsid w:val="00857962"/>
    <w:rsid w:val="0087060C"/>
    <w:rsid w:val="00870A1B"/>
    <w:rsid w:val="0087112A"/>
    <w:rsid w:val="008C68EF"/>
    <w:rsid w:val="008C6E46"/>
    <w:rsid w:val="008D3E6A"/>
    <w:rsid w:val="009024EE"/>
    <w:rsid w:val="00911008"/>
    <w:rsid w:val="00911BBA"/>
    <w:rsid w:val="00921872"/>
    <w:rsid w:val="0092296B"/>
    <w:rsid w:val="00922B53"/>
    <w:rsid w:val="009504E2"/>
    <w:rsid w:val="00956293"/>
    <w:rsid w:val="00977810"/>
    <w:rsid w:val="00983B71"/>
    <w:rsid w:val="00986D5A"/>
    <w:rsid w:val="009A2C02"/>
    <w:rsid w:val="009B30D7"/>
    <w:rsid w:val="009B54A0"/>
    <w:rsid w:val="009B67EB"/>
    <w:rsid w:val="009C22FA"/>
    <w:rsid w:val="009D215E"/>
    <w:rsid w:val="009E1230"/>
    <w:rsid w:val="009F0ABD"/>
    <w:rsid w:val="00A14A4B"/>
    <w:rsid w:val="00A15897"/>
    <w:rsid w:val="00A163D8"/>
    <w:rsid w:val="00A21909"/>
    <w:rsid w:val="00A27A7A"/>
    <w:rsid w:val="00A3108E"/>
    <w:rsid w:val="00A3657F"/>
    <w:rsid w:val="00A46150"/>
    <w:rsid w:val="00A6234F"/>
    <w:rsid w:val="00A66A15"/>
    <w:rsid w:val="00A805BB"/>
    <w:rsid w:val="00AA2AB4"/>
    <w:rsid w:val="00AB2ED8"/>
    <w:rsid w:val="00AB5CAB"/>
    <w:rsid w:val="00AC2C6D"/>
    <w:rsid w:val="00AC5F56"/>
    <w:rsid w:val="00AC698F"/>
    <w:rsid w:val="00AD01B1"/>
    <w:rsid w:val="00AE5700"/>
    <w:rsid w:val="00AF615B"/>
    <w:rsid w:val="00B32F4F"/>
    <w:rsid w:val="00B43C65"/>
    <w:rsid w:val="00B453A8"/>
    <w:rsid w:val="00B534F2"/>
    <w:rsid w:val="00B6650E"/>
    <w:rsid w:val="00B75C73"/>
    <w:rsid w:val="00BD11AF"/>
    <w:rsid w:val="00BD2D19"/>
    <w:rsid w:val="00BE1AD3"/>
    <w:rsid w:val="00BF787D"/>
    <w:rsid w:val="00C12BA9"/>
    <w:rsid w:val="00C528B9"/>
    <w:rsid w:val="00C531DA"/>
    <w:rsid w:val="00C537CC"/>
    <w:rsid w:val="00CB5315"/>
    <w:rsid w:val="00CB5860"/>
    <w:rsid w:val="00CD7575"/>
    <w:rsid w:val="00CF7AA3"/>
    <w:rsid w:val="00D066DD"/>
    <w:rsid w:val="00D3428B"/>
    <w:rsid w:val="00D44DE7"/>
    <w:rsid w:val="00D50131"/>
    <w:rsid w:val="00D52150"/>
    <w:rsid w:val="00D54A59"/>
    <w:rsid w:val="00D847AD"/>
    <w:rsid w:val="00D86532"/>
    <w:rsid w:val="00DB585F"/>
    <w:rsid w:val="00DC1CA6"/>
    <w:rsid w:val="00DE2346"/>
    <w:rsid w:val="00E01A09"/>
    <w:rsid w:val="00E54A6A"/>
    <w:rsid w:val="00E711D8"/>
    <w:rsid w:val="00E7550C"/>
    <w:rsid w:val="00EA0738"/>
    <w:rsid w:val="00ED6F81"/>
    <w:rsid w:val="00F11318"/>
    <w:rsid w:val="00F1531A"/>
    <w:rsid w:val="00F155DC"/>
    <w:rsid w:val="00F205F6"/>
    <w:rsid w:val="00F3714E"/>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49" fill="f" fillcolor="white" stroke="f">
      <v:fill color="white" on="f"/>
      <v:stroke on="f"/>
    </o:shapedefaults>
    <o:shapelayout v:ext="edit">
      <o:idmap v:ext="edit" data="1"/>
    </o:shapelayout>
  </w:shapeDefaults>
  <w:decimalSymbol w:val="."/>
  <w:listSeparator w:val=","/>
  <w14:docId w14:val="0B12DD56"/>
  <w15:chartTrackingRefBased/>
  <w15:docId w15:val="{D223CCCB-D13B-4FA6-A2E9-3238DD15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6"/>
      </w:numPr>
      <w:spacing w:before="120" w:after="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basedOn w:val="DefaultParagraphFont"/>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basedOn w:val="DefaultParagraphFont"/>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basedOn w:val="DefaultParagraphFont"/>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6A644D"/>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uiPriority w:val="39"/>
    <w:rsid w:val="00834E76"/>
    <w:pPr>
      <w:tabs>
        <w:tab w:val="left" w:pos="1701"/>
        <w:tab w:val="right" w:pos="9639"/>
      </w:tabs>
      <w:spacing w:before="240" w:after="240"/>
      <w:ind w:left="1701" w:hanging="1701"/>
    </w:pPr>
    <w:rPr>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13">
    <w:name w:val="Char Char13"/>
    <w:basedOn w:val="DefaultParagraphFont"/>
    <w:rsid w:val="008258F3"/>
    <w:rPr>
      <w:rFonts w:ascii="Arial" w:eastAsia="MS Mincho" w:hAnsi="Arial" w:cs="Arial"/>
      <w:szCs w:val="22"/>
      <w:lang w:val="en-GB" w:eastAsia="ja-JP" w:bidi="ar-SA"/>
    </w:rPr>
  </w:style>
  <w:style w:type="character" w:customStyle="1" w:styleId="CharChar15">
    <w:name w:val="Char Char15"/>
    <w:basedOn w:val="DefaultParagraphFont"/>
    <w:rsid w:val="00CF7AA3"/>
    <w:rPr>
      <w:rFonts w:ascii="Arial" w:eastAsia="MS Mincho" w:hAnsi="Arial" w:cs="Arial"/>
      <w:sz w:val="22"/>
      <w:szCs w:val="22"/>
      <w:lang w:val="en-GB" w:eastAsia="en-GB" w:bidi="ar-SA"/>
    </w:rPr>
  </w:style>
  <w:style w:type="paragraph" w:customStyle="1" w:styleId="Bullet">
    <w:name w:val="Bullet"/>
    <w:basedOn w:val="Normal"/>
    <w:rsid w:val="00CF7AA3"/>
    <w:pPr>
      <w:numPr>
        <w:numId w:val="28"/>
      </w:numPr>
      <w:spacing w:after="60"/>
      <w:ind w:right="380"/>
    </w:pPr>
    <w:rPr>
      <w:rFonts w:eastAsia="MS Mincho" w:cs="Arial"/>
      <w:szCs w:val="22"/>
      <w:lang w:val="en-AU" w:eastAsia="ja-JP"/>
    </w:rPr>
  </w:style>
  <w:style w:type="paragraph" w:styleId="BodyText2">
    <w:name w:val="Body Text 2"/>
    <w:basedOn w:val="Normal"/>
    <w:rsid w:val="00CF7AA3"/>
    <w:pPr>
      <w:spacing w:after="120"/>
      <w:ind w:left="567"/>
    </w:pPr>
  </w:style>
  <w:style w:type="character" w:customStyle="1" w:styleId="CharChar12">
    <w:name w:val="Char Char12"/>
    <w:basedOn w:val="DefaultParagraphFont"/>
    <w:rsid w:val="006A644D"/>
    <w:rPr>
      <w:rFonts w:ascii="Arial" w:eastAsia="MS Mincho" w:hAnsi="Arial" w:cs="Arial"/>
      <w:szCs w:val="24"/>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4.wmf"/><Relationship Id="rId21" Type="http://schemas.openxmlformats.org/officeDocument/2006/relationships/comments" Target="comments.xml"/><Relationship Id="rId42" Type="http://schemas.openxmlformats.org/officeDocument/2006/relationships/oleObject" Target="embeddings/oleObject14.bin"/><Relationship Id="rId63" Type="http://schemas.openxmlformats.org/officeDocument/2006/relationships/oleObject" Target="embeddings/oleObject24.bin"/><Relationship Id="rId84" Type="http://schemas.openxmlformats.org/officeDocument/2006/relationships/oleObject" Target="embeddings/oleObject35.bin"/><Relationship Id="rId138" Type="http://schemas.openxmlformats.org/officeDocument/2006/relationships/oleObject" Target="embeddings/oleObject64.bin"/><Relationship Id="rId159" Type="http://schemas.openxmlformats.org/officeDocument/2006/relationships/image" Target="media/image540.wmf"/><Relationship Id="rId170" Type="http://schemas.openxmlformats.org/officeDocument/2006/relationships/oleObject" Target="embeddings/oleObject81.bin"/><Relationship Id="rId191" Type="http://schemas.openxmlformats.org/officeDocument/2006/relationships/image" Target="media/image62.wmf"/><Relationship Id="rId205" Type="http://schemas.openxmlformats.org/officeDocument/2006/relationships/image" Target="media/image650.wmf"/><Relationship Id="rId226" Type="http://schemas.openxmlformats.org/officeDocument/2006/relationships/oleObject" Target="embeddings/oleObject109.bin"/><Relationship Id="rId247" Type="http://schemas.openxmlformats.org/officeDocument/2006/relationships/image" Target="media/image85.wmf"/><Relationship Id="rId107" Type="http://schemas.openxmlformats.org/officeDocument/2006/relationships/image" Target="media/image410.wmf"/><Relationship Id="rId268" Type="http://schemas.openxmlformats.org/officeDocument/2006/relationships/oleObject" Target="embeddings/oleObject130.bin"/><Relationship Id="rId11" Type="http://schemas.openxmlformats.org/officeDocument/2006/relationships/hyperlink" Target="http://www.iala-aism.org" TargetMode="External"/><Relationship Id="rId32" Type="http://schemas.openxmlformats.org/officeDocument/2006/relationships/oleObject" Target="embeddings/oleObject9.bin"/><Relationship Id="rId53" Type="http://schemas.openxmlformats.org/officeDocument/2006/relationships/image" Target="media/image22.wmf"/><Relationship Id="rId74" Type="http://schemas.openxmlformats.org/officeDocument/2006/relationships/oleObject" Target="embeddings/oleObject30.bin"/><Relationship Id="rId128" Type="http://schemas.openxmlformats.org/officeDocument/2006/relationships/oleObject" Target="embeddings/oleObject59.bin"/><Relationship Id="rId149" Type="http://schemas.openxmlformats.org/officeDocument/2006/relationships/image" Target="media/image52.wmf"/><Relationship Id="rId5" Type="http://schemas.openxmlformats.org/officeDocument/2006/relationships/webSettings" Target="webSettings.xml"/><Relationship Id="rId95" Type="http://schemas.openxmlformats.org/officeDocument/2006/relationships/image" Target="media/image380.wmf"/><Relationship Id="rId160" Type="http://schemas.openxmlformats.org/officeDocument/2006/relationships/oleObject" Target="embeddings/oleObject75.bin"/><Relationship Id="rId181" Type="http://schemas.openxmlformats.org/officeDocument/2006/relationships/image" Target="media/image590.wmf"/><Relationship Id="rId216" Type="http://schemas.openxmlformats.org/officeDocument/2006/relationships/oleObject" Target="embeddings/oleObject104.bin"/><Relationship Id="rId237" Type="http://schemas.openxmlformats.org/officeDocument/2006/relationships/image" Target="media/image80.wmf"/><Relationship Id="rId258" Type="http://schemas.openxmlformats.org/officeDocument/2006/relationships/oleObject" Target="embeddings/oleObject125.bin"/><Relationship Id="rId22" Type="http://schemas.microsoft.com/office/2011/relationships/commentsExtended" Target="commentsExtended.xml"/><Relationship Id="rId43" Type="http://schemas.openxmlformats.org/officeDocument/2006/relationships/image" Target="media/image16.wmf"/><Relationship Id="rId64" Type="http://schemas.openxmlformats.org/officeDocument/2006/relationships/image" Target="media/image27.wmf"/><Relationship Id="rId118" Type="http://schemas.openxmlformats.org/officeDocument/2006/relationships/oleObject" Target="embeddings/oleObject54.bin"/><Relationship Id="rId139" Type="http://schemas.openxmlformats.org/officeDocument/2006/relationships/image" Target="media/image490.wmf"/><Relationship Id="rId85" Type="http://schemas.openxmlformats.org/officeDocument/2006/relationships/oleObject" Target="embeddings/oleObject36.bin"/><Relationship Id="rId150" Type="http://schemas.openxmlformats.org/officeDocument/2006/relationships/oleObject" Target="embeddings/oleObject70.bin"/><Relationship Id="rId171" Type="http://schemas.openxmlformats.org/officeDocument/2006/relationships/image" Target="media/image57.wmf"/><Relationship Id="rId192" Type="http://schemas.openxmlformats.org/officeDocument/2006/relationships/oleObject" Target="embeddings/oleObject92.bin"/><Relationship Id="rId206" Type="http://schemas.openxmlformats.org/officeDocument/2006/relationships/oleObject" Target="embeddings/oleObject99.bin"/><Relationship Id="rId227" Type="http://schemas.openxmlformats.org/officeDocument/2006/relationships/image" Target="media/image75.wmf"/><Relationship Id="rId248" Type="http://schemas.openxmlformats.org/officeDocument/2006/relationships/oleObject" Target="embeddings/oleObject120.bin"/><Relationship Id="rId269" Type="http://schemas.openxmlformats.org/officeDocument/2006/relationships/image" Target="media/image96.wmf"/><Relationship Id="rId12" Type="http://schemas.openxmlformats.org/officeDocument/2006/relationships/image" Target="media/image1.png"/><Relationship Id="rId33" Type="http://schemas.openxmlformats.org/officeDocument/2006/relationships/image" Target="media/image11.wmf"/><Relationship Id="rId108" Type="http://schemas.openxmlformats.org/officeDocument/2006/relationships/oleObject" Target="embeddings/oleObject49.bin"/><Relationship Id="rId129" Type="http://schemas.openxmlformats.org/officeDocument/2006/relationships/image" Target="media/image47.wmf"/><Relationship Id="rId54" Type="http://schemas.openxmlformats.org/officeDocument/2006/relationships/oleObject" Target="embeddings/oleObject19.bin"/><Relationship Id="rId75" Type="http://schemas.openxmlformats.org/officeDocument/2006/relationships/image" Target="media/image32.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image" Target="media/image55.wmf"/><Relationship Id="rId182" Type="http://schemas.openxmlformats.org/officeDocument/2006/relationships/oleObject" Target="embeddings/oleObject87.bin"/><Relationship Id="rId217" Type="http://schemas.openxmlformats.org/officeDocument/2006/relationships/image" Target="media/image70.wmf"/><Relationship Id="rId6" Type="http://schemas.openxmlformats.org/officeDocument/2006/relationships/footnotes" Target="footnotes.xml"/><Relationship Id="rId238" Type="http://schemas.openxmlformats.org/officeDocument/2006/relationships/oleObject" Target="embeddings/oleObject115.bin"/><Relationship Id="rId259" Type="http://schemas.openxmlformats.org/officeDocument/2006/relationships/image" Target="media/image91.wmf"/><Relationship Id="rId23" Type="http://schemas.openxmlformats.org/officeDocument/2006/relationships/image" Target="media/image6.wmf"/><Relationship Id="rId119" Type="http://schemas.openxmlformats.org/officeDocument/2006/relationships/image" Target="media/image440.wmf"/><Relationship Id="rId270" Type="http://schemas.openxmlformats.org/officeDocument/2006/relationships/oleObject" Target="embeddings/oleObject131.bin"/><Relationship Id="rId44" Type="http://schemas.openxmlformats.org/officeDocument/2006/relationships/oleObject" Target="embeddings/oleObject15.bin"/><Relationship Id="rId60" Type="http://schemas.openxmlformats.org/officeDocument/2006/relationships/image" Target="media/image25.wmf"/><Relationship Id="rId65" Type="http://schemas.openxmlformats.org/officeDocument/2006/relationships/oleObject" Target="embeddings/oleObject25.bin"/><Relationship Id="rId81" Type="http://schemas.openxmlformats.org/officeDocument/2006/relationships/image" Target="media/image35.wmf"/><Relationship Id="rId86" Type="http://schemas.openxmlformats.org/officeDocument/2006/relationships/oleObject" Target="embeddings/oleObject37.bin"/><Relationship Id="rId130" Type="http://schemas.openxmlformats.org/officeDocument/2006/relationships/oleObject" Target="embeddings/oleObject60.bin"/><Relationship Id="rId135" Type="http://schemas.openxmlformats.org/officeDocument/2006/relationships/image" Target="media/image480.wmf"/><Relationship Id="rId151" Type="http://schemas.openxmlformats.org/officeDocument/2006/relationships/image" Target="media/image520.wmf"/><Relationship Id="rId156" Type="http://schemas.openxmlformats.org/officeDocument/2006/relationships/oleObject" Target="embeddings/oleObject73.bin"/><Relationship Id="rId177" Type="http://schemas.openxmlformats.org/officeDocument/2006/relationships/image" Target="media/image580.wmf"/><Relationship Id="rId198" Type="http://schemas.openxmlformats.org/officeDocument/2006/relationships/oleObject" Target="embeddings/oleObject95.bin"/><Relationship Id="rId172" Type="http://schemas.openxmlformats.org/officeDocument/2006/relationships/oleObject" Target="embeddings/oleObject82.bin"/><Relationship Id="rId193" Type="http://schemas.openxmlformats.org/officeDocument/2006/relationships/image" Target="media/image620.wmf"/><Relationship Id="rId202" Type="http://schemas.openxmlformats.org/officeDocument/2006/relationships/oleObject" Target="embeddings/oleObject97.bin"/><Relationship Id="rId207" Type="http://schemas.openxmlformats.org/officeDocument/2006/relationships/image" Target="media/image66.wmf"/><Relationship Id="rId223" Type="http://schemas.openxmlformats.org/officeDocument/2006/relationships/image" Target="media/image73.wmf"/><Relationship Id="rId228" Type="http://schemas.openxmlformats.org/officeDocument/2006/relationships/oleObject" Target="embeddings/oleObject110.bin"/><Relationship Id="rId244" Type="http://schemas.openxmlformats.org/officeDocument/2006/relationships/oleObject" Target="embeddings/oleObject118.bin"/><Relationship Id="rId249" Type="http://schemas.openxmlformats.org/officeDocument/2006/relationships/image" Target="media/image86.wmf"/><Relationship Id="rId13" Type="http://schemas.openxmlformats.org/officeDocument/2006/relationships/image" Target="media/image2.wmf"/><Relationship Id="rId18" Type="http://schemas.openxmlformats.org/officeDocument/2006/relationships/oleObject" Target="embeddings/oleObject3.bin"/><Relationship Id="rId39" Type="http://schemas.openxmlformats.org/officeDocument/2006/relationships/image" Target="media/image14.wmf"/><Relationship Id="rId109" Type="http://schemas.openxmlformats.org/officeDocument/2006/relationships/image" Target="media/image42.wmf"/><Relationship Id="rId260" Type="http://schemas.openxmlformats.org/officeDocument/2006/relationships/oleObject" Target="embeddings/oleObject126.bin"/><Relationship Id="rId265" Type="http://schemas.openxmlformats.org/officeDocument/2006/relationships/image" Target="media/image94.wmf"/><Relationship Id="rId34" Type="http://schemas.openxmlformats.org/officeDocument/2006/relationships/oleObject" Target="embeddings/oleObject10.bin"/><Relationship Id="rId50" Type="http://schemas.openxmlformats.org/officeDocument/2006/relationships/oleObject" Target="embeddings/oleObject17.bin"/><Relationship Id="rId55" Type="http://schemas.openxmlformats.org/officeDocument/2006/relationships/oleObject" Target="embeddings/oleObject20.bin"/><Relationship Id="rId76" Type="http://schemas.openxmlformats.org/officeDocument/2006/relationships/oleObject" Target="embeddings/oleObject31.bin"/><Relationship Id="rId97" Type="http://schemas.openxmlformats.org/officeDocument/2006/relationships/image" Target="media/image39.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46.wmf"/><Relationship Id="rId141" Type="http://schemas.openxmlformats.org/officeDocument/2006/relationships/image" Target="media/image50.wmf"/><Relationship Id="rId146" Type="http://schemas.openxmlformats.org/officeDocument/2006/relationships/oleObject" Target="embeddings/oleObject68.bin"/><Relationship Id="rId167" Type="http://schemas.openxmlformats.org/officeDocument/2006/relationships/image" Target="media/image56.wmf"/><Relationship Id="rId188" Type="http://schemas.openxmlformats.org/officeDocument/2006/relationships/oleObject" Target="embeddings/oleObject90.bin"/><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oleObject" Target="embeddings/oleObject41.bin"/><Relationship Id="rId162" Type="http://schemas.openxmlformats.org/officeDocument/2006/relationships/oleObject" Target="embeddings/oleObject76.bin"/><Relationship Id="rId183" Type="http://schemas.openxmlformats.org/officeDocument/2006/relationships/image" Target="media/image60.wmf"/><Relationship Id="rId213" Type="http://schemas.openxmlformats.org/officeDocument/2006/relationships/image" Target="media/image68.wmf"/><Relationship Id="rId218" Type="http://schemas.openxmlformats.org/officeDocument/2006/relationships/oleObject" Target="embeddings/oleObject105.bin"/><Relationship Id="rId234" Type="http://schemas.openxmlformats.org/officeDocument/2006/relationships/oleObject" Target="embeddings/oleObject113.bin"/><Relationship Id="rId239" Type="http://schemas.openxmlformats.org/officeDocument/2006/relationships/image" Target="media/image81.wmf"/><Relationship Id="rId2" Type="http://schemas.openxmlformats.org/officeDocument/2006/relationships/numbering" Target="numbering.xml"/><Relationship Id="rId29" Type="http://schemas.openxmlformats.org/officeDocument/2006/relationships/image" Target="media/image9.wmf"/><Relationship Id="rId250" Type="http://schemas.openxmlformats.org/officeDocument/2006/relationships/oleObject" Target="embeddings/oleObject121.bin"/><Relationship Id="rId255" Type="http://schemas.openxmlformats.org/officeDocument/2006/relationships/image" Target="media/image89.wmf"/><Relationship Id="rId271" Type="http://schemas.openxmlformats.org/officeDocument/2006/relationships/header" Target="header1.xml"/><Relationship Id="rId276" Type="http://schemas.openxmlformats.org/officeDocument/2006/relationships/theme" Target="theme/theme1.xml"/><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17.png"/><Relationship Id="rId66" Type="http://schemas.openxmlformats.org/officeDocument/2006/relationships/image" Target="media/image28.wmf"/><Relationship Id="rId87" Type="http://schemas.openxmlformats.org/officeDocument/2006/relationships/oleObject" Target="embeddings/oleObject38.bin"/><Relationship Id="rId110" Type="http://schemas.openxmlformats.org/officeDocument/2006/relationships/oleObject" Target="embeddings/oleObject50.bin"/><Relationship Id="rId115" Type="http://schemas.openxmlformats.org/officeDocument/2006/relationships/image" Target="media/image430.wmf"/><Relationship Id="rId131" Type="http://schemas.openxmlformats.org/officeDocument/2006/relationships/image" Target="media/image470.wmf"/><Relationship Id="rId136" Type="http://schemas.openxmlformats.org/officeDocument/2006/relationships/oleObject" Target="embeddings/oleObject63.bin"/><Relationship Id="rId157" Type="http://schemas.openxmlformats.org/officeDocument/2006/relationships/image" Target="media/image54.wmf"/><Relationship Id="rId178" Type="http://schemas.openxmlformats.org/officeDocument/2006/relationships/oleObject" Target="embeddings/oleObject85.bin"/><Relationship Id="rId61" Type="http://schemas.openxmlformats.org/officeDocument/2006/relationships/oleObject" Target="embeddings/oleObject23.bin"/><Relationship Id="rId82" Type="http://schemas.openxmlformats.org/officeDocument/2006/relationships/oleObject" Target="embeddings/oleObject34.bin"/><Relationship Id="rId152" Type="http://schemas.openxmlformats.org/officeDocument/2006/relationships/oleObject" Target="embeddings/oleObject71.bin"/><Relationship Id="rId173" Type="http://schemas.openxmlformats.org/officeDocument/2006/relationships/image" Target="media/image570.wmf"/><Relationship Id="rId194" Type="http://schemas.openxmlformats.org/officeDocument/2006/relationships/oleObject" Target="embeddings/oleObject93.bin"/><Relationship Id="rId199" Type="http://schemas.openxmlformats.org/officeDocument/2006/relationships/image" Target="media/image64.wmf"/><Relationship Id="rId203" Type="http://schemas.openxmlformats.org/officeDocument/2006/relationships/image" Target="media/image65.wmf"/><Relationship Id="rId208" Type="http://schemas.openxmlformats.org/officeDocument/2006/relationships/oleObject" Target="embeddings/oleObject100.bin"/><Relationship Id="rId229" Type="http://schemas.openxmlformats.org/officeDocument/2006/relationships/image" Target="media/image76.wmf"/><Relationship Id="rId19" Type="http://schemas.openxmlformats.org/officeDocument/2006/relationships/image" Target="media/image5.wmf"/><Relationship Id="rId224" Type="http://schemas.openxmlformats.org/officeDocument/2006/relationships/oleObject" Target="embeddings/oleObject108.bin"/><Relationship Id="rId240" Type="http://schemas.openxmlformats.org/officeDocument/2006/relationships/oleObject" Target="embeddings/oleObject116.bin"/><Relationship Id="rId245" Type="http://schemas.openxmlformats.org/officeDocument/2006/relationships/image" Target="media/image84.wmf"/><Relationship Id="rId261" Type="http://schemas.openxmlformats.org/officeDocument/2006/relationships/image" Target="media/image92.wmf"/><Relationship Id="rId266" Type="http://schemas.openxmlformats.org/officeDocument/2006/relationships/oleObject" Target="embeddings/oleObject129.bin"/><Relationship Id="rId14" Type="http://schemas.openxmlformats.org/officeDocument/2006/relationships/oleObject" Target="embeddings/oleObject1.bin"/><Relationship Id="rId30" Type="http://schemas.openxmlformats.org/officeDocument/2006/relationships/oleObject" Target="embeddings/oleObject8.bin"/><Relationship Id="rId35" Type="http://schemas.openxmlformats.org/officeDocument/2006/relationships/image" Target="media/image12.wmf"/><Relationship Id="rId56" Type="http://schemas.openxmlformats.org/officeDocument/2006/relationships/image" Target="media/image23.wmf"/><Relationship Id="rId77" Type="http://schemas.openxmlformats.org/officeDocument/2006/relationships/image" Target="media/image33.wmf"/><Relationship Id="rId100" Type="http://schemas.openxmlformats.org/officeDocument/2006/relationships/oleObject" Target="embeddings/oleObject45.bin"/><Relationship Id="rId105" Type="http://schemas.openxmlformats.org/officeDocument/2006/relationships/image" Target="media/image41.wmf"/><Relationship Id="rId126" Type="http://schemas.openxmlformats.org/officeDocument/2006/relationships/oleObject" Target="embeddings/oleObject58.bin"/><Relationship Id="rId147" Type="http://schemas.openxmlformats.org/officeDocument/2006/relationships/image" Target="media/image510.wmf"/><Relationship Id="rId168" Type="http://schemas.openxmlformats.org/officeDocument/2006/relationships/oleObject" Target="embeddings/oleObject80.bin"/><Relationship Id="rId8" Type="http://schemas.openxmlformats.org/officeDocument/2006/relationships/hyperlink" Target="mailto:iala-aism@wanadoo.fr" TargetMode="External"/><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image" Target="media/image38.wmf"/><Relationship Id="rId98" Type="http://schemas.openxmlformats.org/officeDocument/2006/relationships/oleObject" Target="embeddings/oleObject44.bin"/><Relationship Id="rId121" Type="http://schemas.openxmlformats.org/officeDocument/2006/relationships/image" Target="media/image45.wmf"/><Relationship Id="rId142" Type="http://schemas.openxmlformats.org/officeDocument/2006/relationships/oleObject" Target="embeddings/oleObject66.bin"/><Relationship Id="rId163" Type="http://schemas.openxmlformats.org/officeDocument/2006/relationships/image" Target="media/image550.wmf"/><Relationship Id="rId184" Type="http://schemas.openxmlformats.org/officeDocument/2006/relationships/oleObject" Target="embeddings/oleObject88.bin"/><Relationship Id="rId189" Type="http://schemas.openxmlformats.org/officeDocument/2006/relationships/image" Target="media/image610.wmf"/><Relationship Id="rId219" Type="http://schemas.openxmlformats.org/officeDocument/2006/relationships/image" Target="media/image71.wmf"/><Relationship Id="rId3" Type="http://schemas.openxmlformats.org/officeDocument/2006/relationships/styles" Target="styles.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image" Target="media/image79.wmf"/><Relationship Id="rId251" Type="http://schemas.openxmlformats.org/officeDocument/2006/relationships/image" Target="media/image87.wmf"/><Relationship Id="rId256" Type="http://schemas.openxmlformats.org/officeDocument/2006/relationships/oleObject" Target="embeddings/oleObject124.bin"/><Relationship Id="rId25" Type="http://schemas.openxmlformats.org/officeDocument/2006/relationships/image" Target="media/image7.wmf"/><Relationship Id="rId46" Type="http://schemas.openxmlformats.org/officeDocument/2006/relationships/image" Target="media/image18.wmf"/><Relationship Id="rId67" Type="http://schemas.openxmlformats.org/officeDocument/2006/relationships/oleObject" Target="embeddings/oleObject26.bin"/><Relationship Id="rId116" Type="http://schemas.openxmlformats.org/officeDocument/2006/relationships/oleObject" Target="embeddings/oleObject53.bin"/><Relationship Id="rId137" Type="http://schemas.openxmlformats.org/officeDocument/2006/relationships/image" Target="media/image49.wmf"/><Relationship Id="rId158" Type="http://schemas.openxmlformats.org/officeDocument/2006/relationships/oleObject" Target="embeddings/oleObject74.bin"/><Relationship Id="rId272" Type="http://schemas.openxmlformats.org/officeDocument/2006/relationships/footer" Target="footer1.xml"/><Relationship Id="rId20" Type="http://schemas.openxmlformats.org/officeDocument/2006/relationships/oleObject" Target="embeddings/oleObject4.bin"/><Relationship Id="rId41" Type="http://schemas.openxmlformats.org/officeDocument/2006/relationships/image" Target="media/image15.wmf"/><Relationship Id="rId62" Type="http://schemas.openxmlformats.org/officeDocument/2006/relationships/image" Target="media/image26.wmf"/><Relationship Id="rId83" Type="http://schemas.openxmlformats.org/officeDocument/2006/relationships/image" Target="media/image36.wmf"/><Relationship Id="rId88" Type="http://schemas.openxmlformats.org/officeDocument/2006/relationships/oleObject" Target="embeddings/oleObject39.bin"/><Relationship Id="rId111" Type="http://schemas.openxmlformats.org/officeDocument/2006/relationships/image" Target="media/image420.wmf"/><Relationship Id="rId132" Type="http://schemas.openxmlformats.org/officeDocument/2006/relationships/oleObject" Target="embeddings/oleObject61.bin"/><Relationship Id="rId153" Type="http://schemas.openxmlformats.org/officeDocument/2006/relationships/image" Target="media/image53.wmf"/><Relationship Id="rId174" Type="http://schemas.openxmlformats.org/officeDocument/2006/relationships/oleObject" Target="embeddings/oleObject83.bin"/><Relationship Id="rId179" Type="http://schemas.openxmlformats.org/officeDocument/2006/relationships/image" Target="media/image59.wmf"/><Relationship Id="rId195" Type="http://schemas.openxmlformats.org/officeDocument/2006/relationships/image" Target="media/image63.wmf"/><Relationship Id="rId209" Type="http://schemas.openxmlformats.org/officeDocument/2006/relationships/image" Target="media/image660.wmf"/><Relationship Id="rId190" Type="http://schemas.openxmlformats.org/officeDocument/2006/relationships/oleObject" Target="embeddings/oleObject91.bin"/><Relationship Id="rId204" Type="http://schemas.openxmlformats.org/officeDocument/2006/relationships/oleObject" Target="embeddings/oleObject98.bin"/><Relationship Id="rId220" Type="http://schemas.openxmlformats.org/officeDocument/2006/relationships/oleObject" Target="embeddings/oleObject106.bin"/><Relationship Id="rId225" Type="http://schemas.openxmlformats.org/officeDocument/2006/relationships/image" Target="media/image74.wmf"/><Relationship Id="rId241" Type="http://schemas.openxmlformats.org/officeDocument/2006/relationships/image" Target="media/image82.wmf"/><Relationship Id="rId246" Type="http://schemas.openxmlformats.org/officeDocument/2006/relationships/oleObject" Target="embeddings/oleObject119.bin"/><Relationship Id="rId267" Type="http://schemas.openxmlformats.org/officeDocument/2006/relationships/image" Target="media/image95.wmf"/><Relationship Id="rId15" Type="http://schemas.openxmlformats.org/officeDocument/2006/relationships/image" Target="media/image3.wmf"/><Relationship Id="rId36" Type="http://schemas.openxmlformats.org/officeDocument/2006/relationships/oleObject" Target="embeddings/oleObject11.bin"/><Relationship Id="rId57" Type="http://schemas.openxmlformats.org/officeDocument/2006/relationships/oleObject" Target="embeddings/oleObject21.bin"/><Relationship Id="rId106" Type="http://schemas.openxmlformats.org/officeDocument/2006/relationships/oleObject" Target="embeddings/oleObject48.bin"/><Relationship Id="rId127" Type="http://schemas.openxmlformats.org/officeDocument/2006/relationships/image" Target="media/image460.wmf"/><Relationship Id="rId262" Type="http://schemas.openxmlformats.org/officeDocument/2006/relationships/oleObject" Target="embeddings/oleObject127.bin"/><Relationship Id="rId10" Type="http://schemas.openxmlformats.org/officeDocument/2006/relationships/hyperlink" Target="mailto:iala-aism@wanadoo.fr" TargetMode="External"/><Relationship Id="rId31" Type="http://schemas.openxmlformats.org/officeDocument/2006/relationships/image" Target="media/image10.wmf"/><Relationship Id="rId52" Type="http://schemas.openxmlformats.org/officeDocument/2006/relationships/oleObject" Target="embeddings/oleObject18.bin"/><Relationship Id="rId73" Type="http://schemas.openxmlformats.org/officeDocument/2006/relationships/oleObject" Target="embeddings/oleObject29.bin"/><Relationship Id="rId78" Type="http://schemas.openxmlformats.org/officeDocument/2006/relationships/oleObject" Target="embeddings/oleObject32.bin"/><Relationship Id="rId94" Type="http://schemas.openxmlformats.org/officeDocument/2006/relationships/oleObject" Target="embeddings/oleObject42.bin"/><Relationship Id="rId99" Type="http://schemas.openxmlformats.org/officeDocument/2006/relationships/image" Target="media/image390.wmf"/><Relationship Id="rId101" Type="http://schemas.openxmlformats.org/officeDocument/2006/relationships/image" Target="media/image40.wmf"/><Relationship Id="rId122" Type="http://schemas.openxmlformats.org/officeDocument/2006/relationships/oleObject" Target="embeddings/oleObject56.bin"/><Relationship Id="rId143" Type="http://schemas.openxmlformats.org/officeDocument/2006/relationships/image" Target="media/image500.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560.wmf"/><Relationship Id="rId185" Type="http://schemas.openxmlformats.org/officeDocument/2006/relationships/image" Target="media/image600.wmf"/><Relationship Id="rId4" Type="http://schemas.openxmlformats.org/officeDocument/2006/relationships/settings" Target="settings.xml"/><Relationship Id="rId9" Type="http://schemas.openxmlformats.org/officeDocument/2006/relationships/hyperlink" Target="http://www.iala-aism.org" TargetMode="External"/><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openxmlformats.org/officeDocument/2006/relationships/image" Target="media/image69.wmf"/><Relationship Id="rId236" Type="http://schemas.openxmlformats.org/officeDocument/2006/relationships/oleObject" Target="embeddings/oleObject114.bin"/><Relationship Id="rId257" Type="http://schemas.openxmlformats.org/officeDocument/2006/relationships/image" Target="media/image90.wmf"/><Relationship Id="rId26" Type="http://schemas.openxmlformats.org/officeDocument/2006/relationships/oleObject" Target="embeddings/oleObject6.bin"/><Relationship Id="rId231" Type="http://schemas.openxmlformats.org/officeDocument/2006/relationships/image" Target="media/image77.wmf"/><Relationship Id="rId252" Type="http://schemas.openxmlformats.org/officeDocument/2006/relationships/oleObject" Target="embeddings/oleObject122.bin"/><Relationship Id="rId273" Type="http://schemas.openxmlformats.org/officeDocument/2006/relationships/header" Target="header2.xml"/><Relationship Id="rId47" Type="http://schemas.openxmlformats.org/officeDocument/2006/relationships/oleObject" Target="embeddings/oleObject16.bin"/><Relationship Id="rId68" Type="http://schemas.openxmlformats.org/officeDocument/2006/relationships/image" Target="media/image29.wmf"/><Relationship Id="rId89" Type="http://schemas.openxmlformats.org/officeDocument/2006/relationships/image" Target="media/image37.wmf"/><Relationship Id="rId112" Type="http://schemas.openxmlformats.org/officeDocument/2006/relationships/oleObject" Target="embeddings/oleObject51.bin"/><Relationship Id="rId133" Type="http://schemas.openxmlformats.org/officeDocument/2006/relationships/image" Target="media/image48.wmf"/><Relationship Id="rId154" Type="http://schemas.openxmlformats.org/officeDocument/2006/relationships/oleObject" Target="embeddings/oleObject72.bin"/><Relationship Id="rId175" Type="http://schemas.openxmlformats.org/officeDocument/2006/relationships/image" Target="media/image58.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2.bin"/><Relationship Id="rId221" Type="http://schemas.openxmlformats.org/officeDocument/2006/relationships/image" Target="media/image72.wmf"/><Relationship Id="rId242" Type="http://schemas.openxmlformats.org/officeDocument/2006/relationships/oleObject" Target="embeddings/oleObject117.bin"/><Relationship Id="rId263" Type="http://schemas.openxmlformats.org/officeDocument/2006/relationships/image" Target="media/image93.wmf"/><Relationship Id="rId37" Type="http://schemas.openxmlformats.org/officeDocument/2006/relationships/image" Target="media/image13.wmf"/><Relationship Id="rId58" Type="http://schemas.openxmlformats.org/officeDocument/2006/relationships/image" Target="media/image24.wmf"/><Relationship Id="rId79" Type="http://schemas.openxmlformats.org/officeDocument/2006/relationships/image" Target="media/image34.wmf"/><Relationship Id="rId102" Type="http://schemas.openxmlformats.org/officeDocument/2006/relationships/oleObject" Target="embeddings/oleObject46.bin"/><Relationship Id="rId123" Type="http://schemas.openxmlformats.org/officeDocument/2006/relationships/image" Target="media/image450.wmf"/><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oleObject" Target="embeddings/oleObject78.bin"/><Relationship Id="rId186" Type="http://schemas.openxmlformats.org/officeDocument/2006/relationships/oleObject" Target="embeddings/oleObject89.bin"/><Relationship Id="rId211" Type="http://schemas.openxmlformats.org/officeDocument/2006/relationships/image" Target="media/image67.wmf"/><Relationship Id="rId232" Type="http://schemas.openxmlformats.org/officeDocument/2006/relationships/oleObject" Target="embeddings/oleObject112.bin"/><Relationship Id="rId253" Type="http://schemas.openxmlformats.org/officeDocument/2006/relationships/image" Target="media/image88.wmf"/><Relationship Id="rId274" Type="http://schemas.openxmlformats.org/officeDocument/2006/relationships/fontTable" Target="fontTable.xml"/><Relationship Id="rId27" Type="http://schemas.openxmlformats.org/officeDocument/2006/relationships/image" Target="media/image8.wmf"/><Relationship Id="rId48" Type="http://schemas.openxmlformats.org/officeDocument/2006/relationships/image" Target="media/image19.jpeg"/><Relationship Id="rId69" Type="http://schemas.openxmlformats.org/officeDocument/2006/relationships/oleObject" Target="embeddings/oleObject27.bin"/><Relationship Id="rId113" Type="http://schemas.openxmlformats.org/officeDocument/2006/relationships/image" Target="media/image43.wmf"/><Relationship Id="rId134" Type="http://schemas.openxmlformats.org/officeDocument/2006/relationships/oleObject" Target="embeddings/oleObject62.bin"/><Relationship Id="rId80" Type="http://schemas.openxmlformats.org/officeDocument/2006/relationships/oleObject" Target="embeddings/oleObject33.bin"/><Relationship Id="rId155" Type="http://schemas.openxmlformats.org/officeDocument/2006/relationships/image" Target="media/image530.wmf"/><Relationship Id="rId176" Type="http://schemas.openxmlformats.org/officeDocument/2006/relationships/oleObject" Target="embeddings/oleObject84.bin"/><Relationship Id="rId197" Type="http://schemas.openxmlformats.org/officeDocument/2006/relationships/image" Target="media/image630.wmf"/><Relationship Id="rId201" Type="http://schemas.openxmlformats.org/officeDocument/2006/relationships/image" Target="media/image640.wmf"/><Relationship Id="rId222" Type="http://schemas.openxmlformats.org/officeDocument/2006/relationships/oleObject" Target="embeddings/oleObject107.bin"/><Relationship Id="rId243" Type="http://schemas.openxmlformats.org/officeDocument/2006/relationships/image" Target="media/image83.wmf"/><Relationship Id="rId264" Type="http://schemas.openxmlformats.org/officeDocument/2006/relationships/oleObject" Target="embeddings/oleObject128.bin"/><Relationship Id="rId17" Type="http://schemas.openxmlformats.org/officeDocument/2006/relationships/image" Target="media/image4.wmf"/><Relationship Id="rId38" Type="http://schemas.openxmlformats.org/officeDocument/2006/relationships/oleObject" Target="embeddings/oleObject12.bin"/><Relationship Id="rId59" Type="http://schemas.openxmlformats.org/officeDocument/2006/relationships/oleObject" Target="embeddings/oleObject22.bin"/><Relationship Id="rId103" Type="http://schemas.openxmlformats.org/officeDocument/2006/relationships/image" Target="media/image400.wmf"/><Relationship Id="rId124" Type="http://schemas.openxmlformats.org/officeDocument/2006/relationships/oleObject" Target="embeddings/oleObject57.bin"/><Relationship Id="rId70" Type="http://schemas.openxmlformats.org/officeDocument/2006/relationships/image" Target="media/image30.wmf"/><Relationship Id="rId91" Type="http://schemas.openxmlformats.org/officeDocument/2006/relationships/image" Target="media/image370.wmf"/><Relationship Id="rId145" Type="http://schemas.openxmlformats.org/officeDocument/2006/relationships/image" Target="media/image51.wmf"/><Relationship Id="rId166" Type="http://schemas.openxmlformats.org/officeDocument/2006/relationships/oleObject" Target="embeddings/oleObject79.bin"/><Relationship Id="rId187" Type="http://schemas.openxmlformats.org/officeDocument/2006/relationships/image" Target="media/image61.wmf"/><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78.wmf"/><Relationship Id="rId254" Type="http://schemas.openxmlformats.org/officeDocument/2006/relationships/oleObject" Target="embeddings/oleObject123.bin"/><Relationship Id="rId28" Type="http://schemas.openxmlformats.org/officeDocument/2006/relationships/oleObject" Target="embeddings/oleObject7.bin"/><Relationship Id="rId49" Type="http://schemas.openxmlformats.org/officeDocument/2006/relationships/image" Target="media/image20.wmf"/><Relationship Id="rId114" Type="http://schemas.openxmlformats.org/officeDocument/2006/relationships/oleObject" Target="embeddings/oleObject52.bin"/><Relationship Id="rId275"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esh\My%20Documents\A_Work\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06F01-50D4-47BD-B161-246B060B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Template.dot</Template>
  <TotalTime>1</TotalTime>
  <Pages>31</Pages>
  <Words>7801</Words>
  <Characters>44471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52168</CharactersWithSpaces>
  <SharedDoc>false</SharedDoc>
  <HLinks>
    <vt:vector size="282" baseType="variant">
      <vt:variant>
        <vt:i4>1245236</vt:i4>
      </vt:variant>
      <vt:variant>
        <vt:i4>272</vt:i4>
      </vt:variant>
      <vt:variant>
        <vt:i4>0</vt:i4>
      </vt:variant>
      <vt:variant>
        <vt:i4>5</vt:i4>
      </vt:variant>
      <vt:variant>
        <vt:lpwstr/>
      </vt:variant>
      <vt:variant>
        <vt:lpwstr>_Toc225672421</vt:lpwstr>
      </vt:variant>
      <vt:variant>
        <vt:i4>1245236</vt:i4>
      </vt:variant>
      <vt:variant>
        <vt:i4>266</vt:i4>
      </vt:variant>
      <vt:variant>
        <vt:i4>0</vt:i4>
      </vt:variant>
      <vt:variant>
        <vt:i4>5</vt:i4>
      </vt:variant>
      <vt:variant>
        <vt:lpwstr/>
      </vt:variant>
      <vt:variant>
        <vt:lpwstr>_Toc225672420</vt:lpwstr>
      </vt:variant>
      <vt:variant>
        <vt:i4>1048628</vt:i4>
      </vt:variant>
      <vt:variant>
        <vt:i4>257</vt:i4>
      </vt:variant>
      <vt:variant>
        <vt:i4>0</vt:i4>
      </vt:variant>
      <vt:variant>
        <vt:i4>5</vt:i4>
      </vt:variant>
      <vt:variant>
        <vt:lpwstr/>
      </vt:variant>
      <vt:variant>
        <vt:lpwstr>_Toc225672419</vt:lpwstr>
      </vt:variant>
      <vt:variant>
        <vt:i4>1179697</vt:i4>
      </vt:variant>
      <vt:variant>
        <vt:i4>248</vt:i4>
      </vt:variant>
      <vt:variant>
        <vt:i4>0</vt:i4>
      </vt:variant>
      <vt:variant>
        <vt:i4>5</vt:i4>
      </vt:variant>
      <vt:variant>
        <vt:lpwstr/>
      </vt:variant>
      <vt:variant>
        <vt:lpwstr>_Toc225673121</vt:lpwstr>
      </vt:variant>
      <vt:variant>
        <vt:i4>1179697</vt:i4>
      </vt:variant>
      <vt:variant>
        <vt:i4>242</vt:i4>
      </vt:variant>
      <vt:variant>
        <vt:i4>0</vt:i4>
      </vt:variant>
      <vt:variant>
        <vt:i4>5</vt:i4>
      </vt:variant>
      <vt:variant>
        <vt:lpwstr/>
      </vt:variant>
      <vt:variant>
        <vt:lpwstr>_Toc225673120</vt:lpwstr>
      </vt:variant>
      <vt:variant>
        <vt:i4>1114161</vt:i4>
      </vt:variant>
      <vt:variant>
        <vt:i4>236</vt:i4>
      </vt:variant>
      <vt:variant>
        <vt:i4>0</vt:i4>
      </vt:variant>
      <vt:variant>
        <vt:i4>5</vt:i4>
      </vt:variant>
      <vt:variant>
        <vt:lpwstr/>
      </vt:variant>
      <vt:variant>
        <vt:lpwstr>_Toc225673119</vt:lpwstr>
      </vt:variant>
      <vt:variant>
        <vt:i4>1114161</vt:i4>
      </vt:variant>
      <vt:variant>
        <vt:i4>230</vt:i4>
      </vt:variant>
      <vt:variant>
        <vt:i4>0</vt:i4>
      </vt:variant>
      <vt:variant>
        <vt:i4>5</vt:i4>
      </vt:variant>
      <vt:variant>
        <vt:lpwstr/>
      </vt:variant>
      <vt:variant>
        <vt:lpwstr>_Toc225673118</vt:lpwstr>
      </vt:variant>
      <vt:variant>
        <vt:i4>1114161</vt:i4>
      </vt:variant>
      <vt:variant>
        <vt:i4>224</vt:i4>
      </vt:variant>
      <vt:variant>
        <vt:i4>0</vt:i4>
      </vt:variant>
      <vt:variant>
        <vt:i4>5</vt:i4>
      </vt:variant>
      <vt:variant>
        <vt:lpwstr/>
      </vt:variant>
      <vt:variant>
        <vt:lpwstr>_Toc225673117</vt:lpwstr>
      </vt:variant>
      <vt:variant>
        <vt:i4>1114161</vt:i4>
      </vt:variant>
      <vt:variant>
        <vt:i4>218</vt:i4>
      </vt:variant>
      <vt:variant>
        <vt:i4>0</vt:i4>
      </vt:variant>
      <vt:variant>
        <vt:i4>5</vt:i4>
      </vt:variant>
      <vt:variant>
        <vt:lpwstr/>
      </vt:variant>
      <vt:variant>
        <vt:lpwstr>_Toc225673116</vt:lpwstr>
      </vt:variant>
      <vt:variant>
        <vt:i4>1114161</vt:i4>
      </vt:variant>
      <vt:variant>
        <vt:i4>212</vt:i4>
      </vt:variant>
      <vt:variant>
        <vt:i4>0</vt:i4>
      </vt:variant>
      <vt:variant>
        <vt:i4>5</vt:i4>
      </vt:variant>
      <vt:variant>
        <vt:lpwstr/>
      </vt:variant>
      <vt:variant>
        <vt:lpwstr>_Toc225673115</vt:lpwstr>
      </vt:variant>
      <vt:variant>
        <vt:i4>1114161</vt:i4>
      </vt:variant>
      <vt:variant>
        <vt:i4>206</vt:i4>
      </vt:variant>
      <vt:variant>
        <vt:i4>0</vt:i4>
      </vt:variant>
      <vt:variant>
        <vt:i4>5</vt:i4>
      </vt:variant>
      <vt:variant>
        <vt:lpwstr/>
      </vt:variant>
      <vt:variant>
        <vt:lpwstr>_Toc225673114</vt:lpwstr>
      </vt:variant>
      <vt:variant>
        <vt:i4>1114161</vt:i4>
      </vt:variant>
      <vt:variant>
        <vt:i4>200</vt:i4>
      </vt:variant>
      <vt:variant>
        <vt:i4>0</vt:i4>
      </vt:variant>
      <vt:variant>
        <vt:i4>5</vt:i4>
      </vt:variant>
      <vt:variant>
        <vt:lpwstr/>
      </vt:variant>
      <vt:variant>
        <vt:lpwstr>_Toc225673113</vt:lpwstr>
      </vt:variant>
      <vt:variant>
        <vt:i4>1114161</vt:i4>
      </vt:variant>
      <vt:variant>
        <vt:i4>194</vt:i4>
      </vt:variant>
      <vt:variant>
        <vt:i4>0</vt:i4>
      </vt:variant>
      <vt:variant>
        <vt:i4>5</vt:i4>
      </vt:variant>
      <vt:variant>
        <vt:lpwstr/>
      </vt:variant>
      <vt:variant>
        <vt:lpwstr>_Toc225673112</vt:lpwstr>
      </vt:variant>
      <vt:variant>
        <vt:i4>1114161</vt:i4>
      </vt:variant>
      <vt:variant>
        <vt:i4>188</vt:i4>
      </vt:variant>
      <vt:variant>
        <vt:i4>0</vt:i4>
      </vt:variant>
      <vt:variant>
        <vt:i4>5</vt:i4>
      </vt:variant>
      <vt:variant>
        <vt:lpwstr/>
      </vt:variant>
      <vt:variant>
        <vt:lpwstr>_Toc225673111</vt:lpwstr>
      </vt:variant>
      <vt:variant>
        <vt:i4>1114161</vt:i4>
      </vt:variant>
      <vt:variant>
        <vt:i4>182</vt:i4>
      </vt:variant>
      <vt:variant>
        <vt:i4>0</vt:i4>
      </vt:variant>
      <vt:variant>
        <vt:i4>5</vt:i4>
      </vt:variant>
      <vt:variant>
        <vt:lpwstr/>
      </vt:variant>
      <vt:variant>
        <vt:lpwstr>_Toc225673110</vt:lpwstr>
      </vt:variant>
      <vt:variant>
        <vt:i4>1048625</vt:i4>
      </vt:variant>
      <vt:variant>
        <vt:i4>176</vt:i4>
      </vt:variant>
      <vt:variant>
        <vt:i4>0</vt:i4>
      </vt:variant>
      <vt:variant>
        <vt:i4>5</vt:i4>
      </vt:variant>
      <vt:variant>
        <vt:lpwstr/>
      </vt:variant>
      <vt:variant>
        <vt:lpwstr>_Toc225673109</vt:lpwstr>
      </vt:variant>
      <vt:variant>
        <vt:i4>1048625</vt:i4>
      </vt:variant>
      <vt:variant>
        <vt:i4>170</vt:i4>
      </vt:variant>
      <vt:variant>
        <vt:i4>0</vt:i4>
      </vt:variant>
      <vt:variant>
        <vt:i4>5</vt:i4>
      </vt:variant>
      <vt:variant>
        <vt:lpwstr/>
      </vt:variant>
      <vt:variant>
        <vt:lpwstr>_Toc225673108</vt:lpwstr>
      </vt:variant>
      <vt:variant>
        <vt:i4>1048625</vt:i4>
      </vt:variant>
      <vt:variant>
        <vt:i4>164</vt:i4>
      </vt:variant>
      <vt:variant>
        <vt:i4>0</vt:i4>
      </vt:variant>
      <vt:variant>
        <vt:i4>5</vt:i4>
      </vt:variant>
      <vt:variant>
        <vt:lpwstr/>
      </vt:variant>
      <vt:variant>
        <vt:lpwstr>_Toc225673107</vt:lpwstr>
      </vt:variant>
      <vt:variant>
        <vt:i4>1048625</vt:i4>
      </vt:variant>
      <vt:variant>
        <vt:i4>158</vt:i4>
      </vt:variant>
      <vt:variant>
        <vt:i4>0</vt:i4>
      </vt:variant>
      <vt:variant>
        <vt:i4>5</vt:i4>
      </vt:variant>
      <vt:variant>
        <vt:lpwstr/>
      </vt:variant>
      <vt:variant>
        <vt:lpwstr>_Toc225673106</vt:lpwstr>
      </vt:variant>
      <vt:variant>
        <vt:i4>1048625</vt:i4>
      </vt:variant>
      <vt:variant>
        <vt:i4>152</vt:i4>
      </vt:variant>
      <vt:variant>
        <vt:i4>0</vt:i4>
      </vt:variant>
      <vt:variant>
        <vt:i4>5</vt:i4>
      </vt:variant>
      <vt:variant>
        <vt:lpwstr/>
      </vt:variant>
      <vt:variant>
        <vt:lpwstr>_Toc225673105</vt:lpwstr>
      </vt:variant>
      <vt:variant>
        <vt:i4>1048625</vt:i4>
      </vt:variant>
      <vt:variant>
        <vt:i4>146</vt:i4>
      </vt:variant>
      <vt:variant>
        <vt:i4>0</vt:i4>
      </vt:variant>
      <vt:variant>
        <vt:i4>5</vt:i4>
      </vt:variant>
      <vt:variant>
        <vt:lpwstr/>
      </vt:variant>
      <vt:variant>
        <vt:lpwstr>_Toc225673104</vt:lpwstr>
      </vt:variant>
      <vt:variant>
        <vt:i4>1048625</vt:i4>
      </vt:variant>
      <vt:variant>
        <vt:i4>140</vt:i4>
      </vt:variant>
      <vt:variant>
        <vt:i4>0</vt:i4>
      </vt:variant>
      <vt:variant>
        <vt:i4>5</vt:i4>
      </vt:variant>
      <vt:variant>
        <vt:lpwstr/>
      </vt:variant>
      <vt:variant>
        <vt:lpwstr>_Toc225673103</vt:lpwstr>
      </vt:variant>
      <vt:variant>
        <vt:i4>1048625</vt:i4>
      </vt:variant>
      <vt:variant>
        <vt:i4>134</vt:i4>
      </vt:variant>
      <vt:variant>
        <vt:i4>0</vt:i4>
      </vt:variant>
      <vt:variant>
        <vt:i4>5</vt:i4>
      </vt:variant>
      <vt:variant>
        <vt:lpwstr/>
      </vt:variant>
      <vt:variant>
        <vt:lpwstr>_Toc225673102</vt:lpwstr>
      </vt:variant>
      <vt:variant>
        <vt:i4>1048625</vt:i4>
      </vt:variant>
      <vt:variant>
        <vt:i4>128</vt:i4>
      </vt:variant>
      <vt:variant>
        <vt:i4>0</vt:i4>
      </vt:variant>
      <vt:variant>
        <vt:i4>5</vt:i4>
      </vt:variant>
      <vt:variant>
        <vt:lpwstr/>
      </vt:variant>
      <vt:variant>
        <vt:lpwstr>_Toc225673101</vt:lpwstr>
      </vt:variant>
      <vt:variant>
        <vt:i4>1048625</vt:i4>
      </vt:variant>
      <vt:variant>
        <vt:i4>122</vt:i4>
      </vt:variant>
      <vt:variant>
        <vt:i4>0</vt:i4>
      </vt:variant>
      <vt:variant>
        <vt:i4>5</vt:i4>
      </vt:variant>
      <vt:variant>
        <vt:lpwstr/>
      </vt:variant>
      <vt:variant>
        <vt:lpwstr>_Toc225673100</vt:lpwstr>
      </vt:variant>
      <vt:variant>
        <vt:i4>1638448</vt:i4>
      </vt:variant>
      <vt:variant>
        <vt:i4>116</vt:i4>
      </vt:variant>
      <vt:variant>
        <vt:i4>0</vt:i4>
      </vt:variant>
      <vt:variant>
        <vt:i4>5</vt:i4>
      </vt:variant>
      <vt:variant>
        <vt:lpwstr/>
      </vt:variant>
      <vt:variant>
        <vt:lpwstr>_Toc225673099</vt:lpwstr>
      </vt:variant>
      <vt:variant>
        <vt:i4>1638448</vt:i4>
      </vt:variant>
      <vt:variant>
        <vt:i4>110</vt:i4>
      </vt:variant>
      <vt:variant>
        <vt:i4>0</vt:i4>
      </vt:variant>
      <vt:variant>
        <vt:i4>5</vt:i4>
      </vt:variant>
      <vt:variant>
        <vt:lpwstr/>
      </vt:variant>
      <vt:variant>
        <vt:lpwstr>_Toc225673098</vt:lpwstr>
      </vt:variant>
      <vt:variant>
        <vt:i4>1638448</vt:i4>
      </vt:variant>
      <vt:variant>
        <vt:i4>104</vt:i4>
      </vt:variant>
      <vt:variant>
        <vt:i4>0</vt:i4>
      </vt:variant>
      <vt:variant>
        <vt:i4>5</vt:i4>
      </vt:variant>
      <vt:variant>
        <vt:lpwstr/>
      </vt:variant>
      <vt:variant>
        <vt:lpwstr>_Toc225673097</vt:lpwstr>
      </vt:variant>
      <vt:variant>
        <vt:i4>1638448</vt:i4>
      </vt:variant>
      <vt:variant>
        <vt:i4>98</vt:i4>
      </vt:variant>
      <vt:variant>
        <vt:i4>0</vt:i4>
      </vt:variant>
      <vt:variant>
        <vt:i4>5</vt:i4>
      </vt:variant>
      <vt:variant>
        <vt:lpwstr/>
      </vt:variant>
      <vt:variant>
        <vt:lpwstr>_Toc225673096</vt:lpwstr>
      </vt:variant>
      <vt:variant>
        <vt:i4>1638448</vt:i4>
      </vt:variant>
      <vt:variant>
        <vt:i4>92</vt:i4>
      </vt:variant>
      <vt:variant>
        <vt:i4>0</vt:i4>
      </vt:variant>
      <vt:variant>
        <vt:i4>5</vt:i4>
      </vt:variant>
      <vt:variant>
        <vt:lpwstr/>
      </vt:variant>
      <vt:variant>
        <vt:lpwstr>_Toc225673095</vt:lpwstr>
      </vt:variant>
      <vt:variant>
        <vt:i4>1638448</vt:i4>
      </vt:variant>
      <vt:variant>
        <vt:i4>86</vt:i4>
      </vt:variant>
      <vt:variant>
        <vt:i4>0</vt:i4>
      </vt:variant>
      <vt:variant>
        <vt:i4>5</vt:i4>
      </vt:variant>
      <vt:variant>
        <vt:lpwstr/>
      </vt:variant>
      <vt:variant>
        <vt:lpwstr>_Toc225673094</vt:lpwstr>
      </vt:variant>
      <vt:variant>
        <vt:i4>1638448</vt:i4>
      </vt:variant>
      <vt:variant>
        <vt:i4>80</vt:i4>
      </vt:variant>
      <vt:variant>
        <vt:i4>0</vt:i4>
      </vt:variant>
      <vt:variant>
        <vt:i4>5</vt:i4>
      </vt:variant>
      <vt:variant>
        <vt:lpwstr/>
      </vt:variant>
      <vt:variant>
        <vt:lpwstr>_Toc225673093</vt:lpwstr>
      </vt:variant>
      <vt:variant>
        <vt:i4>1638448</vt:i4>
      </vt:variant>
      <vt:variant>
        <vt:i4>74</vt:i4>
      </vt:variant>
      <vt:variant>
        <vt:i4>0</vt:i4>
      </vt:variant>
      <vt:variant>
        <vt:i4>5</vt:i4>
      </vt:variant>
      <vt:variant>
        <vt:lpwstr/>
      </vt:variant>
      <vt:variant>
        <vt:lpwstr>_Toc225673092</vt:lpwstr>
      </vt:variant>
      <vt:variant>
        <vt:i4>1638448</vt:i4>
      </vt:variant>
      <vt:variant>
        <vt:i4>68</vt:i4>
      </vt:variant>
      <vt:variant>
        <vt:i4>0</vt:i4>
      </vt:variant>
      <vt:variant>
        <vt:i4>5</vt:i4>
      </vt:variant>
      <vt:variant>
        <vt:lpwstr/>
      </vt:variant>
      <vt:variant>
        <vt:lpwstr>_Toc225673091</vt:lpwstr>
      </vt:variant>
      <vt:variant>
        <vt:i4>1638448</vt:i4>
      </vt:variant>
      <vt:variant>
        <vt:i4>62</vt:i4>
      </vt:variant>
      <vt:variant>
        <vt:i4>0</vt:i4>
      </vt:variant>
      <vt:variant>
        <vt:i4>5</vt:i4>
      </vt:variant>
      <vt:variant>
        <vt:lpwstr/>
      </vt:variant>
      <vt:variant>
        <vt:lpwstr>_Toc225673090</vt:lpwstr>
      </vt:variant>
      <vt:variant>
        <vt:i4>1572912</vt:i4>
      </vt:variant>
      <vt:variant>
        <vt:i4>56</vt:i4>
      </vt:variant>
      <vt:variant>
        <vt:i4>0</vt:i4>
      </vt:variant>
      <vt:variant>
        <vt:i4>5</vt:i4>
      </vt:variant>
      <vt:variant>
        <vt:lpwstr/>
      </vt:variant>
      <vt:variant>
        <vt:lpwstr>_Toc225673089</vt:lpwstr>
      </vt:variant>
      <vt:variant>
        <vt:i4>1572912</vt:i4>
      </vt:variant>
      <vt:variant>
        <vt:i4>50</vt:i4>
      </vt:variant>
      <vt:variant>
        <vt:i4>0</vt:i4>
      </vt:variant>
      <vt:variant>
        <vt:i4>5</vt:i4>
      </vt:variant>
      <vt:variant>
        <vt:lpwstr/>
      </vt:variant>
      <vt:variant>
        <vt:lpwstr>_Toc225673088</vt:lpwstr>
      </vt:variant>
      <vt:variant>
        <vt:i4>1572912</vt:i4>
      </vt:variant>
      <vt:variant>
        <vt:i4>44</vt:i4>
      </vt:variant>
      <vt:variant>
        <vt:i4>0</vt:i4>
      </vt:variant>
      <vt:variant>
        <vt:i4>5</vt:i4>
      </vt:variant>
      <vt:variant>
        <vt:lpwstr/>
      </vt:variant>
      <vt:variant>
        <vt:lpwstr>_Toc225673087</vt:lpwstr>
      </vt:variant>
      <vt:variant>
        <vt:i4>1572912</vt:i4>
      </vt:variant>
      <vt:variant>
        <vt:i4>38</vt:i4>
      </vt:variant>
      <vt:variant>
        <vt:i4>0</vt:i4>
      </vt:variant>
      <vt:variant>
        <vt:i4>5</vt:i4>
      </vt:variant>
      <vt:variant>
        <vt:lpwstr/>
      </vt:variant>
      <vt:variant>
        <vt:lpwstr>_Toc225673086</vt:lpwstr>
      </vt:variant>
      <vt:variant>
        <vt:i4>1572912</vt:i4>
      </vt:variant>
      <vt:variant>
        <vt:i4>32</vt:i4>
      </vt:variant>
      <vt:variant>
        <vt:i4>0</vt:i4>
      </vt:variant>
      <vt:variant>
        <vt:i4>5</vt:i4>
      </vt:variant>
      <vt:variant>
        <vt:lpwstr/>
      </vt:variant>
      <vt:variant>
        <vt:lpwstr>_Toc225673085</vt:lpwstr>
      </vt:variant>
      <vt:variant>
        <vt:i4>1572912</vt:i4>
      </vt:variant>
      <vt:variant>
        <vt:i4>26</vt:i4>
      </vt:variant>
      <vt:variant>
        <vt:i4>0</vt:i4>
      </vt:variant>
      <vt:variant>
        <vt:i4>5</vt:i4>
      </vt:variant>
      <vt:variant>
        <vt:lpwstr/>
      </vt:variant>
      <vt:variant>
        <vt:lpwstr>_Toc225673084</vt:lpwstr>
      </vt:variant>
      <vt:variant>
        <vt:i4>1572912</vt:i4>
      </vt:variant>
      <vt:variant>
        <vt:i4>20</vt:i4>
      </vt:variant>
      <vt:variant>
        <vt:i4>0</vt:i4>
      </vt:variant>
      <vt:variant>
        <vt:i4>5</vt:i4>
      </vt:variant>
      <vt:variant>
        <vt:lpwstr/>
      </vt:variant>
      <vt:variant>
        <vt:lpwstr>_Toc225673083</vt:lpwstr>
      </vt:variant>
      <vt:variant>
        <vt:i4>1572912</vt:i4>
      </vt:variant>
      <vt:variant>
        <vt:i4>14</vt:i4>
      </vt:variant>
      <vt:variant>
        <vt:i4>0</vt:i4>
      </vt:variant>
      <vt:variant>
        <vt:i4>5</vt:i4>
      </vt:variant>
      <vt:variant>
        <vt:lpwstr/>
      </vt:variant>
      <vt:variant>
        <vt:lpwstr>_Toc225673082</vt:lpwstr>
      </vt:variant>
      <vt:variant>
        <vt:i4>1572912</vt:i4>
      </vt:variant>
      <vt:variant>
        <vt:i4>8</vt:i4>
      </vt:variant>
      <vt:variant>
        <vt:i4>0</vt:i4>
      </vt:variant>
      <vt:variant>
        <vt:i4>5</vt:i4>
      </vt:variant>
      <vt:variant>
        <vt:lpwstr/>
      </vt:variant>
      <vt:variant>
        <vt:lpwstr>_Toc225673081</vt:lpwstr>
      </vt:variant>
      <vt:variant>
        <vt:i4>1572912</vt:i4>
      </vt:variant>
      <vt:variant>
        <vt:i4>2</vt:i4>
      </vt:variant>
      <vt:variant>
        <vt:i4>0</vt:i4>
      </vt:variant>
      <vt:variant>
        <vt:i4>5</vt:i4>
      </vt:variant>
      <vt:variant>
        <vt:lpwstr/>
      </vt:variant>
      <vt:variant>
        <vt:lpwstr>_Toc225673080</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Peter Dobson</dc:creator>
  <cp:keywords/>
  <cp:lastModifiedBy>Seamus Doyle</cp:lastModifiedBy>
  <cp:revision>3</cp:revision>
  <cp:lastPrinted>2009-03-25T08:55:00Z</cp:lastPrinted>
  <dcterms:created xsi:type="dcterms:W3CDTF">2016-04-14T10:04:00Z</dcterms:created>
  <dcterms:modified xsi:type="dcterms:W3CDTF">2016-04-14T12:49:00Z</dcterms:modified>
</cp:coreProperties>
</file>